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1870B" w14:textId="65099A75"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842B3FA"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w:t>
      </w:r>
      <w:r w:rsidR="00AE45ED">
        <w:rPr>
          <w:rFonts w:ascii="GHEA Grapalat" w:hAnsi="GHEA Grapalat"/>
          <w:i w:val="0"/>
          <w:lang w:val="hy-AM"/>
        </w:rPr>
        <w:t>օգոստոսի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604D97">
        <w:rPr>
          <w:rFonts w:ascii="GHEA Grapalat" w:hAnsi="GHEA Grapalat"/>
          <w:i w:val="0"/>
          <w:lang w:val="hy-AM"/>
        </w:rPr>
        <w:t>1</w:t>
      </w:r>
      <w:r w:rsidR="003440FC">
        <w:rPr>
          <w:rFonts w:ascii="GHEA Grapalat" w:hAnsi="GHEA Grapalat"/>
          <w:i w:val="0"/>
          <w:lang w:val="ru-RU"/>
        </w:rPr>
        <w:t>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6B3A4EB" w14:textId="14CAAB5B" w:rsidR="00801727" w:rsidRDefault="00801727" w:rsidP="00D21F8D">
      <w:pPr>
        <w:pStyle w:val="BodyTextIndent"/>
        <w:spacing w:line="240" w:lineRule="auto"/>
        <w:jc w:val="center"/>
        <w:rPr>
          <w:rFonts w:ascii="GHEA Grapalat" w:hAnsi="GHEA Grapalat"/>
          <w:i w:val="0"/>
          <w:lang w:val="af-ZA"/>
        </w:rPr>
      </w:pPr>
    </w:p>
    <w:p w14:paraId="68C10D4E" w14:textId="77777777" w:rsidR="00801727" w:rsidRPr="00E10E2D" w:rsidRDefault="00801727" w:rsidP="00801727">
      <w:pPr>
        <w:pStyle w:val="BodyTextIndent"/>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3E1C8FAF" w14:textId="77777777" w:rsidR="00801727" w:rsidRPr="00A71D81" w:rsidRDefault="00801727" w:rsidP="00D21F8D">
      <w:pPr>
        <w:pStyle w:val="BodyTextIndent"/>
        <w:spacing w:line="240" w:lineRule="auto"/>
        <w:jc w:val="center"/>
        <w:rPr>
          <w:rFonts w:ascii="GHEA Grapalat" w:hAnsi="GHEA Grapalat"/>
          <w:i w:val="0"/>
          <w:lang w:val="af-ZA"/>
        </w:rPr>
      </w:pP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172ABE01"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w:t>
      </w:r>
      <w:r w:rsidR="00AE45ED" w:rsidRPr="00AE45ED">
        <w:rPr>
          <w:rFonts w:ascii="GHEA Grapalat" w:hAnsi="GHEA Grapalat"/>
          <w:i w:val="0"/>
          <w:lang w:val="af-ZA"/>
        </w:rPr>
        <w:t>6</w:t>
      </w:r>
      <w:r w:rsidR="00311FC2">
        <w:rPr>
          <w:rFonts w:ascii="GHEA Grapalat" w:hAnsi="GHEA Grapalat"/>
          <w:i w:val="0"/>
          <w:lang w:val="hy-AM"/>
        </w:rPr>
        <w:t>/</w:t>
      </w:r>
      <w:r w:rsidR="00604D97">
        <w:rPr>
          <w:rFonts w:ascii="GHEA Grapalat" w:hAnsi="GHEA Grapalat"/>
          <w:i w:val="0"/>
          <w:lang w:val="hy-AM"/>
        </w:rPr>
        <w:t>2</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Pr="00311FC2">
        <w:rPr>
          <w:rFonts w:ascii="GHEA Grapalat" w:hAnsi="GHEA Grapalat"/>
          <w:b/>
          <w:sz w:val="20"/>
          <w:szCs w:val="20"/>
          <w:lang w:val="af-ZA"/>
        </w:rPr>
        <w:t>դեղորայքի</w:t>
      </w:r>
      <w:r w:rsidRPr="00311FC2">
        <w:rPr>
          <w:rFonts w:ascii="GHEA Grapalat" w:hAnsi="GHEA Grapalat"/>
          <w:b/>
          <w:sz w:val="20"/>
          <w:szCs w:val="20"/>
          <w:lang w:val="hy-AM"/>
        </w:rPr>
        <w:t>,</w:t>
      </w:r>
      <w:r w:rsidRPr="00311FC2">
        <w:rPr>
          <w:rFonts w:ascii="GHEA Grapalat" w:hAnsi="GHEA Grapalat"/>
          <w:b/>
          <w:sz w:val="20"/>
          <w:szCs w:val="20"/>
          <w:lang w:val="af-ZA"/>
        </w:rPr>
        <w:t xml:space="preserve"> </w:t>
      </w:r>
      <w:r w:rsidRPr="00311FC2">
        <w:rPr>
          <w:rFonts w:ascii="GHEA Grapalat" w:hAnsi="GHEA Grapalat"/>
          <w:b/>
          <w:sz w:val="20"/>
          <w:szCs w:val="20"/>
          <w:lang w:val="hy-AM"/>
        </w:rPr>
        <w:t>բժշկական պարագաների և քիմիական նյութերի</w:t>
      </w:r>
      <w:r w:rsidRPr="00311FC2">
        <w:rPr>
          <w:rFonts w:ascii="GHEA Grapalat" w:hAnsi="GHEA Grapalat"/>
          <w:b/>
          <w:sz w:val="20"/>
          <w:szCs w:val="20"/>
          <w:lang w:val="af-ZA"/>
        </w:rPr>
        <w:t xml:space="preserve"> մատակարարման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6FE53C96"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98338F">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78AE77B3"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98338F">
        <w:rPr>
          <w:rFonts w:ascii="GHEA Grapalat" w:hAnsi="GHEA Grapalat"/>
          <w:b/>
          <w:sz w:val="20"/>
          <w:szCs w:val="20"/>
          <w:lang w:val="hy-AM"/>
        </w:rPr>
        <w:t>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32251768"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1F222A">
        <w:rPr>
          <w:rFonts w:ascii="GHEA Grapalat" w:hAnsi="GHEA Grapalat"/>
          <w:b/>
          <w:sz w:val="20"/>
          <w:szCs w:val="20"/>
          <w:lang w:val="hy-AM"/>
        </w:rPr>
        <w:t>օգոստոսի</w:t>
      </w:r>
      <w:r w:rsidRPr="00311FC2">
        <w:rPr>
          <w:rFonts w:ascii="GHEA Grapalat" w:hAnsi="GHEA Grapalat"/>
          <w:b/>
          <w:sz w:val="20"/>
          <w:szCs w:val="20"/>
          <w:lang w:val="af-ZA"/>
        </w:rPr>
        <w:t>» «</w:t>
      </w:r>
      <w:r w:rsidR="001F222A">
        <w:rPr>
          <w:rFonts w:ascii="GHEA Grapalat" w:hAnsi="GHEA Grapalat"/>
          <w:b/>
          <w:sz w:val="20"/>
          <w:szCs w:val="20"/>
          <w:lang w:val="hy-AM"/>
        </w:rPr>
        <w:t>1</w:t>
      </w:r>
      <w:r w:rsidR="003440FC" w:rsidRPr="003440FC">
        <w:rPr>
          <w:rFonts w:ascii="GHEA Grapalat" w:hAnsi="GHEA Grapalat"/>
          <w:b/>
          <w:sz w:val="20"/>
          <w:szCs w:val="20"/>
          <w:lang w:val="af-ZA"/>
        </w:rPr>
        <w:t>9</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1FBFFE54" w14:textId="77777777" w:rsidR="00801727" w:rsidRPr="004B2D46" w:rsidRDefault="00801727" w:rsidP="00EF3662">
      <w:pPr>
        <w:pStyle w:val="BodyText"/>
        <w:spacing w:after="0"/>
        <w:ind w:firstLine="567"/>
        <w:jc w:val="right"/>
        <w:rPr>
          <w:rFonts w:ascii="GHEA Grapalat" w:hAnsi="GHEA Grapalat" w:cs="Sylfaen"/>
          <w:i/>
          <w:sz w:val="20"/>
          <w:szCs w:val="20"/>
          <w:lang w:val="af-ZA"/>
        </w:rPr>
      </w:pPr>
    </w:p>
    <w:p w14:paraId="6390C887" w14:textId="77777777" w:rsidR="00801727" w:rsidRPr="004B2D46" w:rsidRDefault="00801727" w:rsidP="00EF3662">
      <w:pPr>
        <w:pStyle w:val="BodyText"/>
        <w:spacing w:after="0"/>
        <w:ind w:firstLine="567"/>
        <w:jc w:val="right"/>
        <w:rPr>
          <w:rFonts w:ascii="GHEA Grapalat" w:hAnsi="GHEA Grapalat" w:cs="Sylfaen"/>
          <w:i/>
          <w:sz w:val="20"/>
          <w:szCs w:val="20"/>
          <w:lang w:val="af-ZA"/>
        </w:rPr>
      </w:pPr>
    </w:p>
    <w:p w14:paraId="2B628F07" w14:textId="77777777" w:rsidR="00801727" w:rsidRPr="004B2D46" w:rsidRDefault="00801727" w:rsidP="00EF3662">
      <w:pPr>
        <w:pStyle w:val="BodyText"/>
        <w:spacing w:after="0"/>
        <w:ind w:firstLine="567"/>
        <w:jc w:val="right"/>
        <w:rPr>
          <w:rFonts w:ascii="GHEA Grapalat" w:hAnsi="GHEA Grapalat" w:cs="Sylfaen"/>
          <w:i/>
          <w:sz w:val="20"/>
          <w:szCs w:val="20"/>
          <w:lang w:val="af-ZA"/>
        </w:rPr>
      </w:pPr>
    </w:p>
    <w:p w14:paraId="7917E9D0" w14:textId="4469D6CF"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56894035"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w:t>
      </w:r>
      <w:r w:rsidR="00461482">
        <w:rPr>
          <w:rFonts w:ascii="GHEA Grapalat" w:hAnsi="GHEA Grapalat"/>
          <w:i/>
          <w:lang w:val="hy-AM"/>
        </w:rPr>
        <w:t>6</w:t>
      </w:r>
      <w:r>
        <w:rPr>
          <w:rFonts w:ascii="GHEA Grapalat" w:hAnsi="GHEA Grapalat"/>
          <w:i/>
          <w:lang w:val="hy-AM"/>
        </w:rPr>
        <w:t>/</w:t>
      </w:r>
      <w:r w:rsidR="00246C06">
        <w:rPr>
          <w:rFonts w:ascii="GHEA Grapalat" w:hAnsi="GHEA Grapalat"/>
          <w:i/>
          <w:lang w:val="ru-RU"/>
        </w:rPr>
        <w:t>2</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2A29A49"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461482">
        <w:rPr>
          <w:rFonts w:ascii="GHEA Grapalat" w:hAnsi="GHEA Grapalat" w:cs="Times Armenian"/>
          <w:i/>
          <w:sz w:val="20"/>
          <w:szCs w:val="20"/>
          <w:lang w:val="hy-AM"/>
        </w:rPr>
        <w:t>Օգոստոսի 1</w:t>
      </w:r>
      <w:r w:rsidR="00D100E9">
        <w:rPr>
          <w:rFonts w:ascii="GHEA Grapalat" w:hAnsi="GHEA Grapalat" w:cs="Times Armenian"/>
          <w:i/>
          <w:sz w:val="20"/>
          <w:szCs w:val="20"/>
          <w:lang w:val="ru-RU"/>
        </w:rPr>
        <w:t>2</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77777777"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«ԴԵՂՈՐԱՅՔԻ, ԲԺՇԿԱԿԱՆ ՊԱՐԱԳԱՆԵՐԻ ԵՎ ՔԻՄԻԱԿԱՆ ՆՅՈՒԹԵՐԻ»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77777777"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821E32">
        <w:rPr>
          <w:rFonts w:ascii="GHEA Grapalat" w:hAnsi="GHEA Grapalat"/>
          <w:b/>
          <w:sz w:val="20"/>
          <w:lang w:val="af-ZA"/>
        </w:rPr>
        <w:t xml:space="preserve">ԴԵՂՈՐԱՅՔԻ, ԲԺՇԿԱԿԱՆ ՊԱՐԱԳԱՆԵՐԻ </w:t>
      </w:r>
      <w:r>
        <w:rPr>
          <w:rFonts w:ascii="GHEA Grapalat" w:hAnsi="GHEA Grapalat"/>
          <w:b/>
          <w:sz w:val="20"/>
          <w:lang w:val="hy-AM"/>
        </w:rPr>
        <w:t>ԵՎ</w:t>
      </w:r>
      <w:r w:rsidRPr="00821E32">
        <w:rPr>
          <w:rFonts w:ascii="GHEA Grapalat" w:hAnsi="GHEA Grapalat"/>
          <w:b/>
          <w:sz w:val="20"/>
          <w:lang w:val="af-ZA"/>
        </w:rPr>
        <w:t xml:space="preserve"> ՔԻՄԻԱԿԱՆ ՆՅՈՒԹԵՐԻ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65F1ABC4"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7412ED">
        <w:rPr>
          <w:rFonts w:ascii="GHEA Grapalat" w:hAnsi="GHEA Grapalat" w:cs="Times Armenian"/>
          <w:b/>
          <w:sz w:val="20"/>
          <w:lang w:val="hy-AM"/>
        </w:rPr>
        <w:t>6</w:t>
      </w:r>
      <w:r w:rsidR="00311FC2" w:rsidRPr="00C85395">
        <w:rPr>
          <w:rFonts w:ascii="GHEA Grapalat" w:hAnsi="GHEA Grapalat" w:cs="Times Armenian"/>
          <w:b/>
          <w:sz w:val="20"/>
          <w:lang w:val="hy-AM"/>
        </w:rPr>
        <w:t>/</w:t>
      </w:r>
      <w:r w:rsidR="00533563">
        <w:rPr>
          <w:rFonts w:ascii="GHEA Grapalat" w:hAnsi="GHEA Grapalat" w:cs="Times Armenian"/>
          <w:b/>
          <w:sz w:val="20"/>
          <w:lang w:val="hy-AM"/>
        </w:rPr>
        <w:t>2</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A0FD348"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804BFF" w:rsidRPr="00804BFF">
        <w:rPr>
          <w:rFonts w:ascii="GHEA Grapalat" w:hAnsi="GHEA Grapalat" w:cs="Sylfaen"/>
          <w:i w:val="0"/>
        </w:rPr>
        <w:t>ԴԵՂՈՐԱՅՔԻ, ԲԺՇԿԱԿԱՆ ՊԱՐԱԳԱՆԵՐԻ ԵՎ ՔԻՄԻԱԿԱՆ ՆՅՈՒԹԵՐԻ</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870645">
        <w:rPr>
          <w:rFonts w:ascii="GHEA Grapalat" w:hAnsi="GHEA Grapalat" w:cs="Sylfaen"/>
          <w:i w:val="0"/>
          <w:lang w:val="hy-AM"/>
        </w:rPr>
        <w:t>1</w:t>
      </w:r>
      <w:r w:rsidR="001B4616">
        <w:rPr>
          <w:rFonts w:ascii="GHEA Grapalat" w:hAnsi="GHEA Grapalat" w:cs="Sylfaen"/>
          <w:i w:val="0"/>
          <w:lang w:val="hy-AM"/>
        </w:rPr>
        <w:t>5</w:t>
      </w:r>
      <w:r w:rsidR="00AC0415" w:rsidRPr="00AC0415">
        <w:rPr>
          <w:rFonts w:ascii="GHEA Grapalat" w:hAnsi="GHEA Grapalat" w:cs="Sylfaen"/>
          <w:i w:val="0"/>
          <w:lang w:val="en-US"/>
        </w:rPr>
        <w:t>1</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AC0415" w14:paraId="3A8839CA" w14:textId="77777777" w:rsidTr="00B34EC2">
        <w:trPr>
          <w:trHeight w:val="233"/>
        </w:trPr>
        <w:tc>
          <w:tcPr>
            <w:tcW w:w="1795" w:type="dxa"/>
            <w:gridSpan w:val="2"/>
            <w:shd w:val="clear" w:color="auto" w:fill="auto"/>
          </w:tcPr>
          <w:p w14:paraId="49A6FA91" w14:textId="77777777" w:rsidR="00EA4566" w:rsidRPr="00AC0415" w:rsidRDefault="00EA4566" w:rsidP="004B53DC">
            <w:pPr>
              <w:pStyle w:val="BodyTextIndent2"/>
              <w:spacing w:line="240" w:lineRule="auto"/>
              <w:ind w:firstLine="0"/>
              <w:jc w:val="center"/>
              <w:rPr>
                <w:rFonts w:ascii="GHEA Grapalat" w:hAnsi="GHEA Grapalat"/>
                <w:b/>
                <w:bCs/>
                <w:i/>
                <w:iCs/>
                <w:sz w:val="14"/>
                <w:szCs w:val="14"/>
              </w:rPr>
            </w:pPr>
            <w:r w:rsidRPr="00AC0415">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AC0415" w:rsidRDefault="00EA4566" w:rsidP="004B53DC">
            <w:pPr>
              <w:pStyle w:val="BodyTextIndent2"/>
              <w:spacing w:line="240" w:lineRule="auto"/>
              <w:ind w:firstLine="0"/>
              <w:jc w:val="center"/>
              <w:rPr>
                <w:rFonts w:ascii="GHEA Grapalat" w:hAnsi="GHEA Grapalat"/>
                <w:b/>
                <w:bCs/>
                <w:i/>
                <w:iCs/>
              </w:rPr>
            </w:pPr>
            <w:r w:rsidRPr="00AC0415">
              <w:rPr>
                <w:rFonts w:ascii="GHEA Grapalat" w:hAnsi="GHEA Grapalat"/>
                <w:b/>
                <w:bCs/>
                <w:i/>
                <w:iCs/>
              </w:rPr>
              <w:t>Չափաբաժնի անվանումը</w:t>
            </w:r>
          </w:p>
        </w:tc>
      </w:tr>
      <w:tr w:rsidR="00EA4566" w:rsidRPr="00AC0415" w14:paraId="5854C458" w14:textId="77777777" w:rsidTr="00B34EC2">
        <w:trPr>
          <w:trHeight w:val="70"/>
        </w:trPr>
        <w:tc>
          <w:tcPr>
            <w:tcW w:w="625" w:type="dxa"/>
            <w:shd w:val="clear" w:color="auto" w:fill="auto"/>
          </w:tcPr>
          <w:p w14:paraId="171DC0D1" w14:textId="77777777" w:rsidR="00EA4566" w:rsidRPr="00AC0415" w:rsidRDefault="00EA4566" w:rsidP="004B53DC">
            <w:pPr>
              <w:pStyle w:val="BodyTextIndent2"/>
              <w:spacing w:line="240" w:lineRule="auto"/>
              <w:ind w:firstLine="0"/>
              <w:jc w:val="center"/>
              <w:rPr>
                <w:rFonts w:ascii="GHEA Grapalat" w:hAnsi="GHEA Grapalat"/>
                <w:b/>
                <w:bCs/>
                <w:i/>
                <w:iCs/>
                <w:sz w:val="14"/>
                <w:szCs w:val="14"/>
              </w:rPr>
            </w:pPr>
            <w:r w:rsidRPr="00AC0415">
              <w:rPr>
                <w:rFonts w:ascii="GHEA Grapalat" w:hAnsi="GHEA Grapalat"/>
                <w:b/>
                <w:bCs/>
                <w:i/>
                <w:iCs/>
                <w:sz w:val="14"/>
                <w:szCs w:val="14"/>
              </w:rPr>
              <w:t>համարները</w:t>
            </w:r>
          </w:p>
        </w:tc>
        <w:tc>
          <w:tcPr>
            <w:tcW w:w="1170" w:type="dxa"/>
            <w:shd w:val="clear" w:color="auto" w:fill="auto"/>
          </w:tcPr>
          <w:p w14:paraId="6B7AE1DF" w14:textId="77777777" w:rsidR="00EA4566" w:rsidRPr="00AC0415" w:rsidRDefault="00EA4566" w:rsidP="004B53DC">
            <w:pPr>
              <w:pStyle w:val="BodyTextIndent2"/>
              <w:spacing w:line="240" w:lineRule="auto"/>
              <w:ind w:firstLine="0"/>
              <w:rPr>
                <w:rFonts w:ascii="GHEA Grapalat" w:hAnsi="GHEA Grapalat"/>
                <w:b/>
                <w:bCs/>
                <w:i/>
                <w:iCs/>
                <w:sz w:val="14"/>
                <w:szCs w:val="14"/>
              </w:rPr>
            </w:pPr>
            <w:r w:rsidRPr="00AC0415">
              <w:rPr>
                <w:rFonts w:ascii="GHEA Grapalat" w:hAnsi="GHEA Grapalat"/>
                <w:b/>
                <w:bCs/>
                <w:i/>
                <w:iCs/>
                <w:sz w:val="14"/>
                <w:szCs w:val="14"/>
                <w:lang w:val="hy-AM"/>
              </w:rPr>
              <w:t>գնման</w:t>
            </w:r>
            <w:r w:rsidRPr="00AC0415">
              <w:rPr>
                <w:rFonts w:ascii="GHEA Grapalat" w:hAnsi="GHEA Grapalat"/>
                <w:b/>
                <w:bCs/>
                <w:i/>
                <w:iCs/>
                <w:sz w:val="14"/>
                <w:szCs w:val="14"/>
                <w:lang w:val="en-US"/>
              </w:rPr>
              <w:t xml:space="preserve"> </w:t>
            </w:r>
            <w:r w:rsidRPr="00AC0415">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AC0415" w:rsidRDefault="00EA4566" w:rsidP="004B53DC">
            <w:pPr>
              <w:pStyle w:val="BodyTextIndent2"/>
              <w:spacing w:line="240" w:lineRule="auto"/>
              <w:ind w:firstLine="0"/>
              <w:jc w:val="center"/>
              <w:rPr>
                <w:rFonts w:ascii="GHEA Grapalat" w:hAnsi="GHEA Grapalat"/>
                <w:b/>
                <w:bCs/>
                <w:i/>
                <w:iCs/>
              </w:rPr>
            </w:pPr>
          </w:p>
        </w:tc>
      </w:tr>
      <w:tr w:rsidR="00AC0415" w:rsidRPr="003440FC" w14:paraId="39ABBF56" w14:textId="77777777" w:rsidTr="00610BFF">
        <w:trPr>
          <w:trHeight w:val="70"/>
        </w:trPr>
        <w:tc>
          <w:tcPr>
            <w:tcW w:w="625" w:type="dxa"/>
            <w:shd w:val="clear" w:color="auto" w:fill="auto"/>
            <w:vAlign w:val="center"/>
          </w:tcPr>
          <w:p w14:paraId="0A29979A" w14:textId="42D2AE34" w:rsidR="00AC0415" w:rsidRPr="00AC0415" w:rsidRDefault="00AC0415" w:rsidP="00AC0415">
            <w:pPr>
              <w:jc w:val="both"/>
              <w:rPr>
                <w:rFonts w:ascii="GHEA Grapalat" w:hAnsi="GHEA Grapalat" w:cs="Arial LatArm"/>
              </w:rPr>
            </w:pPr>
            <w:r w:rsidRPr="00AC0415">
              <w:rPr>
                <w:rFonts w:ascii="GHEA Grapalat" w:hAnsi="GHEA Grapalat" w:cs="Arial LatArm"/>
              </w:rPr>
              <w:t xml:space="preserve">1 </w:t>
            </w:r>
          </w:p>
        </w:tc>
        <w:tc>
          <w:tcPr>
            <w:tcW w:w="1170" w:type="dxa"/>
            <w:shd w:val="clear" w:color="auto" w:fill="auto"/>
            <w:vAlign w:val="center"/>
          </w:tcPr>
          <w:p w14:paraId="78A9B05B" w14:textId="3A747F0C" w:rsidR="00AC0415" w:rsidRPr="00AC0415" w:rsidRDefault="00AC0415" w:rsidP="00AC0415">
            <w:pPr>
              <w:pStyle w:val="BodyTextIndent2"/>
              <w:spacing w:line="240" w:lineRule="auto"/>
              <w:ind w:firstLine="0"/>
              <w:jc w:val="center"/>
              <w:rPr>
                <w:rFonts w:ascii="GHEA Grapalat" w:hAnsi="GHEA Grapalat" w:cs="Sylfaen"/>
                <w:lang w:val="hy-AM"/>
              </w:rPr>
            </w:pPr>
            <w:r w:rsidRPr="00AC0415">
              <w:rPr>
                <w:rFonts w:ascii="Arial LatArm" w:hAnsi="Arial LatArm" w:cs="Calibri"/>
                <w:color w:val="494529"/>
              </w:rPr>
              <w:t>124200</w:t>
            </w:r>
          </w:p>
        </w:tc>
        <w:tc>
          <w:tcPr>
            <w:tcW w:w="8933" w:type="dxa"/>
            <w:shd w:val="clear" w:color="auto" w:fill="auto"/>
            <w:vAlign w:val="center"/>
          </w:tcPr>
          <w:p w14:paraId="20DF82DB" w14:textId="1920FA45" w:rsidR="00AC0415" w:rsidRPr="00AC0415" w:rsidRDefault="00AC0415" w:rsidP="00AC0415">
            <w:pPr>
              <w:pStyle w:val="BodyTextIndent2"/>
              <w:spacing w:line="240" w:lineRule="auto"/>
              <w:ind w:firstLine="0"/>
              <w:jc w:val="left"/>
              <w:rPr>
                <w:rFonts w:ascii="GHEA Grapalat" w:hAnsi="GHEA Grapalat" w:cs="Sylfaen"/>
                <w:lang w:val="hy-AM"/>
              </w:rPr>
            </w:pPr>
            <w:r w:rsidRPr="00AC0415">
              <w:rPr>
                <w:rFonts w:ascii="GHEA Grapalat" w:hAnsi="GHEA Grapalat" w:cs="Arial"/>
                <w:lang w:val="es-ES"/>
              </w:rPr>
              <w:t>իբուպրոֆեն c01eb16, g02cc01, m01ae01, m02aa13</w:t>
            </w:r>
          </w:p>
        </w:tc>
      </w:tr>
      <w:tr w:rsidR="00AC0415" w:rsidRPr="003440FC" w14:paraId="2B14E009" w14:textId="77777777" w:rsidTr="009D4950">
        <w:trPr>
          <w:trHeight w:val="242"/>
        </w:trPr>
        <w:tc>
          <w:tcPr>
            <w:tcW w:w="625" w:type="dxa"/>
            <w:shd w:val="clear" w:color="auto" w:fill="auto"/>
            <w:vAlign w:val="center"/>
          </w:tcPr>
          <w:p w14:paraId="3C7E67E9" w14:textId="2771D8B5" w:rsidR="00AC0415" w:rsidRPr="00AC0415" w:rsidRDefault="00AC0415" w:rsidP="00AC0415">
            <w:pPr>
              <w:jc w:val="both"/>
              <w:rPr>
                <w:rFonts w:ascii="GHEA Grapalat" w:hAnsi="GHEA Grapalat" w:cs="Arial LatArm"/>
              </w:rPr>
            </w:pPr>
            <w:r w:rsidRPr="00AC0415">
              <w:rPr>
                <w:rFonts w:ascii="GHEA Grapalat" w:hAnsi="GHEA Grapalat" w:cs="Arial LatArm"/>
              </w:rPr>
              <w:t>2</w:t>
            </w:r>
          </w:p>
        </w:tc>
        <w:tc>
          <w:tcPr>
            <w:tcW w:w="1170" w:type="dxa"/>
            <w:shd w:val="clear" w:color="auto" w:fill="auto"/>
            <w:vAlign w:val="center"/>
          </w:tcPr>
          <w:p w14:paraId="586539E6" w14:textId="442B9C5D" w:rsidR="00AC0415" w:rsidRPr="00AC0415" w:rsidRDefault="00AC0415" w:rsidP="00AC0415">
            <w:pPr>
              <w:jc w:val="center"/>
              <w:rPr>
                <w:rFonts w:ascii="GHEA Grapalat" w:hAnsi="GHEA Grapalat" w:cs="Arial"/>
                <w:sz w:val="18"/>
                <w:szCs w:val="18"/>
                <w:lang w:val="hy-AM"/>
              </w:rPr>
            </w:pPr>
            <w:r w:rsidRPr="00AC0415">
              <w:rPr>
                <w:rFonts w:ascii="Arial LatArm" w:hAnsi="Arial LatArm" w:cs="Calibri"/>
                <w:color w:val="494529"/>
                <w:sz w:val="20"/>
                <w:szCs w:val="20"/>
              </w:rPr>
              <w:t>1444800</w:t>
            </w:r>
          </w:p>
        </w:tc>
        <w:tc>
          <w:tcPr>
            <w:tcW w:w="8933" w:type="dxa"/>
            <w:shd w:val="clear" w:color="auto" w:fill="auto"/>
            <w:vAlign w:val="center"/>
          </w:tcPr>
          <w:p w14:paraId="3E6B07BE" w14:textId="7C0FFD03" w:rsidR="00AC0415" w:rsidRPr="00AC0415" w:rsidRDefault="00AC0415" w:rsidP="00AC0415">
            <w:pPr>
              <w:pStyle w:val="BodyTextIndent2"/>
              <w:spacing w:line="240" w:lineRule="auto"/>
              <w:ind w:firstLine="0"/>
              <w:jc w:val="left"/>
              <w:rPr>
                <w:rFonts w:ascii="Arial Armenian" w:hAnsi="Arial Armenian"/>
                <w:sz w:val="16"/>
                <w:szCs w:val="16"/>
              </w:rPr>
            </w:pPr>
            <w:r w:rsidRPr="00AC0415">
              <w:rPr>
                <w:rFonts w:ascii="GHEA Grapalat" w:hAnsi="GHEA Grapalat" w:cs="Arial"/>
                <w:lang w:val="es-ES"/>
              </w:rPr>
              <w:t>իբուպրոֆեն c01eb16, g02cc01, m01ae01, m02aa13</w:t>
            </w:r>
          </w:p>
        </w:tc>
      </w:tr>
      <w:tr w:rsidR="00AC0415" w:rsidRPr="003440FC" w14:paraId="53F9C0D3" w14:textId="77777777" w:rsidTr="0081083A">
        <w:trPr>
          <w:trHeight w:val="70"/>
        </w:trPr>
        <w:tc>
          <w:tcPr>
            <w:tcW w:w="625" w:type="dxa"/>
            <w:shd w:val="clear" w:color="auto" w:fill="auto"/>
            <w:vAlign w:val="center"/>
          </w:tcPr>
          <w:p w14:paraId="5AE39535" w14:textId="55936D19" w:rsidR="00AC0415" w:rsidRPr="00AC0415" w:rsidRDefault="00AC0415" w:rsidP="00AC0415">
            <w:pPr>
              <w:jc w:val="both"/>
              <w:rPr>
                <w:rFonts w:ascii="GHEA Grapalat" w:hAnsi="GHEA Grapalat" w:cs="Arial LatArm"/>
              </w:rPr>
            </w:pPr>
            <w:r w:rsidRPr="00AC0415">
              <w:rPr>
                <w:rFonts w:ascii="GHEA Grapalat" w:hAnsi="GHEA Grapalat" w:cs="Arial LatArm"/>
              </w:rPr>
              <w:t>3</w:t>
            </w:r>
          </w:p>
        </w:tc>
        <w:tc>
          <w:tcPr>
            <w:tcW w:w="1170" w:type="dxa"/>
            <w:shd w:val="clear" w:color="auto" w:fill="auto"/>
            <w:vAlign w:val="center"/>
          </w:tcPr>
          <w:p w14:paraId="67DFE738" w14:textId="09DD2FC6" w:rsidR="00AC0415" w:rsidRPr="00AC0415" w:rsidRDefault="00AC0415" w:rsidP="00AC0415">
            <w:pPr>
              <w:jc w:val="center"/>
              <w:rPr>
                <w:rFonts w:ascii="GHEA Grapalat" w:hAnsi="GHEA Grapalat" w:cs="Arial"/>
                <w:sz w:val="18"/>
                <w:szCs w:val="18"/>
                <w:lang w:val="hy-AM"/>
              </w:rPr>
            </w:pPr>
            <w:r w:rsidRPr="00AC0415">
              <w:rPr>
                <w:rFonts w:ascii="Arial LatArm" w:hAnsi="Arial LatArm" w:cs="Calibri"/>
                <w:color w:val="494529"/>
                <w:sz w:val="20"/>
                <w:szCs w:val="20"/>
              </w:rPr>
              <w:t>403300</w:t>
            </w:r>
          </w:p>
        </w:tc>
        <w:tc>
          <w:tcPr>
            <w:tcW w:w="8933" w:type="dxa"/>
            <w:shd w:val="clear" w:color="auto" w:fill="auto"/>
            <w:vAlign w:val="center"/>
          </w:tcPr>
          <w:p w14:paraId="13B64ECD" w14:textId="6674E5A6" w:rsidR="00AC0415" w:rsidRPr="00AC0415" w:rsidRDefault="00AC0415" w:rsidP="00AC0415">
            <w:pPr>
              <w:rPr>
                <w:rFonts w:ascii="Arial Armenian" w:hAnsi="Arial Armenian"/>
                <w:sz w:val="20"/>
                <w:szCs w:val="20"/>
                <w:lang w:val="hy-AM"/>
              </w:rPr>
            </w:pPr>
            <w:r w:rsidRPr="00AC0415">
              <w:rPr>
                <w:rFonts w:ascii="GHEA Grapalat" w:hAnsi="GHEA Grapalat" w:cs="Arial"/>
                <w:sz w:val="20"/>
                <w:szCs w:val="20"/>
                <w:lang w:val="es-ES"/>
              </w:rPr>
              <w:t>իբուպրոֆեն c01eb16, g02cc01, m01ae01, m02aa13</w:t>
            </w:r>
          </w:p>
        </w:tc>
      </w:tr>
      <w:tr w:rsidR="00AC0415" w:rsidRPr="00AC0415" w14:paraId="48B7CC8D" w14:textId="77777777" w:rsidTr="00610BFF">
        <w:tc>
          <w:tcPr>
            <w:tcW w:w="625" w:type="dxa"/>
            <w:shd w:val="clear" w:color="auto" w:fill="auto"/>
            <w:vAlign w:val="center"/>
          </w:tcPr>
          <w:p w14:paraId="2F673AE4" w14:textId="13CD2DA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4</w:t>
            </w:r>
          </w:p>
        </w:tc>
        <w:tc>
          <w:tcPr>
            <w:tcW w:w="1170" w:type="dxa"/>
            <w:shd w:val="clear" w:color="auto" w:fill="auto"/>
            <w:vAlign w:val="center"/>
          </w:tcPr>
          <w:p w14:paraId="264B074F" w14:textId="619B530F" w:rsidR="00AC0415" w:rsidRPr="00AC0415" w:rsidRDefault="00AC0415" w:rsidP="00AC0415">
            <w:pPr>
              <w:jc w:val="center"/>
              <w:rPr>
                <w:rFonts w:ascii="GHEA Grapalat" w:hAnsi="GHEA Grapalat" w:cs="Arial"/>
                <w:sz w:val="18"/>
                <w:szCs w:val="18"/>
                <w:lang w:val="hy-AM"/>
              </w:rPr>
            </w:pPr>
            <w:r w:rsidRPr="00AC0415">
              <w:rPr>
                <w:rFonts w:ascii="Arial LatArm" w:hAnsi="Arial LatArm" w:cs="Calibri"/>
                <w:color w:val="494529"/>
                <w:sz w:val="20"/>
                <w:szCs w:val="20"/>
              </w:rPr>
              <w:t>2433000</w:t>
            </w:r>
          </w:p>
        </w:tc>
        <w:tc>
          <w:tcPr>
            <w:tcW w:w="8933" w:type="dxa"/>
            <w:shd w:val="clear" w:color="auto" w:fill="auto"/>
            <w:vAlign w:val="center"/>
          </w:tcPr>
          <w:p w14:paraId="27642A4E" w14:textId="306EA03D" w:rsidR="00AC0415" w:rsidRPr="00AC0415" w:rsidRDefault="00AC0415" w:rsidP="00AC0415">
            <w:pPr>
              <w:pStyle w:val="BodyTextIndent2"/>
              <w:spacing w:line="240" w:lineRule="auto"/>
              <w:ind w:firstLine="0"/>
              <w:jc w:val="left"/>
              <w:rPr>
                <w:rFonts w:ascii="Arial Armenian" w:hAnsi="Arial Armenian"/>
                <w:sz w:val="16"/>
                <w:szCs w:val="16"/>
              </w:rPr>
            </w:pPr>
            <w:r w:rsidRPr="00AC0415">
              <w:rPr>
                <w:rFonts w:ascii="GHEA Grapalat" w:hAnsi="GHEA Grapalat"/>
              </w:rPr>
              <w:t>կետոպրոֆեն</w:t>
            </w:r>
            <w:r w:rsidRPr="00AC0415">
              <w:rPr>
                <w:rFonts w:ascii="GHEA Grapalat" w:hAnsi="GHEA Grapalat"/>
                <w:lang w:val="pt-BR"/>
              </w:rPr>
              <w:t xml:space="preserve"> m01ae03, m02aa13</w:t>
            </w:r>
          </w:p>
        </w:tc>
      </w:tr>
      <w:tr w:rsidR="00AC0415" w:rsidRPr="00AC0415" w14:paraId="66CC4F5B" w14:textId="77777777" w:rsidTr="0081083A">
        <w:trPr>
          <w:trHeight w:val="323"/>
        </w:trPr>
        <w:tc>
          <w:tcPr>
            <w:tcW w:w="625" w:type="dxa"/>
            <w:shd w:val="clear" w:color="auto" w:fill="auto"/>
            <w:vAlign w:val="center"/>
          </w:tcPr>
          <w:p w14:paraId="4E2F0B5F" w14:textId="415D23C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5</w:t>
            </w:r>
          </w:p>
        </w:tc>
        <w:tc>
          <w:tcPr>
            <w:tcW w:w="1170" w:type="dxa"/>
            <w:shd w:val="clear" w:color="auto" w:fill="auto"/>
            <w:vAlign w:val="center"/>
          </w:tcPr>
          <w:p w14:paraId="7DD426A8" w14:textId="6DCC5747" w:rsidR="00AC0415" w:rsidRPr="00AC0415" w:rsidRDefault="00AC0415" w:rsidP="00AC0415">
            <w:pPr>
              <w:jc w:val="center"/>
              <w:rPr>
                <w:rFonts w:ascii="GHEA Grapalat" w:hAnsi="GHEA Grapalat" w:cs="Arial"/>
                <w:sz w:val="18"/>
                <w:szCs w:val="18"/>
                <w:lang w:val="hy-AM"/>
              </w:rPr>
            </w:pPr>
            <w:r w:rsidRPr="00AC0415">
              <w:rPr>
                <w:rFonts w:ascii="Arial LatArm" w:hAnsi="Arial LatArm" w:cs="Calibri"/>
                <w:color w:val="494529"/>
                <w:sz w:val="20"/>
                <w:szCs w:val="20"/>
              </w:rPr>
              <w:t>946500</w:t>
            </w:r>
          </w:p>
        </w:tc>
        <w:tc>
          <w:tcPr>
            <w:tcW w:w="8933" w:type="dxa"/>
            <w:shd w:val="clear" w:color="auto" w:fill="auto"/>
            <w:vAlign w:val="center"/>
          </w:tcPr>
          <w:p w14:paraId="4EDBF17E" w14:textId="446CC934" w:rsidR="00AC0415" w:rsidRPr="00AC0415" w:rsidRDefault="00AC0415" w:rsidP="00AC0415">
            <w:pPr>
              <w:rPr>
                <w:rFonts w:ascii="Arial Armenian" w:hAnsi="Arial Armenian"/>
                <w:sz w:val="20"/>
                <w:szCs w:val="20"/>
                <w:lang w:val="pt-BR"/>
              </w:rPr>
            </w:pPr>
            <w:r w:rsidRPr="00AC0415">
              <w:rPr>
                <w:rFonts w:ascii="GHEA Grapalat" w:hAnsi="GHEA Grapalat"/>
                <w:sz w:val="20"/>
                <w:szCs w:val="20"/>
              </w:rPr>
              <w:t>կետոպրոֆեն m01ae03, m02aa13</w:t>
            </w:r>
          </w:p>
        </w:tc>
      </w:tr>
      <w:tr w:rsidR="00AC0415" w:rsidRPr="00AC0415" w14:paraId="5C21A1A6" w14:textId="77777777" w:rsidTr="00610BFF">
        <w:trPr>
          <w:trHeight w:val="323"/>
        </w:trPr>
        <w:tc>
          <w:tcPr>
            <w:tcW w:w="625" w:type="dxa"/>
            <w:shd w:val="clear" w:color="auto" w:fill="auto"/>
            <w:vAlign w:val="center"/>
          </w:tcPr>
          <w:p w14:paraId="2DF5556B" w14:textId="2D326768"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w:t>
            </w:r>
          </w:p>
        </w:tc>
        <w:tc>
          <w:tcPr>
            <w:tcW w:w="1170" w:type="dxa"/>
            <w:shd w:val="clear" w:color="auto" w:fill="auto"/>
            <w:vAlign w:val="center"/>
          </w:tcPr>
          <w:p w14:paraId="37DAABCF" w14:textId="6FFFAA7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278100</w:t>
            </w:r>
          </w:p>
        </w:tc>
        <w:tc>
          <w:tcPr>
            <w:tcW w:w="8933" w:type="dxa"/>
            <w:shd w:val="clear" w:color="auto" w:fill="auto"/>
            <w:vAlign w:val="center"/>
          </w:tcPr>
          <w:p w14:paraId="5AFDF80B" w14:textId="038FD3F2"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կետոպրոֆեն m01ae03, m02aa13</w:t>
            </w:r>
          </w:p>
        </w:tc>
      </w:tr>
      <w:tr w:rsidR="00AC0415" w:rsidRPr="00AC0415" w14:paraId="2E6CF547" w14:textId="77777777" w:rsidTr="0081083A">
        <w:trPr>
          <w:trHeight w:val="323"/>
        </w:trPr>
        <w:tc>
          <w:tcPr>
            <w:tcW w:w="625" w:type="dxa"/>
            <w:shd w:val="clear" w:color="auto" w:fill="auto"/>
            <w:vAlign w:val="center"/>
          </w:tcPr>
          <w:p w14:paraId="715F468C" w14:textId="01B5B9A8"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w:t>
            </w:r>
          </w:p>
        </w:tc>
        <w:tc>
          <w:tcPr>
            <w:tcW w:w="1170" w:type="dxa"/>
            <w:shd w:val="clear" w:color="auto" w:fill="auto"/>
            <w:vAlign w:val="center"/>
          </w:tcPr>
          <w:p w14:paraId="6F226889" w14:textId="728E38CB"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831000</w:t>
            </w:r>
          </w:p>
        </w:tc>
        <w:tc>
          <w:tcPr>
            <w:tcW w:w="8933" w:type="dxa"/>
            <w:shd w:val="clear" w:color="auto" w:fill="auto"/>
          </w:tcPr>
          <w:p w14:paraId="16113D64" w14:textId="270FA1D7"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կետոպրոֆեն m01ae03, m02aa13</w:t>
            </w:r>
          </w:p>
        </w:tc>
      </w:tr>
      <w:tr w:rsidR="00AC0415" w:rsidRPr="00AC0415" w14:paraId="78597146" w14:textId="77777777" w:rsidTr="00610BFF">
        <w:trPr>
          <w:trHeight w:val="323"/>
        </w:trPr>
        <w:tc>
          <w:tcPr>
            <w:tcW w:w="625" w:type="dxa"/>
            <w:shd w:val="clear" w:color="auto" w:fill="auto"/>
            <w:vAlign w:val="center"/>
          </w:tcPr>
          <w:p w14:paraId="362F1DEB" w14:textId="33A0105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w:t>
            </w:r>
          </w:p>
        </w:tc>
        <w:tc>
          <w:tcPr>
            <w:tcW w:w="1170" w:type="dxa"/>
            <w:shd w:val="clear" w:color="auto" w:fill="auto"/>
            <w:vAlign w:val="center"/>
          </w:tcPr>
          <w:p w14:paraId="489BA3CD" w14:textId="25D527D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82200</w:t>
            </w:r>
          </w:p>
        </w:tc>
        <w:tc>
          <w:tcPr>
            <w:tcW w:w="8933" w:type="dxa"/>
            <w:shd w:val="clear" w:color="auto" w:fill="auto"/>
            <w:vAlign w:val="center"/>
          </w:tcPr>
          <w:p w14:paraId="15E7CABD" w14:textId="7C3EEDDB"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կետոպրոֆեն m01ae03, m02aa10</w:t>
            </w:r>
          </w:p>
        </w:tc>
      </w:tr>
      <w:tr w:rsidR="00AC0415" w:rsidRPr="00AC0415" w14:paraId="3938E8DA" w14:textId="77777777" w:rsidTr="00610BFF">
        <w:trPr>
          <w:trHeight w:val="323"/>
        </w:trPr>
        <w:tc>
          <w:tcPr>
            <w:tcW w:w="625" w:type="dxa"/>
            <w:shd w:val="clear" w:color="auto" w:fill="auto"/>
            <w:vAlign w:val="center"/>
          </w:tcPr>
          <w:p w14:paraId="3A88AF4A" w14:textId="1E9F96D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w:t>
            </w:r>
          </w:p>
        </w:tc>
        <w:tc>
          <w:tcPr>
            <w:tcW w:w="1170" w:type="dxa"/>
            <w:shd w:val="clear" w:color="auto" w:fill="auto"/>
            <w:vAlign w:val="center"/>
          </w:tcPr>
          <w:p w14:paraId="28B98F90" w14:textId="61C4FCC4"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227520</w:t>
            </w:r>
          </w:p>
        </w:tc>
        <w:tc>
          <w:tcPr>
            <w:tcW w:w="8933" w:type="dxa"/>
            <w:shd w:val="clear" w:color="auto" w:fill="auto"/>
            <w:vAlign w:val="center"/>
          </w:tcPr>
          <w:p w14:paraId="71C54D71" w14:textId="1A141099"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055C4969" w14:textId="77777777" w:rsidTr="00610BFF">
        <w:trPr>
          <w:trHeight w:val="323"/>
        </w:trPr>
        <w:tc>
          <w:tcPr>
            <w:tcW w:w="625" w:type="dxa"/>
            <w:shd w:val="clear" w:color="auto" w:fill="auto"/>
            <w:vAlign w:val="center"/>
          </w:tcPr>
          <w:p w14:paraId="50B3FAC5" w14:textId="6B69F67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w:t>
            </w:r>
          </w:p>
        </w:tc>
        <w:tc>
          <w:tcPr>
            <w:tcW w:w="1170" w:type="dxa"/>
            <w:shd w:val="clear" w:color="auto" w:fill="auto"/>
            <w:vAlign w:val="center"/>
          </w:tcPr>
          <w:p w14:paraId="23A8359A" w14:textId="77681C6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765600</w:t>
            </w:r>
          </w:p>
        </w:tc>
        <w:tc>
          <w:tcPr>
            <w:tcW w:w="8933" w:type="dxa"/>
            <w:shd w:val="clear" w:color="auto" w:fill="auto"/>
            <w:vAlign w:val="center"/>
          </w:tcPr>
          <w:p w14:paraId="071D2D37" w14:textId="7A3AC0D5"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42F1B129" w14:textId="77777777" w:rsidTr="00610BFF">
        <w:trPr>
          <w:trHeight w:val="323"/>
        </w:trPr>
        <w:tc>
          <w:tcPr>
            <w:tcW w:w="625" w:type="dxa"/>
            <w:shd w:val="clear" w:color="auto" w:fill="auto"/>
            <w:vAlign w:val="center"/>
          </w:tcPr>
          <w:p w14:paraId="46F1E4F6" w14:textId="5B221172"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11</w:t>
            </w:r>
          </w:p>
        </w:tc>
        <w:tc>
          <w:tcPr>
            <w:tcW w:w="1170" w:type="dxa"/>
            <w:shd w:val="clear" w:color="auto" w:fill="auto"/>
            <w:vAlign w:val="center"/>
          </w:tcPr>
          <w:p w14:paraId="48E9903A" w14:textId="5DCAD23C"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2328000</w:t>
            </w:r>
          </w:p>
        </w:tc>
        <w:tc>
          <w:tcPr>
            <w:tcW w:w="8933" w:type="dxa"/>
            <w:shd w:val="clear" w:color="auto" w:fill="auto"/>
            <w:vAlign w:val="center"/>
          </w:tcPr>
          <w:p w14:paraId="434ED943" w14:textId="3E9E94A3"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017E0C20" w14:textId="77777777" w:rsidTr="00610BFF">
        <w:trPr>
          <w:trHeight w:val="323"/>
        </w:trPr>
        <w:tc>
          <w:tcPr>
            <w:tcW w:w="625" w:type="dxa"/>
            <w:shd w:val="clear" w:color="auto" w:fill="auto"/>
            <w:vAlign w:val="center"/>
          </w:tcPr>
          <w:p w14:paraId="29C95336" w14:textId="45041BF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12</w:t>
            </w:r>
          </w:p>
        </w:tc>
        <w:tc>
          <w:tcPr>
            <w:tcW w:w="1170" w:type="dxa"/>
            <w:shd w:val="clear" w:color="auto" w:fill="auto"/>
            <w:vAlign w:val="center"/>
          </w:tcPr>
          <w:p w14:paraId="2B8A0953" w14:textId="41B41FF4"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526000</w:t>
            </w:r>
          </w:p>
        </w:tc>
        <w:tc>
          <w:tcPr>
            <w:tcW w:w="8933" w:type="dxa"/>
            <w:shd w:val="clear" w:color="auto" w:fill="auto"/>
            <w:vAlign w:val="center"/>
          </w:tcPr>
          <w:p w14:paraId="6994834D" w14:textId="276326DC"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31D3B3E1" w14:textId="77777777" w:rsidTr="00610BFF">
        <w:trPr>
          <w:trHeight w:val="323"/>
        </w:trPr>
        <w:tc>
          <w:tcPr>
            <w:tcW w:w="625" w:type="dxa"/>
            <w:shd w:val="clear" w:color="auto" w:fill="auto"/>
            <w:vAlign w:val="center"/>
          </w:tcPr>
          <w:p w14:paraId="4971793C" w14:textId="49B13BC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13</w:t>
            </w:r>
          </w:p>
        </w:tc>
        <w:tc>
          <w:tcPr>
            <w:tcW w:w="1170" w:type="dxa"/>
            <w:shd w:val="clear" w:color="auto" w:fill="auto"/>
            <w:vAlign w:val="center"/>
          </w:tcPr>
          <w:p w14:paraId="2144DBB3" w14:textId="02E1E79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793170</w:t>
            </w:r>
          </w:p>
        </w:tc>
        <w:tc>
          <w:tcPr>
            <w:tcW w:w="8933" w:type="dxa"/>
            <w:shd w:val="clear" w:color="auto" w:fill="auto"/>
            <w:vAlign w:val="center"/>
          </w:tcPr>
          <w:p w14:paraId="69AD20E4" w14:textId="3CE4E540"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75151B90" w14:textId="77777777" w:rsidTr="00610BFF">
        <w:trPr>
          <w:trHeight w:val="323"/>
        </w:trPr>
        <w:tc>
          <w:tcPr>
            <w:tcW w:w="625" w:type="dxa"/>
            <w:shd w:val="clear" w:color="auto" w:fill="auto"/>
            <w:vAlign w:val="center"/>
          </w:tcPr>
          <w:p w14:paraId="55E99395" w14:textId="2F50115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14</w:t>
            </w:r>
          </w:p>
        </w:tc>
        <w:tc>
          <w:tcPr>
            <w:tcW w:w="1170" w:type="dxa"/>
            <w:shd w:val="clear" w:color="auto" w:fill="auto"/>
            <w:vAlign w:val="center"/>
          </w:tcPr>
          <w:p w14:paraId="7CCF9D35" w14:textId="127140B4"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48250</w:t>
            </w:r>
          </w:p>
        </w:tc>
        <w:tc>
          <w:tcPr>
            <w:tcW w:w="8933" w:type="dxa"/>
            <w:shd w:val="clear" w:color="auto" w:fill="auto"/>
            <w:vAlign w:val="center"/>
          </w:tcPr>
          <w:p w14:paraId="43CEF18A" w14:textId="706CAB04"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35191A8A" w14:textId="77777777" w:rsidTr="00610BFF">
        <w:trPr>
          <w:trHeight w:val="323"/>
        </w:trPr>
        <w:tc>
          <w:tcPr>
            <w:tcW w:w="625" w:type="dxa"/>
            <w:shd w:val="clear" w:color="auto" w:fill="auto"/>
            <w:vAlign w:val="center"/>
          </w:tcPr>
          <w:p w14:paraId="6C8DD2E4" w14:textId="2DB6500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15</w:t>
            </w:r>
          </w:p>
        </w:tc>
        <w:tc>
          <w:tcPr>
            <w:tcW w:w="1170" w:type="dxa"/>
            <w:shd w:val="clear" w:color="auto" w:fill="auto"/>
            <w:vAlign w:val="center"/>
          </w:tcPr>
          <w:p w14:paraId="17E06453" w14:textId="35309C7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336150</w:t>
            </w:r>
          </w:p>
        </w:tc>
        <w:tc>
          <w:tcPr>
            <w:tcW w:w="8933" w:type="dxa"/>
            <w:shd w:val="clear" w:color="auto" w:fill="auto"/>
            <w:vAlign w:val="center"/>
          </w:tcPr>
          <w:p w14:paraId="1675826C" w14:textId="03C06BDC"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6D58E08B" w14:textId="77777777" w:rsidTr="00610BFF">
        <w:trPr>
          <w:trHeight w:val="323"/>
        </w:trPr>
        <w:tc>
          <w:tcPr>
            <w:tcW w:w="625" w:type="dxa"/>
            <w:shd w:val="clear" w:color="auto" w:fill="auto"/>
            <w:vAlign w:val="center"/>
          </w:tcPr>
          <w:p w14:paraId="50ECA359" w14:textId="462A294A"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16</w:t>
            </w:r>
          </w:p>
        </w:tc>
        <w:tc>
          <w:tcPr>
            <w:tcW w:w="1170" w:type="dxa"/>
            <w:shd w:val="clear" w:color="auto" w:fill="auto"/>
            <w:vAlign w:val="center"/>
          </w:tcPr>
          <w:p w14:paraId="214362FA" w14:textId="0C913E3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406400</w:t>
            </w:r>
          </w:p>
        </w:tc>
        <w:tc>
          <w:tcPr>
            <w:tcW w:w="8933" w:type="dxa"/>
            <w:shd w:val="clear" w:color="auto" w:fill="auto"/>
            <w:vAlign w:val="center"/>
          </w:tcPr>
          <w:p w14:paraId="3138DBE6" w14:textId="18F4538C"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50A40FBA" w14:textId="77777777" w:rsidTr="00610BFF">
        <w:trPr>
          <w:trHeight w:val="323"/>
        </w:trPr>
        <w:tc>
          <w:tcPr>
            <w:tcW w:w="625" w:type="dxa"/>
            <w:shd w:val="clear" w:color="auto" w:fill="auto"/>
            <w:vAlign w:val="center"/>
          </w:tcPr>
          <w:p w14:paraId="4815E0A8" w14:textId="5A7ECD8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17</w:t>
            </w:r>
          </w:p>
        </w:tc>
        <w:tc>
          <w:tcPr>
            <w:tcW w:w="1170" w:type="dxa"/>
            <w:shd w:val="clear" w:color="auto" w:fill="auto"/>
            <w:vAlign w:val="center"/>
          </w:tcPr>
          <w:p w14:paraId="0A586659" w14:textId="5D7F71B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50640</w:t>
            </w:r>
          </w:p>
        </w:tc>
        <w:tc>
          <w:tcPr>
            <w:tcW w:w="8933" w:type="dxa"/>
            <w:shd w:val="clear" w:color="auto" w:fill="auto"/>
            <w:vAlign w:val="center"/>
          </w:tcPr>
          <w:p w14:paraId="7C5B2B96" w14:textId="5E59DDFD"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դիկլոֆենակ d11ax18, m01ab05, m02aa15, s01bc03</w:t>
            </w:r>
          </w:p>
        </w:tc>
      </w:tr>
      <w:tr w:rsidR="00AC0415" w:rsidRPr="00AC0415" w14:paraId="6DD4B566" w14:textId="77777777" w:rsidTr="0081083A">
        <w:trPr>
          <w:trHeight w:val="323"/>
        </w:trPr>
        <w:tc>
          <w:tcPr>
            <w:tcW w:w="625" w:type="dxa"/>
            <w:shd w:val="clear" w:color="auto" w:fill="auto"/>
            <w:vAlign w:val="center"/>
          </w:tcPr>
          <w:p w14:paraId="04AA455B" w14:textId="4DA099FA"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18</w:t>
            </w:r>
          </w:p>
        </w:tc>
        <w:tc>
          <w:tcPr>
            <w:tcW w:w="1170" w:type="dxa"/>
            <w:shd w:val="clear" w:color="auto" w:fill="auto"/>
            <w:vAlign w:val="center"/>
          </w:tcPr>
          <w:p w14:paraId="133378B2" w14:textId="441C459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1394400</w:t>
            </w:r>
          </w:p>
        </w:tc>
        <w:tc>
          <w:tcPr>
            <w:tcW w:w="8933" w:type="dxa"/>
            <w:shd w:val="clear" w:color="auto" w:fill="auto"/>
          </w:tcPr>
          <w:p w14:paraId="38AA06D4" w14:textId="55F06BA9"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es-ES"/>
              </w:rPr>
              <w:t>դեքսկետոպրոֆեն (դեքսկետոպրոֆենի տրոմետամոլ)</w:t>
            </w:r>
            <w:r w:rsidRPr="00AC0415">
              <w:rPr>
                <w:rFonts w:ascii="GHEA Grapalat" w:hAnsi="GHEA Grapalat"/>
                <w:sz w:val="20"/>
                <w:szCs w:val="20"/>
                <w:lang w:val="hy-AM"/>
              </w:rPr>
              <w:t xml:space="preserve"> </w:t>
            </w:r>
            <w:r w:rsidRPr="00AC0415">
              <w:rPr>
                <w:rFonts w:ascii="GHEA Grapalat" w:hAnsi="GHEA Grapalat"/>
                <w:sz w:val="20"/>
                <w:szCs w:val="20"/>
              </w:rPr>
              <w:t>M01AE17</w:t>
            </w:r>
          </w:p>
        </w:tc>
      </w:tr>
      <w:tr w:rsidR="00AC0415" w:rsidRPr="00AC0415" w14:paraId="6A45BB9D" w14:textId="77777777" w:rsidTr="00B34EC2">
        <w:trPr>
          <w:trHeight w:val="323"/>
        </w:trPr>
        <w:tc>
          <w:tcPr>
            <w:tcW w:w="625" w:type="dxa"/>
            <w:shd w:val="clear" w:color="auto" w:fill="auto"/>
            <w:vAlign w:val="center"/>
          </w:tcPr>
          <w:p w14:paraId="38ACCD80" w14:textId="253FDA0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19</w:t>
            </w:r>
          </w:p>
        </w:tc>
        <w:tc>
          <w:tcPr>
            <w:tcW w:w="1170" w:type="dxa"/>
            <w:shd w:val="clear" w:color="auto" w:fill="auto"/>
            <w:vAlign w:val="center"/>
          </w:tcPr>
          <w:p w14:paraId="58547773" w14:textId="3D7BA94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102120</w:t>
            </w:r>
          </w:p>
        </w:tc>
        <w:tc>
          <w:tcPr>
            <w:tcW w:w="8933" w:type="dxa"/>
            <w:shd w:val="clear" w:color="auto" w:fill="auto"/>
          </w:tcPr>
          <w:p w14:paraId="3B774959" w14:textId="73844783"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es-ES"/>
              </w:rPr>
              <w:t>դեքսկետոպրոֆեն (դեքսկետոպրոֆենի տրոմետամոլ)</w:t>
            </w:r>
            <w:r w:rsidRPr="00AC0415">
              <w:rPr>
                <w:rFonts w:ascii="GHEA Grapalat" w:hAnsi="GHEA Grapalat"/>
                <w:sz w:val="20"/>
                <w:szCs w:val="20"/>
                <w:lang w:val="hy-AM"/>
              </w:rPr>
              <w:t xml:space="preserve"> </w:t>
            </w:r>
            <w:r w:rsidRPr="00AC0415">
              <w:rPr>
                <w:rFonts w:ascii="GHEA Grapalat" w:hAnsi="GHEA Grapalat"/>
                <w:sz w:val="20"/>
                <w:szCs w:val="20"/>
              </w:rPr>
              <w:t>M01AE17</w:t>
            </w:r>
          </w:p>
        </w:tc>
      </w:tr>
      <w:tr w:rsidR="00AC0415" w:rsidRPr="00AC0415" w14:paraId="100FF6D4" w14:textId="77777777" w:rsidTr="0081083A">
        <w:trPr>
          <w:trHeight w:val="323"/>
        </w:trPr>
        <w:tc>
          <w:tcPr>
            <w:tcW w:w="625" w:type="dxa"/>
            <w:shd w:val="clear" w:color="auto" w:fill="auto"/>
            <w:vAlign w:val="center"/>
          </w:tcPr>
          <w:p w14:paraId="79EBE118" w14:textId="1D9CCA1D" w:rsidR="00AC0415" w:rsidRPr="00AC0415" w:rsidRDefault="00AC0415" w:rsidP="00AC0415">
            <w:pPr>
              <w:jc w:val="both"/>
              <w:rPr>
                <w:rFonts w:ascii="GHEA Grapalat" w:hAnsi="GHEA Grapalat" w:cs="Arial LatArm"/>
                <w:lang w:val="pt-BR"/>
              </w:rPr>
            </w:pPr>
            <w:r w:rsidRPr="00AC0415">
              <w:rPr>
                <w:rFonts w:ascii="GHEA Grapalat" w:hAnsi="GHEA Grapalat" w:cs="Arial LatArm"/>
              </w:rPr>
              <w:t>20</w:t>
            </w:r>
          </w:p>
        </w:tc>
        <w:tc>
          <w:tcPr>
            <w:tcW w:w="1170" w:type="dxa"/>
            <w:shd w:val="clear" w:color="auto" w:fill="auto"/>
            <w:vAlign w:val="center"/>
          </w:tcPr>
          <w:p w14:paraId="69274429" w14:textId="29A7E84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334700</w:t>
            </w:r>
          </w:p>
        </w:tc>
        <w:tc>
          <w:tcPr>
            <w:tcW w:w="8933" w:type="dxa"/>
            <w:shd w:val="clear" w:color="auto" w:fill="auto"/>
          </w:tcPr>
          <w:p w14:paraId="226ECF35" w14:textId="22EA713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es-ES"/>
              </w:rPr>
              <w:t>դեքսկետոպրոֆեն (դեքսկետոպրոֆենի տրոմետամոլ)</w:t>
            </w:r>
            <w:r w:rsidRPr="00AC0415">
              <w:rPr>
                <w:rFonts w:ascii="GHEA Grapalat" w:hAnsi="GHEA Grapalat"/>
                <w:sz w:val="20"/>
                <w:szCs w:val="20"/>
                <w:lang w:val="hy-AM"/>
              </w:rPr>
              <w:t xml:space="preserve"> </w:t>
            </w:r>
            <w:r w:rsidRPr="00AC0415">
              <w:rPr>
                <w:rFonts w:ascii="GHEA Grapalat" w:hAnsi="GHEA Grapalat"/>
                <w:sz w:val="20"/>
                <w:szCs w:val="20"/>
              </w:rPr>
              <w:t>M01AE17</w:t>
            </w:r>
          </w:p>
        </w:tc>
      </w:tr>
      <w:tr w:rsidR="00AC0415" w:rsidRPr="00AC0415" w14:paraId="1D270AD1" w14:textId="77777777" w:rsidTr="00610BFF">
        <w:trPr>
          <w:trHeight w:val="323"/>
        </w:trPr>
        <w:tc>
          <w:tcPr>
            <w:tcW w:w="625" w:type="dxa"/>
            <w:shd w:val="clear" w:color="auto" w:fill="auto"/>
            <w:vAlign w:val="center"/>
          </w:tcPr>
          <w:p w14:paraId="5DA9F2EE" w14:textId="23028684" w:rsidR="00AC0415" w:rsidRPr="00AC0415" w:rsidRDefault="00AC0415" w:rsidP="00AC0415">
            <w:pPr>
              <w:jc w:val="both"/>
              <w:rPr>
                <w:rFonts w:ascii="GHEA Grapalat" w:hAnsi="GHEA Grapalat" w:cs="Arial LatArm"/>
                <w:lang w:val="pt-BR"/>
              </w:rPr>
            </w:pPr>
            <w:r w:rsidRPr="00AC0415">
              <w:rPr>
                <w:rFonts w:ascii="GHEA Grapalat" w:hAnsi="GHEA Grapalat" w:cs="Arial LatArm"/>
              </w:rPr>
              <w:t>21</w:t>
            </w:r>
          </w:p>
        </w:tc>
        <w:tc>
          <w:tcPr>
            <w:tcW w:w="1170" w:type="dxa"/>
            <w:shd w:val="clear" w:color="auto" w:fill="auto"/>
            <w:vAlign w:val="center"/>
          </w:tcPr>
          <w:p w14:paraId="5BD96B3A" w14:textId="157D35E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387900</w:t>
            </w:r>
          </w:p>
        </w:tc>
        <w:tc>
          <w:tcPr>
            <w:tcW w:w="8933" w:type="dxa"/>
            <w:shd w:val="clear" w:color="auto" w:fill="auto"/>
            <w:vAlign w:val="center"/>
          </w:tcPr>
          <w:p w14:paraId="3EF376F2" w14:textId="63716A6E" w:rsidR="00AC0415" w:rsidRPr="00AC0415" w:rsidRDefault="00AC0415" w:rsidP="00AC0415">
            <w:pPr>
              <w:rPr>
                <w:rFonts w:ascii="GHEA Grapalat" w:hAnsi="GHEA Grapalat" w:cs="Sylfaen"/>
                <w:sz w:val="20"/>
                <w:szCs w:val="20"/>
                <w:lang w:val="hy-AM"/>
              </w:rPr>
            </w:pPr>
            <w:r w:rsidRPr="00AC0415">
              <w:rPr>
                <w:rFonts w:ascii="GHEA Grapalat" w:hAnsi="GHEA Grapalat" w:cs="Sylfaen"/>
                <w:sz w:val="20"/>
                <w:szCs w:val="20"/>
              </w:rPr>
              <w:t>ամօքսիցիլին</w:t>
            </w:r>
            <w:r w:rsidRPr="00AC0415">
              <w:rPr>
                <w:rFonts w:ascii="GHEA Grapalat" w:hAnsi="GHEA Grapalat"/>
                <w:sz w:val="20"/>
                <w:szCs w:val="20"/>
              </w:rPr>
              <w:t xml:space="preserve"> j01ca04</w:t>
            </w:r>
          </w:p>
        </w:tc>
      </w:tr>
      <w:tr w:rsidR="00AC0415" w:rsidRPr="00AC0415" w14:paraId="06550922" w14:textId="77777777" w:rsidTr="00610BFF">
        <w:trPr>
          <w:trHeight w:val="323"/>
        </w:trPr>
        <w:tc>
          <w:tcPr>
            <w:tcW w:w="625" w:type="dxa"/>
            <w:shd w:val="clear" w:color="auto" w:fill="auto"/>
            <w:vAlign w:val="center"/>
          </w:tcPr>
          <w:p w14:paraId="500898FF" w14:textId="32EF3079" w:rsidR="00AC0415" w:rsidRPr="00AC0415" w:rsidRDefault="00AC0415" w:rsidP="00AC0415">
            <w:pPr>
              <w:jc w:val="both"/>
              <w:rPr>
                <w:rFonts w:ascii="GHEA Grapalat" w:hAnsi="GHEA Grapalat" w:cs="Arial LatArm"/>
                <w:lang w:val="pt-BR"/>
              </w:rPr>
            </w:pPr>
            <w:r w:rsidRPr="00AC0415">
              <w:rPr>
                <w:rFonts w:ascii="GHEA Grapalat" w:hAnsi="GHEA Grapalat" w:cs="Arial LatArm"/>
              </w:rPr>
              <w:t>22</w:t>
            </w:r>
          </w:p>
        </w:tc>
        <w:tc>
          <w:tcPr>
            <w:tcW w:w="1170" w:type="dxa"/>
            <w:shd w:val="clear" w:color="auto" w:fill="auto"/>
            <w:vAlign w:val="center"/>
          </w:tcPr>
          <w:p w14:paraId="74E24C5E" w14:textId="509E7EA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76420</w:t>
            </w:r>
          </w:p>
        </w:tc>
        <w:tc>
          <w:tcPr>
            <w:tcW w:w="8933" w:type="dxa"/>
            <w:shd w:val="clear" w:color="auto" w:fill="auto"/>
            <w:vAlign w:val="center"/>
          </w:tcPr>
          <w:p w14:paraId="2898BB45" w14:textId="39295252" w:rsidR="00AC0415" w:rsidRPr="00AC0415" w:rsidRDefault="00AC0415" w:rsidP="00AC0415">
            <w:pPr>
              <w:rPr>
                <w:rFonts w:ascii="GHEA Grapalat" w:hAnsi="GHEA Grapalat" w:cs="Sylfaen"/>
                <w:sz w:val="20"/>
                <w:szCs w:val="20"/>
                <w:lang w:val="hy-AM"/>
              </w:rPr>
            </w:pPr>
            <w:r w:rsidRPr="00AC0415">
              <w:rPr>
                <w:rFonts w:ascii="GHEA Grapalat" w:hAnsi="GHEA Grapalat" w:cs="Sylfaen"/>
                <w:sz w:val="20"/>
                <w:szCs w:val="20"/>
              </w:rPr>
              <w:t>ամօքսիցիլին</w:t>
            </w:r>
            <w:r w:rsidRPr="00AC0415">
              <w:rPr>
                <w:rFonts w:ascii="GHEA Grapalat" w:hAnsi="GHEA Grapalat"/>
                <w:sz w:val="20"/>
                <w:szCs w:val="20"/>
              </w:rPr>
              <w:t xml:space="preserve"> j01ca04</w:t>
            </w:r>
          </w:p>
        </w:tc>
      </w:tr>
      <w:tr w:rsidR="00AC0415" w:rsidRPr="00AC0415" w14:paraId="5E5FCBF8" w14:textId="77777777" w:rsidTr="00610BFF">
        <w:trPr>
          <w:trHeight w:val="323"/>
        </w:trPr>
        <w:tc>
          <w:tcPr>
            <w:tcW w:w="625" w:type="dxa"/>
            <w:shd w:val="clear" w:color="auto" w:fill="auto"/>
            <w:vAlign w:val="center"/>
          </w:tcPr>
          <w:p w14:paraId="266E4274" w14:textId="1D23667B"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23</w:t>
            </w:r>
          </w:p>
        </w:tc>
        <w:tc>
          <w:tcPr>
            <w:tcW w:w="1170" w:type="dxa"/>
            <w:shd w:val="clear" w:color="auto" w:fill="auto"/>
            <w:vAlign w:val="center"/>
          </w:tcPr>
          <w:p w14:paraId="6EF82425" w14:textId="6BC9F62B"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82500</w:t>
            </w:r>
          </w:p>
        </w:tc>
        <w:tc>
          <w:tcPr>
            <w:tcW w:w="8933" w:type="dxa"/>
            <w:shd w:val="clear" w:color="auto" w:fill="auto"/>
            <w:vAlign w:val="center"/>
          </w:tcPr>
          <w:p w14:paraId="408F8EA3" w14:textId="3E23BA4B"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 xml:space="preserve">ցեֆազոլին </w:t>
            </w:r>
            <w:r w:rsidRPr="00AC0415">
              <w:rPr>
                <w:rFonts w:ascii="GHEA Grapalat" w:hAnsi="GHEA Grapalat"/>
                <w:sz w:val="20"/>
                <w:szCs w:val="20"/>
              </w:rPr>
              <w:t>j01bd04</w:t>
            </w:r>
          </w:p>
        </w:tc>
      </w:tr>
      <w:tr w:rsidR="00AC0415" w:rsidRPr="00AC0415" w14:paraId="77156E71" w14:textId="77777777" w:rsidTr="0081083A">
        <w:trPr>
          <w:trHeight w:val="323"/>
        </w:trPr>
        <w:tc>
          <w:tcPr>
            <w:tcW w:w="625" w:type="dxa"/>
            <w:shd w:val="clear" w:color="auto" w:fill="auto"/>
            <w:vAlign w:val="center"/>
          </w:tcPr>
          <w:p w14:paraId="7E44A992" w14:textId="721F2BF6" w:rsidR="00AC0415" w:rsidRPr="00AC0415" w:rsidRDefault="00AC0415" w:rsidP="00AC0415">
            <w:pPr>
              <w:jc w:val="both"/>
              <w:rPr>
                <w:rFonts w:ascii="GHEA Grapalat" w:hAnsi="GHEA Grapalat" w:cs="Arial LatArm"/>
                <w:lang w:val="pt-BR"/>
              </w:rPr>
            </w:pPr>
            <w:r w:rsidRPr="00AC0415">
              <w:rPr>
                <w:rFonts w:ascii="GHEA Grapalat" w:hAnsi="GHEA Grapalat" w:cs="Arial LatArm"/>
              </w:rPr>
              <w:t>24</w:t>
            </w:r>
          </w:p>
        </w:tc>
        <w:tc>
          <w:tcPr>
            <w:tcW w:w="1170" w:type="dxa"/>
            <w:shd w:val="clear" w:color="auto" w:fill="auto"/>
            <w:vAlign w:val="center"/>
          </w:tcPr>
          <w:p w14:paraId="2B2A2F9D" w14:textId="173BC58B"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195840</w:t>
            </w:r>
          </w:p>
        </w:tc>
        <w:tc>
          <w:tcPr>
            <w:tcW w:w="8933" w:type="dxa"/>
            <w:shd w:val="clear" w:color="auto" w:fill="auto"/>
          </w:tcPr>
          <w:p w14:paraId="0C717155" w14:textId="740D0B7B"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 xml:space="preserve">ցեֆիքսիմ </w:t>
            </w:r>
            <w:r w:rsidRPr="00AC0415">
              <w:rPr>
                <w:rFonts w:ascii="GHEA Grapalat" w:hAnsi="GHEA Grapalat"/>
                <w:sz w:val="20"/>
                <w:szCs w:val="20"/>
              </w:rPr>
              <w:t>j01dd08</w:t>
            </w:r>
          </w:p>
        </w:tc>
      </w:tr>
      <w:tr w:rsidR="00AC0415" w:rsidRPr="00AC0415" w14:paraId="7C91CA01" w14:textId="77777777" w:rsidTr="00610BFF">
        <w:trPr>
          <w:trHeight w:val="323"/>
        </w:trPr>
        <w:tc>
          <w:tcPr>
            <w:tcW w:w="625" w:type="dxa"/>
            <w:shd w:val="clear" w:color="auto" w:fill="auto"/>
            <w:vAlign w:val="center"/>
          </w:tcPr>
          <w:p w14:paraId="75C752D7" w14:textId="30E66DCF" w:rsidR="00AC0415" w:rsidRPr="00AC0415" w:rsidRDefault="00AC0415" w:rsidP="00AC0415">
            <w:pPr>
              <w:jc w:val="both"/>
              <w:rPr>
                <w:rFonts w:ascii="GHEA Grapalat" w:hAnsi="GHEA Grapalat" w:cs="Arial LatArm"/>
                <w:lang w:val="pt-BR"/>
              </w:rPr>
            </w:pPr>
            <w:r w:rsidRPr="00AC0415">
              <w:rPr>
                <w:rFonts w:ascii="GHEA Grapalat" w:hAnsi="GHEA Grapalat" w:cs="Arial LatArm"/>
              </w:rPr>
              <w:t>25</w:t>
            </w:r>
          </w:p>
        </w:tc>
        <w:tc>
          <w:tcPr>
            <w:tcW w:w="1170" w:type="dxa"/>
            <w:shd w:val="clear" w:color="auto" w:fill="auto"/>
            <w:vAlign w:val="center"/>
          </w:tcPr>
          <w:p w14:paraId="7AC2090C" w14:textId="4CD3D71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4455993</w:t>
            </w:r>
          </w:p>
        </w:tc>
        <w:tc>
          <w:tcPr>
            <w:tcW w:w="8933" w:type="dxa"/>
            <w:shd w:val="clear" w:color="auto" w:fill="auto"/>
            <w:vAlign w:val="center"/>
          </w:tcPr>
          <w:p w14:paraId="00E216D0" w14:textId="153BE45A"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hy-AM"/>
              </w:rPr>
              <w:t xml:space="preserve">ցեֆտրիաքսոն </w:t>
            </w:r>
            <w:r w:rsidRPr="00AC0415">
              <w:rPr>
                <w:rFonts w:ascii="GHEA Grapalat" w:hAnsi="GHEA Grapalat" w:cs="Arial"/>
                <w:sz w:val="20"/>
                <w:szCs w:val="20"/>
              </w:rPr>
              <w:t>j01dd04</w:t>
            </w:r>
          </w:p>
        </w:tc>
      </w:tr>
      <w:tr w:rsidR="00AC0415" w:rsidRPr="00AC0415" w14:paraId="4E06AD44" w14:textId="77777777" w:rsidTr="00610BFF">
        <w:trPr>
          <w:trHeight w:val="323"/>
        </w:trPr>
        <w:tc>
          <w:tcPr>
            <w:tcW w:w="625" w:type="dxa"/>
            <w:shd w:val="clear" w:color="auto" w:fill="auto"/>
            <w:vAlign w:val="center"/>
          </w:tcPr>
          <w:p w14:paraId="56710F88" w14:textId="130F7857" w:rsidR="00AC0415" w:rsidRPr="00AC0415" w:rsidRDefault="00AC0415" w:rsidP="00AC0415">
            <w:pPr>
              <w:jc w:val="both"/>
              <w:rPr>
                <w:rFonts w:ascii="GHEA Grapalat" w:hAnsi="GHEA Grapalat" w:cs="Arial LatArm"/>
                <w:lang w:val="pt-BR"/>
              </w:rPr>
            </w:pPr>
            <w:r w:rsidRPr="00AC0415">
              <w:rPr>
                <w:rFonts w:ascii="GHEA Grapalat" w:hAnsi="GHEA Grapalat" w:cs="Arial LatArm"/>
              </w:rPr>
              <w:t>26</w:t>
            </w:r>
          </w:p>
        </w:tc>
        <w:tc>
          <w:tcPr>
            <w:tcW w:w="1170" w:type="dxa"/>
            <w:shd w:val="clear" w:color="auto" w:fill="auto"/>
            <w:vAlign w:val="center"/>
          </w:tcPr>
          <w:p w14:paraId="4A6DB942" w14:textId="7025074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179370</w:t>
            </w:r>
          </w:p>
        </w:tc>
        <w:tc>
          <w:tcPr>
            <w:tcW w:w="8933" w:type="dxa"/>
            <w:shd w:val="clear" w:color="auto" w:fill="auto"/>
            <w:vAlign w:val="center"/>
          </w:tcPr>
          <w:p w14:paraId="6E69058C" w14:textId="56E873F5"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ազիթրոմիցին</w:t>
            </w:r>
            <w:r w:rsidRPr="00AC0415">
              <w:rPr>
                <w:rFonts w:ascii="GHEA Grapalat" w:hAnsi="GHEA Grapalat" w:cs="Arial"/>
                <w:sz w:val="20"/>
                <w:szCs w:val="20"/>
                <w:lang w:val="pt-BR"/>
              </w:rPr>
              <w:t xml:space="preserve"> j01fa10, s01aa26</w:t>
            </w:r>
          </w:p>
        </w:tc>
      </w:tr>
      <w:tr w:rsidR="00AC0415" w:rsidRPr="00AC0415" w14:paraId="0348CFA1" w14:textId="77777777" w:rsidTr="00610BFF">
        <w:trPr>
          <w:trHeight w:val="323"/>
        </w:trPr>
        <w:tc>
          <w:tcPr>
            <w:tcW w:w="625" w:type="dxa"/>
            <w:shd w:val="clear" w:color="auto" w:fill="auto"/>
            <w:vAlign w:val="center"/>
          </w:tcPr>
          <w:p w14:paraId="653D69A5" w14:textId="538868C9" w:rsidR="00AC0415" w:rsidRPr="00AC0415" w:rsidRDefault="00AC0415" w:rsidP="00AC0415">
            <w:pPr>
              <w:jc w:val="both"/>
              <w:rPr>
                <w:rFonts w:ascii="GHEA Grapalat" w:hAnsi="GHEA Grapalat" w:cs="Arial LatArm"/>
                <w:lang w:val="pt-BR"/>
              </w:rPr>
            </w:pPr>
            <w:r w:rsidRPr="00AC0415">
              <w:rPr>
                <w:rFonts w:ascii="GHEA Grapalat" w:hAnsi="GHEA Grapalat" w:cs="Arial LatArm"/>
              </w:rPr>
              <w:t>27</w:t>
            </w:r>
          </w:p>
        </w:tc>
        <w:tc>
          <w:tcPr>
            <w:tcW w:w="1170" w:type="dxa"/>
            <w:shd w:val="clear" w:color="auto" w:fill="auto"/>
            <w:vAlign w:val="center"/>
          </w:tcPr>
          <w:p w14:paraId="000AD721" w14:textId="14F3137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140100</w:t>
            </w:r>
          </w:p>
        </w:tc>
        <w:tc>
          <w:tcPr>
            <w:tcW w:w="8933" w:type="dxa"/>
            <w:shd w:val="clear" w:color="auto" w:fill="auto"/>
            <w:vAlign w:val="center"/>
          </w:tcPr>
          <w:p w14:paraId="3AEBCDF4" w14:textId="7D932FAA"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w:t>
            </w:r>
            <w:r w:rsidRPr="00AC0415">
              <w:rPr>
                <w:rFonts w:ascii="GHEA Grapalat" w:hAnsi="GHEA Grapalat" w:cs="Arial"/>
                <w:sz w:val="20"/>
                <w:szCs w:val="20"/>
                <w:lang w:val="pt-BR"/>
              </w:rPr>
              <w:t>o</w:t>
            </w:r>
            <w:r w:rsidRPr="00AC0415">
              <w:rPr>
                <w:rFonts w:ascii="GHEA Grapalat" w:hAnsi="GHEA Grapalat" w:cs="Arial"/>
                <w:sz w:val="20"/>
                <w:szCs w:val="20"/>
              </w:rPr>
              <w:t>քսիցիկլին</w:t>
            </w:r>
            <w:r w:rsidRPr="00AC0415">
              <w:rPr>
                <w:rFonts w:ascii="GHEA Grapalat" w:hAnsi="GHEA Grapalat" w:cs="Arial"/>
                <w:sz w:val="20"/>
                <w:szCs w:val="20"/>
                <w:lang w:val="pt-BR"/>
              </w:rPr>
              <w:t xml:space="preserve"> a01ab22, j01aa0</w:t>
            </w:r>
            <w:r w:rsidRPr="00AC0415">
              <w:rPr>
                <w:rFonts w:ascii="GHEA Grapalat" w:hAnsi="GHEA Grapalat" w:cs="Arial"/>
                <w:sz w:val="20"/>
                <w:szCs w:val="20"/>
              </w:rPr>
              <w:t>2</w:t>
            </w:r>
          </w:p>
        </w:tc>
      </w:tr>
      <w:tr w:rsidR="00AC0415" w:rsidRPr="00AC0415" w14:paraId="7FCEA8EF" w14:textId="77777777" w:rsidTr="00610BFF">
        <w:trPr>
          <w:trHeight w:val="323"/>
        </w:trPr>
        <w:tc>
          <w:tcPr>
            <w:tcW w:w="625" w:type="dxa"/>
            <w:shd w:val="clear" w:color="auto" w:fill="auto"/>
            <w:vAlign w:val="center"/>
          </w:tcPr>
          <w:p w14:paraId="114AA3D9" w14:textId="3328D64A" w:rsidR="00AC0415" w:rsidRPr="00AC0415" w:rsidRDefault="00AC0415" w:rsidP="00AC0415">
            <w:pPr>
              <w:jc w:val="both"/>
              <w:rPr>
                <w:rFonts w:ascii="GHEA Grapalat" w:hAnsi="GHEA Grapalat" w:cs="Arial LatArm"/>
                <w:lang w:val="pt-BR"/>
              </w:rPr>
            </w:pPr>
            <w:r w:rsidRPr="00AC0415">
              <w:rPr>
                <w:rFonts w:ascii="GHEA Grapalat" w:hAnsi="GHEA Grapalat" w:cs="Arial LatArm"/>
              </w:rPr>
              <w:t>28</w:t>
            </w:r>
          </w:p>
        </w:tc>
        <w:tc>
          <w:tcPr>
            <w:tcW w:w="1170" w:type="dxa"/>
            <w:shd w:val="clear" w:color="auto" w:fill="auto"/>
            <w:vAlign w:val="center"/>
          </w:tcPr>
          <w:p w14:paraId="777C7A3F" w14:textId="7E39CBC9"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180680</w:t>
            </w:r>
          </w:p>
        </w:tc>
        <w:tc>
          <w:tcPr>
            <w:tcW w:w="8933" w:type="dxa"/>
            <w:shd w:val="clear" w:color="auto" w:fill="auto"/>
            <w:vAlign w:val="center"/>
          </w:tcPr>
          <w:p w14:paraId="7D6AA87C" w14:textId="7FF1BBDE" w:rsidR="00AC0415" w:rsidRPr="00AC0415" w:rsidRDefault="00AC0415" w:rsidP="00AC0415">
            <w:pPr>
              <w:rPr>
                <w:rFonts w:ascii="GHEA Grapalat" w:hAnsi="GHEA Grapalat" w:cs="Sylfaen"/>
                <w:sz w:val="20"/>
                <w:szCs w:val="20"/>
                <w:lang w:val="hy-AM"/>
              </w:rPr>
            </w:pPr>
            <w:r w:rsidRPr="00AC0415">
              <w:rPr>
                <w:rFonts w:ascii="Arial LatArm" w:hAnsi="Arial LatArm" w:cs="Arial"/>
                <w:sz w:val="20"/>
                <w:szCs w:val="20"/>
              </w:rPr>
              <w:t>ÏÉ³ñÇÃñáÙÇóÇÝ j01fa09</w:t>
            </w:r>
          </w:p>
        </w:tc>
      </w:tr>
      <w:tr w:rsidR="00AC0415" w:rsidRPr="00AC0415" w14:paraId="609228E3" w14:textId="77777777" w:rsidTr="00610BFF">
        <w:trPr>
          <w:trHeight w:val="323"/>
        </w:trPr>
        <w:tc>
          <w:tcPr>
            <w:tcW w:w="625" w:type="dxa"/>
            <w:shd w:val="clear" w:color="auto" w:fill="auto"/>
            <w:vAlign w:val="center"/>
          </w:tcPr>
          <w:p w14:paraId="35E693C0" w14:textId="40B1A49B" w:rsidR="00AC0415" w:rsidRPr="00AC0415" w:rsidRDefault="00AC0415" w:rsidP="00AC0415">
            <w:pPr>
              <w:jc w:val="both"/>
              <w:rPr>
                <w:rFonts w:ascii="GHEA Grapalat" w:hAnsi="GHEA Grapalat" w:cs="Arial LatArm"/>
                <w:lang w:val="pt-BR"/>
              </w:rPr>
            </w:pPr>
            <w:r w:rsidRPr="00AC0415">
              <w:rPr>
                <w:rFonts w:ascii="GHEA Grapalat" w:hAnsi="GHEA Grapalat" w:cs="Arial LatArm"/>
              </w:rPr>
              <w:t>29</w:t>
            </w:r>
          </w:p>
        </w:tc>
        <w:tc>
          <w:tcPr>
            <w:tcW w:w="1170" w:type="dxa"/>
            <w:shd w:val="clear" w:color="auto" w:fill="auto"/>
            <w:vAlign w:val="center"/>
          </w:tcPr>
          <w:p w14:paraId="69BEEADD" w14:textId="1C8D576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64000</w:t>
            </w:r>
          </w:p>
        </w:tc>
        <w:tc>
          <w:tcPr>
            <w:tcW w:w="8933" w:type="dxa"/>
            <w:shd w:val="clear" w:color="auto" w:fill="auto"/>
            <w:vAlign w:val="center"/>
          </w:tcPr>
          <w:p w14:paraId="5C451060" w14:textId="4B22962E"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ցիպրոֆլօքսացին j01ma02, s01ae03, s02aa15, s03aa07</w:t>
            </w:r>
          </w:p>
        </w:tc>
      </w:tr>
      <w:tr w:rsidR="00AC0415" w:rsidRPr="00AC0415" w14:paraId="0FD6A2F9" w14:textId="77777777" w:rsidTr="00610BFF">
        <w:trPr>
          <w:trHeight w:val="323"/>
        </w:trPr>
        <w:tc>
          <w:tcPr>
            <w:tcW w:w="625" w:type="dxa"/>
            <w:shd w:val="clear" w:color="auto" w:fill="auto"/>
            <w:vAlign w:val="center"/>
          </w:tcPr>
          <w:p w14:paraId="08DD73BC" w14:textId="7A04B256"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30</w:t>
            </w:r>
          </w:p>
        </w:tc>
        <w:tc>
          <w:tcPr>
            <w:tcW w:w="1170" w:type="dxa"/>
            <w:shd w:val="clear" w:color="auto" w:fill="auto"/>
            <w:vAlign w:val="center"/>
          </w:tcPr>
          <w:p w14:paraId="32ADB828" w14:textId="3C96BBF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63400</w:t>
            </w:r>
          </w:p>
        </w:tc>
        <w:tc>
          <w:tcPr>
            <w:tcW w:w="8933" w:type="dxa"/>
            <w:shd w:val="clear" w:color="auto" w:fill="auto"/>
            <w:vAlign w:val="center"/>
          </w:tcPr>
          <w:p w14:paraId="4D7EAD99" w14:textId="4F98C835"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ցիպրոֆլօքսացին j01ma02, s01ae03, s02aa15, s03aa07</w:t>
            </w:r>
          </w:p>
        </w:tc>
      </w:tr>
      <w:tr w:rsidR="00AC0415" w:rsidRPr="00AC0415" w14:paraId="4261CED7" w14:textId="77777777" w:rsidTr="00610BFF">
        <w:trPr>
          <w:trHeight w:val="323"/>
        </w:trPr>
        <w:tc>
          <w:tcPr>
            <w:tcW w:w="625" w:type="dxa"/>
            <w:shd w:val="clear" w:color="auto" w:fill="auto"/>
            <w:vAlign w:val="center"/>
          </w:tcPr>
          <w:p w14:paraId="2C0E03E1" w14:textId="213A79E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31</w:t>
            </w:r>
          </w:p>
        </w:tc>
        <w:tc>
          <w:tcPr>
            <w:tcW w:w="1170" w:type="dxa"/>
            <w:shd w:val="clear" w:color="auto" w:fill="auto"/>
            <w:vAlign w:val="center"/>
          </w:tcPr>
          <w:p w14:paraId="30B7A342" w14:textId="2A7FA2B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45450</w:t>
            </w:r>
          </w:p>
        </w:tc>
        <w:tc>
          <w:tcPr>
            <w:tcW w:w="8933" w:type="dxa"/>
            <w:shd w:val="clear" w:color="auto" w:fill="auto"/>
            <w:vAlign w:val="center"/>
          </w:tcPr>
          <w:p w14:paraId="0FFEF09F" w14:textId="08C503C2"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ցիպրոֆլօքսացին j01ma02, s01ae03, s02aa15, s03aa07</w:t>
            </w:r>
          </w:p>
        </w:tc>
      </w:tr>
      <w:tr w:rsidR="00AC0415" w:rsidRPr="00AC0415" w14:paraId="28328F21" w14:textId="77777777" w:rsidTr="00610BFF">
        <w:trPr>
          <w:trHeight w:val="323"/>
        </w:trPr>
        <w:tc>
          <w:tcPr>
            <w:tcW w:w="625" w:type="dxa"/>
            <w:shd w:val="clear" w:color="auto" w:fill="auto"/>
            <w:vAlign w:val="center"/>
          </w:tcPr>
          <w:p w14:paraId="1DB1F491" w14:textId="5B62E1FD" w:rsidR="00AC0415" w:rsidRPr="00AC0415" w:rsidRDefault="00AC0415" w:rsidP="00AC0415">
            <w:pPr>
              <w:jc w:val="both"/>
              <w:rPr>
                <w:rFonts w:ascii="GHEA Grapalat" w:hAnsi="GHEA Grapalat" w:cs="Arial LatArm"/>
                <w:lang w:val="pt-BR"/>
              </w:rPr>
            </w:pPr>
            <w:r w:rsidRPr="00AC0415">
              <w:rPr>
                <w:rFonts w:ascii="GHEA Grapalat" w:hAnsi="GHEA Grapalat" w:cs="Arial LatArm"/>
              </w:rPr>
              <w:t>32</w:t>
            </w:r>
          </w:p>
        </w:tc>
        <w:tc>
          <w:tcPr>
            <w:tcW w:w="1170" w:type="dxa"/>
            <w:shd w:val="clear" w:color="auto" w:fill="auto"/>
            <w:vAlign w:val="center"/>
          </w:tcPr>
          <w:p w14:paraId="4F002389" w14:textId="48BDB9B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147600</w:t>
            </w:r>
          </w:p>
        </w:tc>
        <w:tc>
          <w:tcPr>
            <w:tcW w:w="8933" w:type="dxa"/>
            <w:shd w:val="clear" w:color="auto" w:fill="auto"/>
            <w:vAlign w:val="center"/>
          </w:tcPr>
          <w:p w14:paraId="536015D6" w14:textId="40E6BE47"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es-ES"/>
              </w:rPr>
              <w:t>քլորամֆենիկոլ d06ax02, d10af03, g01aa05, j01ba01, s01aa01, s02aa01, s03aa08</w:t>
            </w:r>
          </w:p>
        </w:tc>
      </w:tr>
      <w:tr w:rsidR="00AC0415" w:rsidRPr="00AC0415" w14:paraId="2C51DFEE" w14:textId="77777777" w:rsidTr="00610BFF">
        <w:trPr>
          <w:trHeight w:val="323"/>
        </w:trPr>
        <w:tc>
          <w:tcPr>
            <w:tcW w:w="625" w:type="dxa"/>
            <w:shd w:val="clear" w:color="auto" w:fill="auto"/>
            <w:vAlign w:val="center"/>
          </w:tcPr>
          <w:p w14:paraId="02BC7C61" w14:textId="7B848FA8" w:rsidR="00AC0415" w:rsidRPr="00AC0415" w:rsidRDefault="00AC0415" w:rsidP="00AC0415">
            <w:pPr>
              <w:jc w:val="both"/>
              <w:rPr>
                <w:rFonts w:ascii="GHEA Grapalat" w:hAnsi="GHEA Grapalat" w:cs="Arial LatArm"/>
                <w:lang w:val="pt-BR"/>
              </w:rPr>
            </w:pPr>
            <w:r w:rsidRPr="00AC0415">
              <w:rPr>
                <w:rFonts w:ascii="GHEA Grapalat" w:hAnsi="GHEA Grapalat" w:cs="Arial LatArm"/>
              </w:rPr>
              <w:t>33</w:t>
            </w:r>
          </w:p>
        </w:tc>
        <w:tc>
          <w:tcPr>
            <w:tcW w:w="1170" w:type="dxa"/>
            <w:shd w:val="clear" w:color="auto" w:fill="auto"/>
            <w:vAlign w:val="center"/>
          </w:tcPr>
          <w:p w14:paraId="13FC3755" w14:textId="59B5959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66000</w:t>
            </w:r>
          </w:p>
        </w:tc>
        <w:tc>
          <w:tcPr>
            <w:tcW w:w="8933" w:type="dxa"/>
            <w:shd w:val="clear" w:color="auto" w:fill="auto"/>
            <w:vAlign w:val="center"/>
          </w:tcPr>
          <w:p w14:paraId="4DE38428" w14:textId="7EC40581"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es-ES"/>
              </w:rPr>
              <w:t>քլորամֆենիկոլ d06ax02, d10af03, g01aa05, j01ba01, s01aa01, s02aa01, s03aa08</w:t>
            </w:r>
          </w:p>
        </w:tc>
      </w:tr>
      <w:tr w:rsidR="00AC0415" w:rsidRPr="00AC0415" w14:paraId="3ADF574D" w14:textId="77777777" w:rsidTr="00610BFF">
        <w:trPr>
          <w:trHeight w:val="323"/>
        </w:trPr>
        <w:tc>
          <w:tcPr>
            <w:tcW w:w="625" w:type="dxa"/>
            <w:shd w:val="clear" w:color="auto" w:fill="auto"/>
            <w:vAlign w:val="center"/>
          </w:tcPr>
          <w:p w14:paraId="6ACB342E" w14:textId="27881DB0" w:rsidR="00AC0415" w:rsidRPr="00AC0415" w:rsidRDefault="00AC0415" w:rsidP="00AC0415">
            <w:pPr>
              <w:jc w:val="both"/>
              <w:rPr>
                <w:rFonts w:ascii="GHEA Grapalat" w:hAnsi="GHEA Grapalat" w:cs="Arial LatArm"/>
                <w:lang w:val="pt-BR"/>
              </w:rPr>
            </w:pPr>
            <w:r w:rsidRPr="00AC0415">
              <w:rPr>
                <w:rFonts w:ascii="GHEA Grapalat" w:hAnsi="GHEA Grapalat" w:cs="Arial LatArm"/>
              </w:rPr>
              <w:t>34</w:t>
            </w:r>
          </w:p>
        </w:tc>
        <w:tc>
          <w:tcPr>
            <w:tcW w:w="1170" w:type="dxa"/>
            <w:shd w:val="clear" w:color="auto" w:fill="auto"/>
            <w:vAlign w:val="center"/>
          </w:tcPr>
          <w:p w14:paraId="109DAA32" w14:textId="40E829E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60975</w:t>
            </w:r>
          </w:p>
        </w:tc>
        <w:tc>
          <w:tcPr>
            <w:tcW w:w="8933" w:type="dxa"/>
            <w:shd w:val="clear" w:color="auto" w:fill="auto"/>
            <w:vAlign w:val="center"/>
          </w:tcPr>
          <w:p w14:paraId="0B96FFC8" w14:textId="3E751B5F"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կլինդամիցին</w:t>
            </w:r>
          </w:p>
        </w:tc>
      </w:tr>
      <w:tr w:rsidR="00AC0415" w:rsidRPr="00AC0415" w14:paraId="2EE0338E" w14:textId="77777777" w:rsidTr="00610BFF">
        <w:trPr>
          <w:trHeight w:val="323"/>
        </w:trPr>
        <w:tc>
          <w:tcPr>
            <w:tcW w:w="625" w:type="dxa"/>
            <w:shd w:val="clear" w:color="auto" w:fill="auto"/>
            <w:vAlign w:val="center"/>
          </w:tcPr>
          <w:p w14:paraId="6B73735A" w14:textId="2BE7B3F1" w:rsidR="00AC0415" w:rsidRPr="00AC0415" w:rsidRDefault="00AC0415" w:rsidP="00AC0415">
            <w:pPr>
              <w:jc w:val="both"/>
              <w:rPr>
                <w:rFonts w:ascii="GHEA Grapalat" w:hAnsi="GHEA Grapalat" w:cs="Arial LatArm"/>
                <w:lang w:val="pt-BR"/>
              </w:rPr>
            </w:pPr>
            <w:r w:rsidRPr="00AC0415">
              <w:rPr>
                <w:rFonts w:ascii="GHEA Grapalat" w:hAnsi="GHEA Grapalat" w:cs="Arial LatArm"/>
              </w:rPr>
              <w:t>35</w:t>
            </w:r>
          </w:p>
        </w:tc>
        <w:tc>
          <w:tcPr>
            <w:tcW w:w="1170" w:type="dxa"/>
            <w:shd w:val="clear" w:color="auto" w:fill="auto"/>
            <w:vAlign w:val="center"/>
          </w:tcPr>
          <w:p w14:paraId="471D36A3" w14:textId="61B1EF4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183900</w:t>
            </w:r>
          </w:p>
        </w:tc>
        <w:tc>
          <w:tcPr>
            <w:tcW w:w="8933" w:type="dxa"/>
            <w:shd w:val="clear" w:color="auto" w:fill="auto"/>
            <w:vAlign w:val="center"/>
          </w:tcPr>
          <w:p w14:paraId="46C5D744" w14:textId="19C0C5C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մոքսիֆլօքսացին</w:t>
            </w:r>
            <w:r w:rsidRPr="00AC0415">
              <w:rPr>
                <w:rFonts w:ascii="GHEA Grapalat" w:hAnsi="GHEA Grapalat"/>
                <w:sz w:val="20"/>
                <w:szCs w:val="20"/>
                <w:lang w:val="pt-BR"/>
              </w:rPr>
              <w:t xml:space="preserve"> j01ma14, s0</w:t>
            </w:r>
            <w:r w:rsidRPr="00AC0415">
              <w:rPr>
                <w:rFonts w:ascii="GHEA Grapalat" w:hAnsi="GHEA Grapalat"/>
                <w:sz w:val="20"/>
                <w:szCs w:val="20"/>
              </w:rPr>
              <w:t xml:space="preserve">1ae07  </w:t>
            </w:r>
          </w:p>
        </w:tc>
      </w:tr>
      <w:tr w:rsidR="00AC0415" w:rsidRPr="00AC0415" w14:paraId="379D188A" w14:textId="77777777" w:rsidTr="00610BFF">
        <w:trPr>
          <w:trHeight w:val="323"/>
        </w:trPr>
        <w:tc>
          <w:tcPr>
            <w:tcW w:w="625" w:type="dxa"/>
            <w:shd w:val="clear" w:color="auto" w:fill="auto"/>
            <w:vAlign w:val="center"/>
          </w:tcPr>
          <w:p w14:paraId="5E19D76E" w14:textId="72EEF792"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36</w:t>
            </w:r>
          </w:p>
        </w:tc>
        <w:tc>
          <w:tcPr>
            <w:tcW w:w="1170" w:type="dxa"/>
            <w:shd w:val="clear" w:color="auto" w:fill="auto"/>
            <w:vAlign w:val="center"/>
          </w:tcPr>
          <w:p w14:paraId="206A7BF7" w14:textId="2CD1194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134050</w:t>
            </w:r>
          </w:p>
        </w:tc>
        <w:tc>
          <w:tcPr>
            <w:tcW w:w="8933" w:type="dxa"/>
            <w:shd w:val="clear" w:color="auto" w:fill="auto"/>
            <w:vAlign w:val="center"/>
          </w:tcPr>
          <w:p w14:paraId="302286E0" w14:textId="5347FA23"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մոքսիֆլօքսացին</w:t>
            </w:r>
            <w:r w:rsidRPr="00AC0415">
              <w:rPr>
                <w:rFonts w:ascii="GHEA Grapalat" w:hAnsi="GHEA Grapalat"/>
                <w:sz w:val="20"/>
                <w:szCs w:val="20"/>
                <w:lang w:val="pt-BR"/>
              </w:rPr>
              <w:t xml:space="preserve"> j01ma14, s0</w:t>
            </w:r>
            <w:r w:rsidRPr="00AC0415">
              <w:rPr>
                <w:rFonts w:ascii="GHEA Grapalat" w:hAnsi="GHEA Grapalat"/>
                <w:sz w:val="20"/>
                <w:szCs w:val="20"/>
              </w:rPr>
              <w:t xml:space="preserve">1ae08  </w:t>
            </w:r>
          </w:p>
        </w:tc>
      </w:tr>
      <w:tr w:rsidR="00AC0415" w:rsidRPr="00AC0415" w14:paraId="13C75047" w14:textId="77777777" w:rsidTr="00610BFF">
        <w:trPr>
          <w:trHeight w:val="323"/>
        </w:trPr>
        <w:tc>
          <w:tcPr>
            <w:tcW w:w="625" w:type="dxa"/>
            <w:shd w:val="clear" w:color="auto" w:fill="auto"/>
            <w:vAlign w:val="center"/>
          </w:tcPr>
          <w:p w14:paraId="15F04D14" w14:textId="549C7FC5"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37</w:t>
            </w:r>
          </w:p>
        </w:tc>
        <w:tc>
          <w:tcPr>
            <w:tcW w:w="1170" w:type="dxa"/>
            <w:shd w:val="clear" w:color="auto" w:fill="auto"/>
            <w:vAlign w:val="center"/>
          </w:tcPr>
          <w:p w14:paraId="3EC9B063" w14:textId="7A4C2F4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370500</w:t>
            </w:r>
          </w:p>
        </w:tc>
        <w:tc>
          <w:tcPr>
            <w:tcW w:w="8933" w:type="dxa"/>
            <w:shd w:val="clear" w:color="auto" w:fill="auto"/>
            <w:vAlign w:val="center"/>
          </w:tcPr>
          <w:p w14:paraId="5A80A1AD" w14:textId="2CC1C21D"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մոքսիֆլօքսացին</w:t>
            </w:r>
            <w:r w:rsidRPr="00AC0415">
              <w:rPr>
                <w:rFonts w:ascii="GHEA Grapalat" w:hAnsi="GHEA Grapalat"/>
                <w:sz w:val="20"/>
                <w:szCs w:val="20"/>
                <w:lang w:val="pt-BR"/>
              </w:rPr>
              <w:t xml:space="preserve"> j01ma14, s0</w:t>
            </w:r>
            <w:r w:rsidRPr="00AC0415">
              <w:rPr>
                <w:rFonts w:ascii="GHEA Grapalat" w:hAnsi="GHEA Grapalat"/>
                <w:sz w:val="20"/>
                <w:szCs w:val="20"/>
              </w:rPr>
              <w:t xml:space="preserve">1ae07  </w:t>
            </w:r>
          </w:p>
        </w:tc>
      </w:tr>
      <w:tr w:rsidR="00AC0415" w:rsidRPr="003440FC" w14:paraId="0DB16967" w14:textId="77777777" w:rsidTr="00610BFF">
        <w:trPr>
          <w:trHeight w:val="323"/>
        </w:trPr>
        <w:tc>
          <w:tcPr>
            <w:tcW w:w="625" w:type="dxa"/>
            <w:shd w:val="clear" w:color="auto" w:fill="auto"/>
            <w:vAlign w:val="center"/>
          </w:tcPr>
          <w:p w14:paraId="769ACF00" w14:textId="12DE796B" w:rsidR="00AC0415" w:rsidRPr="00AC0415" w:rsidRDefault="00AC0415" w:rsidP="00AC0415">
            <w:pPr>
              <w:jc w:val="both"/>
              <w:rPr>
                <w:rFonts w:ascii="GHEA Grapalat" w:hAnsi="GHEA Grapalat" w:cs="Arial LatArm"/>
                <w:lang w:val="pt-BR"/>
              </w:rPr>
            </w:pPr>
            <w:r w:rsidRPr="00AC0415">
              <w:rPr>
                <w:rFonts w:ascii="GHEA Grapalat" w:hAnsi="GHEA Grapalat" w:cs="Arial LatArm"/>
              </w:rPr>
              <w:t>38</w:t>
            </w:r>
          </w:p>
        </w:tc>
        <w:tc>
          <w:tcPr>
            <w:tcW w:w="1170" w:type="dxa"/>
            <w:shd w:val="clear" w:color="auto" w:fill="auto"/>
            <w:vAlign w:val="center"/>
          </w:tcPr>
          <w:p w14:paraId="2C042664" w14:textId="75E7F26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112280</w:t>
            </w:r>
          </w:p>
        </w:tc>
        <w:tc>
          <w:tcPr>
            <w:tcW w:w="8933" w:type="dxa"/>
            <w:shd w:val="clear" w:color="auto" w:fill="auto"/>
            <w:vAlign w:val="center"/>
          </w:tcPr>
          <w:p w14:paraId="364199AE" w14:textId="6A4D25A0"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դեքսամեթազոն</w:t>
            </w:r>
            <w:r w:rsidRPr="00AC0415">
              <w:rPr>
                <w:rFonts w:ascii="GHEA Grapalat" w:hAnsi="GHEA Grapalat"/>
                <w:sz w:val="20"/>
                <w:szCs w:val="20"/>
                <w:lang w:val="es-ES"/>
              </w:rPr>
              <w:t xml:space="preserve">, </w:t>
            </w:r>
            <w:r w:rsidRPr="00AC0415">
              <w:rPr>
                <w:rFonts w:ascii="GHEA Grapalat" w:hAnsi="GHEA Grapalat"/>
                <w:sz w:val="20"/>
                <w:szCs w:val="20"/>
                <w:lang w:val="hy-AM"/>
              </w:rPr>
              <w:t>նեոմիցին</w:t>
            </w:r>
            <w:r w:rsidRPr="00AC0415">
              <w:rPr>
                <w:rFonts w:ascii="GHEA Grapalat" w:hAnsi="GHEA Grapalat"/>
                <w:sz w:val="20"/>
                <w:szCs w:val="20"/>
                <w:lang w:val="es-ES"/>
              </w:rPr>
              <w:t xml:space="preserve"> (</w:t>
            </w:r>
            <w:r w:rsidRPr="00AC0415">
              <w:rPr>
                <w:rFonts w:ascii="GHEA Grapalat" w:hAnsi="GHEA Grapalat"/>
                <w:sz w:val="20"/>
                <w:szCs w:val="20"/>
                <w:lang w:val="hy-AM"/>
              </w:rPr>
              <w:t>նեոմիցինիսուլֆատ</w:t>
            </w:r>
            <w:r w:rsidRPr="00AC0415">
              <w:rPr>
                <w:rFonts w:ascii="GHEA Grapalat" w:hAnsi="GHEA Grapalat"/>
                <w:sz w:val="20"/>
                <w:szCs w:val="20"/>
                <w:lang w:val="es-ES"/>
              </w:rPr>
              <w:t xml:space="preserve">), </w:t>
            </w:r>
            <w:r w:rsidRPr="00AC0415">
              <w:rPr>
                <w:rFonts w:ascii="GHEA Grapalat" w:hAnsi="GHEA Grapalat"/>
                <w:sz w:val="20"/>
                <w:szCs w:val="20"/>
                <w:lang w:val="hy-AM"/>
              </w:rPr>
              <w:t>պոլիմիքսին</w:t>
            </w:r>
            <w:r w:rsidRPr="00AC0415">
              <w:rPr>
                <w:rFonts w:ascii="GHEA Grapalat" w:hAnsi="GHEA Grapalat"/>
                <w:sz w:val="20"/>
                <w:szCs w:val="20"/>
                <w:lang w:val="es-ES"/>
              </w:rPr>
              <w:t xml:space="preserve"> B (</w:t>
            </w:r>
            <w:r w:rsidRPr="00AC0415">
              <w:rPr>
                <w:rFonts w:ascii="GHEA Grapalat" w:hAnsi="GHEA Grapalat"/>
                <w:sz w:val="20"/>
                <w:szCs w:val="20"/>
                <w:lang w:val="hy-AM"/>
              </w:rPr>
              <w:t>պոլիմիքսին</w:t>
            </w:r>
            <w:r w:rsidRPr="00AC0415">
              <w:rPr>
                <w:rFonts w:ascii="GHEA Grapalat" w:hAnsi="GHEA Grapalat"/>
                <w:sz w:val="20"/>
                <w:szCs w:val="20"/>
                <w:lang w:val="es-ES"/>
              </w:rPr>
              <w:t xml:space="preserve"> B-</w:t>
            </w:r>
            <w:r w:rsidRPr="00AC0415">
              <w:rPr>
                <w:rFonts w:ascii="GHEA Grapalat" w:hAnsi="GHEA Grapalat"/>
                <w:sz w:val="20"/>
                <w:szCs w:val="20"/>
                <w:lang w:val="hy-AM"/>
              </w:rPr>
              <w:t>իսուլֆատ</w:t>
            </w:r>
            <w:r w:rsidRPr="00AC0415">
              <w:rPr>
                <w:rFonts w:ascii="GHEA Grapalat" w:hAnsi="GHEA Grapalat"/>
                <w:sz w:val="20"/>
                <w:szCs w:val="20"/>
                <w:lang w:val="es-ES"/>
              </w:rPr>
              <w:t xml:space="preserve">) S01CA01  </w:t>
            </w:r>
          </w:p>
        </w:tc>
      </w:tr>
      <w:tr w:rsidR="00AC0415" w:rsidRPr="00AC0415" w14:paraId="32DAA47C" w14:textId="77777777" w:rsidTr="00610BFF">
        <w:trPr>
          <w:trHeight w:val="323"/>
        </w:trPr>
        <w:tc>
          <w:tcPr>
            <w:tcW w:w="625" w:type="dxa"/>
            <w:shd w:val="clear" w:color="auto" w:fill="auto"/>
            <w:vAlign w:val="center"/>
          </w:tcPr>
          <w:p w14:paraId="7AE958B2" w14:textId="7BE4B0F8" w:rsidR="00AC0415" w:rsidRPr="00AC0415" w:rsidRDefault="00AC0415" w:rsidP="00AC0415">
            <w:pPr>
              <w:jc w:val="both"/>
              <w:rPr>
                <w:rFonts w:ascii="GHEA Grapalat" w:hAnsi="GHEA Grapalat" w:cs="Arial LatArm"/>
                <w:lang w:val="pt-BR"/>
              </w:rPr>
            </w:pPr>
            <w:r w:rsidRPr="00AC0415">
              <w:rPr>
                <w:rFonts w:ascii="GHEA Grapalat" w:hAnsi="GHEA Grapalat" w:cs="Arial LatArm"/>
              </w:rPr>
              <w:lastRenderedPageBreak/>
              <w:t>39</w:t>
            </w:r>
          </w:p>
        </w:tc>
        <w:tc>
          <w:tcPr>
            <w:tcW w:w="1170" w:type="dxa"/>
            <w:shd w:val="clear" w:color="auto" w:fill="auto"/>
            <w:vAlign w:val="center"/>
          </w:tcPr>
          <w:p w14:paraId="64FC9FC5" w14:textId="10C4A05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166800</w:t>
            </w:r>
          </w:p>
        </w:tc>
        <w:tc>
          <w:tcPr>
            <w:tcW w:w="8933" w:type="dxa"/>
            <w:shd w:val="clear" w:color="auto" w:fill="auto"/>
            <w:vAlign w:val="center"/>
          </w:tcPr>
          <w:p w14:paraId="4A8A3330" w14:textId="77A4886C"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կլոտրիմազոլ a01ab18, d01ac01, g01af03</w:t>
            </w:r>
          </w:p>
        </w:tc>
      </w:tr>
      <w:tr w:rsidR="00AC0415" w:rsidRPr="00AC0415" w14:paraId="7E52CBA4" w14:textId="77777777" w:rsidTr="00610BFF">
        <w:trPr>
          <w:trHeight w:val="323"/>
        </w:trPr>
        <w:tc>
          <w:tcPr>
            <w:tcW w:w="625" w:type="dxa"/>
            <w:shd w:val="clear" w:color="auto" w:fill="auto"/>
            <w:vAlign w:val="center"/>
          </w:tcPr>
          <w:p w14:paraId="4308650B" w14:textId="0F6615A7" w:rsidR="00AC0415" w:rsidRPr="00AC0415" w:rsidRDefault="00AC0415" w:rsidP="00AC0415">
            <w:pPr>
              <w:jc w:val="both"/>
              <w:rPr>
                <w:rFonts w:ascii="GHEA Grapalat" w:hAnsi="GHEA Grapalat" w:cs="Arial LatArm"/>
                <w:lang w:val="pt-BR"/>
              </w:rPr>
            </w:pPr>
            <w:r w:rsidRPr="00AC0415">
              <w:rPr>
                <w:rFonts w:ascii="GHEA Grapalat" w:hAnsi="GHEA Grapalat" w:cs="Arial LatArm"/>
              </w:rPr>
              <w:t>40</w:t>
            </w:r>
          </w:p>
        </w:tc>
        <w:tc>
          <w:tcPr>
            <w:tcW w:w="1170" w:type="dxa"/>
            <w:shd w:val="clear" w:color="auto" w:fill="auto"/>
            <w:vAlign w:val="center"/>
          </w:tcPr>
          <w:p w14:paraId="34192AD8" w14:textId="268FDEC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260100</w:t>
            </w:r>
          </w:p>
        </w:tc>
        <w:tc>
          <w:tcPr>
            <w:tcW w:w="8933" w:type="dxa"/>
            <w:shd w:val="clear" w:color="auto" w:fill="auto"/>
            <w:vAlign w:val="center"/>
          </w:tcPr>
          <w:p w14:paraId="448D5DC3" w14:textId="27F57022"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 xml:space="preserve">ֆլյուկոնազոլ </w:t>
            </w:r>
            <w:r w:rsidRPr="00AC0415">
              <w:rPr>
                <w:rFonts w:ascii="GHEA Grapalat" w:hAnsi="GHEA Grapalat"/>
                <w:sz w:val="20"/>
                <w:szCs w:val="20"/>
              </w:rPr>
              <w:t>d01ac15, j02ac01, j02ac01</w:t>
            </w:r>
          </w:p>
        </w:tc>
      </w:tr>
      <w:tr w:rsidR="00AC0415" w:rsidRPr="00AC0415" w14:paraId="4EC6CB56" w14:textId="77777777" w:rsidTr="0081083A">
        <w:trPr>
          <w:trHeight w:val="323"/>
        </w:trPr>
        <w:tc>
          <w:tcPr>
            <w:tcW w:w="625" w:type="dxa"/>
            <w:shd w:val="clear" w:color="auto" w:fill="auto"/>
            <w:vAlign w:val="center"/>
          </w:tcPr>
          <w:p w14:paraId="02867566" w14:textId="5A596F6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41</w:t>
            </w:r>
          </w:p>
        </w:tc>
        <w:tc>
          <w:tcPr>
            <w:tcW w:w="1170" w:type="dxa"/>
            <w:shd w:val="clear" w:color="auto" w:fill="auto"/>
            <w:vAlign w:val="center"/>
          </w:tcPr>
          <w:p w14:paraId="7B528758" w14:textId="435C0A3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33600</w:t>
            </w:r>
          </w:p>
        </w:tc>
        <w:tc>
          <w:tcPr>
            <w:tcW w:w="8933" w:type="dxa"/>
            <w:shd w:val="clear" w:color="auto" w:fill="auto"/>
          </w:tcPr>
          <w:p w14:paraId="281F2B24" w14:textId="3977B6B0"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ացիկլովիր d06bb03, j05ab01, s01ad04</w:t>
            </w:r>
          </w:p>
        </w:tc>
      </w:tr>
      <w:tr w:rsidR="00AC0415" w:rsidRPr="00AC0415" w14:paraId="3E8DC62E" w14:textId="77777777" w:rsidTr="0081083A">
        <w:trPr>
          <w:trHeight w:val="323"/>
        </w:trPr>
        <w:tc>
          <w:tcPr>
            <w:tcW w:w="625" w:type="dxa"/>
            <w:shd w:val="clear" w:color="auto" w:fill="auto"/>
            <w:vAlign w:val="center"/>
          </w:tcPr>
          <w:p w14:paraId="3AD05C0B" w14:textId="34128932"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42</w:t>
            </w:r>
          </w:p>
        </w:tc>
        <w:tc>
          <w:tcPr>
            <w:tcW w:w="1170" w:type="dxa"/>
            <w:shd w:val="clear" w:color="auto" w:fill="auto"/>
            <w:vAlign w:val="center"/>
          </w:tcPr>
          <w:p w14:paraId="6667EE61" w14:textId="43C7C2CB"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53700</w:t>
            </w:r>
          </w:p>
        </w:tc>
        <w:tc>
          <w:tcPr>
            <w:tcW w:w="8933" w:type="dxa"/>
            <w:shd w:val="clear" w:color="auto" w:fill="auto"/>
          </w:tcPr>
          <w:p w14:paraId="3C30FE04" w14:textId="12849E44"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ացիկլովիր d06bb03, j05ab01, s01ad04</w:t>
            </w:r>
          </w:p>
        </w:tc>
      </w:tr>
      <w:tr w:rsidR="00AC0415" w:rsidRPr="00AC0415" w14:paraId="23EE5113" w14:textId="77777777" w:rsidTr="0081083A">
        <w:trPr>
          <w:trHeight w:val="323"/>
        </w:trPr>
        <w:tc>
          <w:tcPr>
            <w:tcW w:w="625" w:type="dxa"/>
            <w:shd w:val="clear" w:color="auto" w:fill="auto"/>
            <w:vAlign w:val="center"/>
          </w:tcPr>
          <w:p w14:paraId="219A66CA" w14:textId="46261C6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43</w:t>
            </w:r>
          </w:p>
        </w:tc>
        <w:tc>
          <w:tcPr>
            <w:tcW w:w="1170" w:type="dxa"/>
            <w:shd w:val="clear" w:color="auto" w:fill="auto"/>
            <w:vAlign w:val="center"/>
          </w:tcPr>
          <w:p w14:paraId="3B661A6A" w14:textId="560270F9"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34300</w:t>
            </w:r>
          </w:p>
        </w:tc>
        <w:tc>
          <w:tcPr>
            <w:tcW w:w="8933" w:type="dxa"/>
            <w:shd w:val="clear" w:color="auto" w:fill="auto"/>
          </w:tcPr>
          <w:p w14:paraId="571035D7" w14:textId="2CEB996B"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ացիկլովիր d06bb03, j05ab01, s01ad04</w:t>
            </w:r>
          </w:p>
        </w:tc>
      </w:tr>
      <w:tr w:rsidR="00AC0415" w:rsidRPr="00AC0415" w14:paraId="10085427" w14:textId="77777777" w:rsidTr="00610BFF">
        <w:trPr>
          <w:trHeight w:val="323"/>
        </w:trPr>
        <w:tc>
          <w:tcPr>
            <w:tcW w:w="625" w:type="dxa"/>
            <w:shd w:val="clear" w:color="auto" w:fill="auto"/>
            <w:vAlign w:val="center"/>
          </w:tcPr>
          <w:p w14:paraId="132057DC" w14:textId="3F1C8212" w:rsidR="00AC0415" w:rsidRPr="00AC0415" w:rsidRDefault="00AC0415" w:rsidP="00AC0415">
            <w:pPr>
              <w:jc w:val="both"/>
              <w:rPr>
                <w:rFonts w:ascii="GHEA Grapalat" w:hAnsi="GHEA Grapalat" w:cs="Arial LatArm"/>
                <w:lang w:val="pt-BR"/>
              </w:rPr>
            </w:pPr>
            <w:r w:rsidRPr="00AC0415">
              <w:rPr>
                <w:rFonts w:ascii="GHEA Grapalat" w:hAnsi="GHEA Grapalat" w:cs="Arial LatArm"/>
              </w:rPr>
              <w:t>44</w:t>
            </w:r>
          </w:p>
        </w:tc>
        <w:tc>
          <w:tcPr>
            <w:tcW w:w="1170" w:type="dxa"/>
            <w:shd w:val="clear" w:color="auto" w:fill="auto"/>
            <w:vAlign w:val="center"/>
          </w:tcPr>
          <w:p w14:paraId="5AD749B1" w14:textId="55FBC6B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35440</w:t>
            </w:r>
          </w:p>
        </w:tc>
        <w:tc>
          <w:tcPr>
            <w:tcW w:w="8933" w:type="dxa"/>
            <w:shd w:val="clear" w:color="auto" w:fill="auto"/>
            <w:vAlign w:val="center"/>
          </w:tcPr>
          <w:p w14:paraId="1033030A" w14:textId="19421CE1"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լիդոկային</w:t>
            </w:r>
            <w:r w:rsidRPr="00AC0415">
              <w:rPr>
                <w:rFonts w:ascii="GHEA Grapalat" w:hAnsi="GHEA Grapalat"/>
                <w:sz w:val="20"/>
                <w:szCs w:val="20"/>
                <w:lang w:val="pt-BR"/>
              </w:rPr>
              <w:t xml:space="preserve"> c01bb01, c05ad01, d04ab01, n01bb02, r02ad02, s01ha</w:t>
            </w:r>
            <w:r w:rsidRPr="00AC0415">
              <w:rPr>
                <w:rFonts w:ascii="GHEA Grapalat" w:hAnsi="GHEA Grapalat"/>
                <w:sz w:val="20"/>
                <w:szCs w:val="20"/>
              </w:rPr>
              <w:t>07, s02da02</w:t>
            </w:r>
          </w:p>
        </w:tc>
      </w:tr>
      <w:tr w:rsidR="00AC0415" w:rsidRPr="00AC0415" w14:paraId="5A5F6478" w14:textId="77777777" w:rsidTr="00610BFF">
        <w:trPr>
          <w:trHeight w:val="323"/>
        </w:trPr>
        <w:tc>
          <w:tcPr>
            <w:tcW w:w="625" w:type="dxa"/>
            <w:shd w:val="clear" w:color="auto" w:fill="auto"/>
            <w:vAlign w:val="center"/>
          </w:tcPr>
          <w:p w14:paraId="0F703404" w14:textId="43B6C089" w:rsidR="00AC0415" w:rsidRPr="00AC0415" w:rsidRDefault="00AC0415" w:rsidP="00AC0415">
            <w:pPr>
              <w:jc w:val="both"/>
              <w:rPr>
                <w:rFonts w:ascii="GHEA Grapalat" w:hAnsi="GHEA Grapalat" w:cs="Arial LatArm"/>
                <w:lang w:val="pt-BR"/>
              </w:rPr>
            </w:pPr>
            <w:r w:rsidRPr="00AC0415">
              <w:rPr>
                <w:rFonts w:ascii="GHEA Grapalat" w:hAnsi="GHEA Grapalat" w:cs="Arial LatArm"/>
              </w:rPr>
              <w:t>45</w:t>
            </w:r>
          </w:p>
        </w:tc>
        <w:tc>
          <w:tcPr>
            <w:tcW w:w="1170" w:type="dxa"/>
            <w:shd w:val="clear" w:color="auto" w:fill="auto"/>
            <w:vAlign w:val="center"/>
          </w:tcPr>
          <w:p w14:paraId="5E882577" w14:textId="6E03D22E"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53120</w:t>
            </w:r>
          </w:p>
        </w:tc>
        <w:tc>
          <w:tcPr>
            <w:tcW w:w="8933" w:type="dxa"/>
            <w:shd w:val="clear" w:color="auto" w:fill="auto"/>
            <w:vAlign w:val="center"/>
          </w:tcPr>
          <w:p w14:paraId="28121FEC" w14:textId="68845256"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լիդոկային</w:t>
            </w:r>
            <w:r w:rsidRPr="00AC0415">
              <w:rPr>
                <w:rFonts w:ascii="GHEA Grapalat" w:hAnsi="GHEA Grapalat"/>
                <w:sz w:val="20"/>
                <w:szCs w:val="20"/>
                <w:lang w:val="pt-BR"/>
              </w:rPr>
              <w:t xml:space="preserve"> c01bb01, c05ad01, d04ab01, n01bb02, r02ad02, s01ha</w:t>
            </w:r>
            <w:r w:rsidRPr="00AC0415">
              <w:rPr>
                <w:rFonts w:ascii="GHEA Grapalat" w:hAnsi="GHEA Grapalat"/>
                <w:sz w:val="20"/>
                <w:szCs w:val="20"/>
              </w:rPr>
              <w:t>07, s02da02</w:t>
            </w:r>
          </w:p>
        </w:tc>
      </w:tr>
      <w:tr w:rsidR="00AC0415" w:rsidRPr="00AC0415" w14:paraId="29F74881" w14:textId="77777777" w:rsidTr="00610BFF">
        <w:trPr>
          <w:trHeight w:val="323"/>
        </w:trPr>
        <w:tc>
          <w:tcPr>
            <w:tcW w:w="625" w:type="dxa"/>
            <w:shd w:val="clear" w:color="auto" w:fill="auto"/>
            <w:vAlign w:val="center"/>
          </w:tcPr>
          <w:p w14:paraId="57E41DD9" w14:textId="550512FF" w:rsidR="00AC0415" w:rsidRPr="00AC0415" w:rsidRDefault="00AC0415" w:rsidP="00AC0415">
            <w:pPr>
              <w:jc w:val="both"/>
              <w:rPr>
                <w:rFonts w:ascii="GHEA Grapalat" w:hAnsi="GHEA Grapalat" w:cs="Arial LatArm"/>
                <w:lang w:val="pt-BR"/>
              </w:rPr>
            </w:pPr>
            <w:r w:rsidRPr="00AC0415">
              <w:rPr>
                <w:rFonts w:ascii="GHEA Grapalat" w:hAnsi="GHEA Grapalat" w:cs="Arial LatArm"/>
              </w:rPr>
              <w:t>46</w:t>
            </w:r>
          </w:p>
        </w:tc>
        <w:tc>
          <w:tcPr>
            <w:tcW w:w="1170" w:type="dxa"/>
            <w:shd w:val="clear" w:color="auto" w:fill="auto"/>
            <w:vAlign w:val="center"/>
          </w:tcPr>
          <w:p w14:paraId="6559ED70" w14:textId="436BB9D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25230</w:t>
            </w:r>
          </w:p>
        </w:tc>
        <w:tc>
          <w:tcPr>
            <w:tcW w:w="8933" w:type="dxa"/>
            <w:shd w:val="clear" w:color="auto" w:fill="auto"/>
            <w:vAlign w:val="center"/>
          </w:tcPr>
          <w:p w14:paraId="45F6D933" w14:textId="38750DCC"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լիդոկային</w:t>
            </w:r>
            <w:r w:rsidRPr="00AC0415">
              <w:rPr>
                <w:rFonts w:ascii="GHEA Grapalat" w:hAnsi="GHEA Grapalat"/>
                <w:sz w:val="20"/>
                <w:szCs w:val="20"/>
                <w:lang w:val="pt-BR"/>
              </w:rPr>
              <w:t xml:space="preserve"> c01bb01, c05ad01, d04ab01, n01bb02, r02ad02, s01ha</w:t>
            </w:r>
            <w:r w:rsidRPr="00AC0415">
              <w:rPr>
                <w:rFonts w:ascii="GHEA Grapalat" w:hAnsi="GHEA Grapalat"/>
                <w:sz w:val="20"/>
                <w:szCs w:val="20"/>
              </w:rPr>
              <w:t>07, s02da02</w:t>
            </w:r>
          </w:p>
        </w:tc>
      </w:tr>
      <w:tr w:rsidR="00AC0415" w:rsidRPr="00AC0415" w14:paraId="42085ED2" w14:textId="77777777" w:rsidTr="00610BFF">
        <w:trPr>
          <w:trHeight w:val="323"/>
        </w:trPr>
        <w:tc>
          <w:tcPr>
            <w:tcW w:w="625" w:type="dxa"/>
            <w:shd w:val="clear" w:color="auto" w:fill="auto"/>
            <w:vAlign w:val="center"/>
          </w:tcPr>
          <w:p w14:paraId="447F1B51" w14:textId="3EB6A890" w:rsidR="00AC0415" w:rsidRPr="00AC0415" w:rsidRDefault="00AC0415" w:rsidP="00AC0415">
            <w:pPr>
              <w:jc w:val="both"/>
              <w:rPr>
                <w:rFonts w:ascii="GHEA Grapalat" w:hAnsi="GHEA Grapalat" w:cs="Arial LatArm"/>
                <w:lang w:val="pt-BR"/>
              </w:rPr>
            </w:pPr>
            <w:r w:rsidRPr="00AC0415">
              <w:rPr>
                <w:rFonts w:ascii="GHEA Grapalat" w:hAnsi="GHEA Grapalat" w:cs="Arial LatArm"/>
              </w:rPr>
              <w:t>47</w:t>
            </w:r>
          </w:p>
        </w:tc>
        <w:tc>
          <w:tcPr>
            <w:tcW w:w="1170" w:type="dxa"/>
            <w:shd w:val="clear" w:color="auto" w:fill="auto"/>
            <w:vAlign w:val="center"/>
          </w:tcPr>
          <w:p w14:paraId="5B47BE2D" w14:textId="49D82C2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715000</w:t>
            </w:r>
          </w:p>
        </w:tc>
        <w:tc>
          <w:tcPr>
            <w:tcW w:w="8933" w:type="dxa"/>
            <w:shd w:val="clear" w:color="auto" w:fill="auto"/>
            <w:vAlign w:val="center"/>
          </w:tcPr>
          <w:p w14:paraId="6A57B6B0" w14:textId="59C17955"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es-ES"/>
              </w:rPr>
              <w:t xml:space="preserve">կատվախոտի հանուկ N05CM09   </w:t>
            </w:r>
          </w:p>
        </w:tc>
      </w:tr>
      <w:tr w:rsidR="00AC0415" w:rsidRPr="003440FC" w14:paraId="79BA24DE" w14:textId="77777777" w:rsidTr="00610BFF">
        <w:trPr>
          <w:trHeight w:val="323"/>
        </w:trPr>
        <w:tc>
          <w:tcPr>
            <w:tcW w:w="625" w:type="dxa"/>
            <w:shd w:val="clear" w:color="auto" w:fill="auto"/>
            <w:vAlign w:val="center"/>
          </w:tcPr>
          <w:p w14:paraId="792EC35D" w14:textId="006D73AF" w:rsidR="00AC0415" w:rsidRPr="00AC0415" w:rsidRDefault="00AC0415" w:rsidP="00AC0415">
            <w:pPr>
              <w:jc w:val="both"/>
              <w:rPr>
                <w:rFonts w:ascii="GHEA Grapalat" w:hAnsi="GHEA Grapalat" w:cs="Arial LatArm"/>
                <w:lang w:val="pt-BR"/>
              </w:rPr>
            </w:pPr>
            <w:r w:rsidRPr="00AC0415">
              <w:rPr>
                <w:rFonts w:ascii="GHEA Grapalat" w:hAnsi="GHEA Grapalat" w:cs="Arial LatArm"/>
              </w:rPr>
              <w:t>48</w:t>
            </w:r>
          </w:p>
        </w:tc>
        <w:tc>
          <w:tcPr>
            <w:tcW w:w="1170" w:type="dxa"/>
            <w:shd w:val="clear" w:color="auto" w:fill="auto"/>
            <w:vAlign w:val="center"/>
          </w:tcPr>
          <w:p w14:paraId="1209C950" w14:textId="1F4C2AF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303450</w:t>
            </w:r>
          </w:p>
        </w:tc>
        <w:tc>
          <w:tcPr>
            <w:tcW w:w="8933" w:type="dxa"/>
            <w:shd w:val="clear" w:color="auto" w:fill="auto"/>
            <w:vAlign w:val="center"/>
          </w:tcPr>
          <w:p w14:paraId="1C7CC5BA" w14:textId="58114B34"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մետամիզոլ</w:t>
            </w:r>
            <w:r w:rsidRPr="00AC0415">
              <w:rPr>
                <w:rFonts w:ascii="GHEA Grapalat" w:hAnsi="GHEA Grapalat"/>
                <w:sz w:val="20"/>
                <w:szCs w:val="20"/>
                <w:lang w:val="es-ES"/>
              </w:rPr>
              <w:t xml:space="preserve"> (</w:t>
            </w:r>
            <w:r w:rsidRPr="00AC0415">
              <w:rPr>
                <w:rFonts w:ascii="GHEA Grapalat" w:hAnsi="GHEA Grapalat"/>
                <w:sz w:val="20"/>
                <w:szCs w:val="20"/>
                <w:lang w:val="hy-AM"/>
              </w:rPr>
              <w:t>մետամիզոլնատրիում</w:t>
            </w:r>
            <w:r w:rsidRPr="00AC0415">
              <w:rPr>
                <w:rFonts w:ascii="GHEA Grapalat" w:hAnsi="GHEA Grapalat"/>
                <w:sz w:val="20"/>
                <w:szCs w:val="20"/>
                <w:lang w:val="es-ES"/>
              </w:rPr>
              <w:t xml:space="preserve">), </w:t>
            </w:r>
            <w:r w:rsidRPr="00AC0415">
              <w:rPr>
                <w:rFonts w:ascii="GHEA Grapalat" w:hAnsi="GHEA Grapalat"/>
                <w:sz w:val="20"/>
                <w:szCs w:val="20"/>
                <w:lang w:val="hy-AM"/>
              </w:rPr>
              <w:t>տրիացետոամին</w:t>
            </w:r>
            <w:r w:rsidRPr="00AC0415">
              <w:rPr>
                <w:rFonts w:ascii="GHEA Grapalat" w:hAnsi="GHEA Grapalat"/>
                <w:sz w:val="20"/>
                <w:szCs w:val="20"/>
                <w:lang w:val="es-ES"/>
              </w:rPr>
              <w:t xml:space="preserve"> 4-</w:t>
            </w:r>
            <w:r w:rsidRPr="00AC0415">
              <w:rPr>
                <w:rFonts w:ascii="GHEA Grapalat" w:hAnsi="GHEA Grapalat"/>
                <w:sz w:val="20"/>
                <w:szCs w:val="20"/>
                <w:lang w:val="hy-AM"/>
              </w:rPr>
              <w:t>տոլուենսուլֆոնատ</w:t>
            </w:r>
            <w:r w:rsidRPr="00AC0415">
              <w:rPr>
                <w:rFonts w:ascii="GHEA Grapalat" w:hAnsi="GHEA Grapalat"/>
                <w:sz w:val="20"/>
                <w:szCs w:val="20"/>
                <w:lang w:val="es-ES"/>
              </w:rPr>
              <w:t xml:space="preserve">  N02BB72</w:t>
            </w:r>
          </w:p>
        </w:tc>
      </w:tr>
      <w:tr w:rsidR="00AC0415" w:rsidRPr="00AC0415" w14:paraId="07739A2E" w14:textId="77777777" w:rsidTr="00610BFF">
        <w:trPr>
          <w:trHeight w:val="323"/>
        </w:trPr>
        <w:tc>
          <w:tcPr>
            <w:tcW w:w="625" w:type="dxa"/>
            <w:shd w:val="clear" w:color="auto" w:fill="auto"/>
            <w:vAlign w:val="center"/>
          </w:tcPr>
          <w:p w14:paraId="5EC2327D" w14:textId="01FBAC1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49</w:t>
            </w:r>
          </w:p>
        </w:tc>
        <w:tc>
          <w:tcPr>
            <w:tcW w:w="1170" w:type="dxa"/>
            <w:shd w:val="clear" w:color="auto" w:fill="auto"/>
            <w:vAlign w:val="center"/>
          </w:tcPr>
          <w:p w14:paraId="5B17C611" w14:textId="7C35107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22500</w:t>
            </w:r>
          </w:p>
        </w:tc>
        <w:tc>
          <w:tcPr>
            <w:tcW w:w="8933" w:type="dxa"/>
            <w:shd w:val="clear" w:color="auto" w:fill="auto"/>
            <w:vAlign w:val="center"/>
          </w:tcPr>
          <w:p w14:paraId="3A166027" w14:textId="5FC85C0E"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ացետիլսալիցիլաթթու a01ad05, b01ac06, n02ba01</w:t>
            </w:r>
          </w:p>
        </w:tc>
      </w:tr>
      <w:tr w:rsidR="00AC0415" w:rsidRPr="00AC0415" w14:paraId="2A172C8C" w14:textId="77777777" w:rsidTr="00610BFF">
        <w:trPr>
          <w:trHeight w:val="323"/>
        </w:trPr>
        <w:tc>
          <w:tcPr>
            <w:tcW w:w="625" w:type="dxa"/>
            <w:shd w:val="clear" w:color="auto" w:fill="auto"/>
            <w:vAlign w:val="center"/>
          </w:tcPr>
          <w:p w14:paraId="424045D8" w14:textId="2F06761B" w:rsidR="00AC0415" w:rsidRPr="00AC0415" w:rsidRDefault="00AC0415" w:rsidP="00AC0415">
            <w:pPr>
              <w:jc w:val="both"/>
              <w:rPr>
                <w:rFonts w:ascii="GHEA Grapalat" w:hAnsi="GHEA Grapalat" w:cs="Arial LatArm"/>
                <w:lang w:val="pt-BR"/>
              </w:rPr>
            </w:pPr>
            <w:r w:rsidRPr="00AC0415">
              <w:rPr>
                <w:rFonts w:ascii="GHEA Grapalat" w:hAnsi="GHEA Grapalat" w:cs="Arial LatArm"/>
              </w:rPr>
              <w:t>50</w:t>
            </w:r>
          </w:p>
        </w:tc>
        <w:tc>
          <w:tcPr>
            <w:tcW w:w="1170" w:type="dxa"/>
            <w:shd w:val="clear" w:color="auto" w:fill="auto"/>
            <w:vAlign w:val="center"/>
          </w:tcPr>
          <w:p w14:paraId="36C451C7" w14:textId="02C5990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539000</w:t>
            </w:r>
          </w:p>
        </w:tc>
        <w:tc>
          <w:tcPr>
            <w:tcW w:w="8933" w:type="dxa"/>
            <w:shd w:val="clear" w:color="auto" w:fill="auto"/>
            <w:vAlign w:val="center"/>
          </w:tcPr>
          <w:p w14:paraId="2481FEC2" w14:textId="6CB2312A"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ացետիլսալիցիլաթթու a01ad05, b01ac06, n02ba01</w:t>
            </w:r>
          </w:p>
        </w:tc>
      </w:tr>
      <w:tr w:rsidR="00AC0415" w:rsidRPr="00AC0415" w14:paraId="7F62F155" w14:textId="77777777" w:rsidTr="00610BFF">
        <w:trPr>
          <w:trHeight w:val="323"/>
        </w:trPr>
        <w:tc>
          <w:tcPr>
            <w:tcW w:w="625" w:type="dxa"/>
            <w:shd w:val="clear" w:color="auto" w:fill="auto"/>
            <w:vAlign w:val="center"/>
          </w:tcPr>
          <w:p w14:paraId="09CCC8A9" w14:textId="25EDB72C" w:rsidR="00AC0415" w:rsidRPr="00AC0415" w:rsidRDefault="00AC0415" w:rsidP="00AC0415">
            <w:pPr>
              <w:jc w:val="both"/>
              <w:rPr>
                <w:rFonts w:ascii="GHEA Grapalat" w:hAnsi="GHEA Grapalat" w:cs="Arial LatArm"/>
                <w:lang w:val="pt-BR"/>
              </w:rPr>
            </w:pPr>
            <w:r w:rsidRPr="00AC0415">
              <w:rPr>
                <w:rFonts w:ascii="GHEA Grapalat" w:hAnsi="GHEA Grapalat" w:cs="Arial LatArm"/>
              </w:rPr>
              <w:t>51</w:t>
            </w:r>
          </w:p>
        </w:tc>
        <w:tc>
          <w:tcPr>
            <w:tcW w:w="1170" w:type="dxa"/>
            <w:shd w:val="clear" w:color="auto" w:fill="auto"/>
            <w:vAlign w:val="center"/>
          </w:tcPr>
          <w:p w14:paraId="103AABE0" w14:textId="33F360F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135000</w:t>
            </w:r>
          </w:p>
        </w:tc>
        <w:tc>
          <w:tcPr>
            <w:tcW w:w="8933" w:type="dxa"/>
            <w:shd w:val="clear" w:color="auto" w:fill="auto"/>
            <w:vAlign w:val="center"/>
          </w:tcPr>
          <w:p w14:paraId="35E077DC" w14:textId="3EA0EEEE"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պարացետամոլ n02be01</w:t>
            </w:r>
          </w:p>
        </w:tc>
      </w:tr>
      <w:tr w:rsidR="00AC0415" w:rsidRPr="003440FC" w14:paraId="264E4D64" w14:textId="77777777" w:rsidTr="00610BFF">
        <w:trPr>
          <w:trHeight w:val="323"/>
        </w:trPr>
        <w:tc>
          <w:tcPr>
            <w:tcW w:w="625" w:type="dxa"/>
            <w:shd w:val="clear" w:color="auto" w:fill="auto"/>
            <w:vAlign w:val="center"/>
          </w:tcPr>
          <w:p w14:paraId="0D48D0BE" w14:textId="2B98D782" w:rsidR="00AC0415" w:rsidRPr="00AC0415" w:rsidRDefault="00AC0415" w:rsidP="00AC0415">
            <w:pPr>
              <w:jc w:val="both"/>
              <w:rPr>
                <w:rFonts w:ascii="GHEA Grapalat" w:hAnsi="GHEA Grapalat" w:cs="Arial LatArm"/>
                <w:lang w:val="pt-BR"/>
              </w:rPr>
            </w:pPr>
            <w:r w:rsidRPr="00AC0415">
              <w:rPr>
                <w:rFonts w:ascii="GHEA Grapalat" w:hAnsi="GHEA Grapalat" w:cs="Arial LatArm"/>
              </w:rPr>
              <w:t>52</w:t>
            </w:r>
          </w:p>
        </w:tc>
        <w:tc>
          <w:tcPr>
            <w:tcW w:w="1170" w:type="dxa"/>
            <w:shd w:val="clear" w:color="auto" w:fill="auto"/>
            <w:vAlign w:val="center"/>
          </w:tcPr>
          <w:p w14:paraId="3D7CB861" w14:textId="721442A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531300</w:t>
            </w:r>
          </w:p>
        </w:tc>
        <w:tc>
          <w:tcPr>
            <w:tcW w:w="8933" w:type="dxa"/>
            <w:shd w:val="clear" w:color="auto" w:fill="auto"/>
            <w:vAlign w:val="center"/>
          </w:tcPr>
          <w:p w14:paraId="74BA3348" w14:textId="3F07BAA2"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es-ES"/>
              </w:rPr>
              <w:t xml:space="preserve">ացետիլսալիցիլաթթու, պարացետամոլ, կոֆեին, </w:t>
            </w:r>
            <w:r w:rsidRPr="00AC0415">
              <w:rPr>
                <w:rFonts w:ascii="Arial LatArm" w:hAnsi="Arial LatArm" w:cs="Arial"/>
                <w:color w:val="000000"/>
                <w:sz w:val="20"/>
                <w:szCs w:val="20"/>
                <w:lang w:val="es-ES"/>
              </w:rPr>
              <w:t xml:space="preserve">N02BA51, N02BA71                                   </w:t>
            </w:r>
          </w:p>
        </w:tc>
      </w:tr>
      <w:tr w:rsidR="00AC0415" w:rsidRPr="003440FC" w14:paraId="1F2AFE0F" w14:textId="77777777" w:rsidTr="00610BFF">
        <w:trPr>
          <w:trHeight w:val="323"/>
        </w:trPr>
        <w:tc>
          <w:tcPr>
            <w:tcW w:w="625" w:type="dxa"/>
            <w:shd w:val="clear" w:color="auto" w:fill="auto"/>
            <w:vAlign w:val="center"/>
          </w:tcPr>
          <w:p w14:paraId="34368663" w14:textId="2190611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53</w:t>
            </w:r>
          </w:p>
        </w:tc>
        <w:tc>
          <w:tcPr>
            <w:tcW w:w="1170" w:type="dxa"/>
            <w:shd w:val="clear" w:color="auto" w:fill="auto"/>
            <w:vAlign w:val="center"/>
          </w:tcPr>
          <w:p w14:paraId="2ACE4634" w14:textId="5E9E9E1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257600</w:t>
            </w:r>
          </w:p>
        </w:tc>
        <w:tc>
          <w:tcPr>
            <w:tcW w:w="8933" w:type="dxa"/>
            <w:shd w:val="clear" w:color="auto" w:fill="auto"/>
            <w:vAlign w:val="center"/>
          </w:tcPr>
          <w:p w14:paraId="4668023F" w14:textId="72E954E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es-ES"/>
              </w:rPr>
              <w:t xml:space="preserve">ացետիլսալիցիլաթթու, պարացետամոլ, կոֆեին, </w:t>
            </w:r>
            <w:r w:rsidRPr="00AC0415">
              <w:rPr>
                <w:rFonts w:ascii="Arial LatArm" w:hAnsi="Arial LatArm" w:cs="Arial"/>
                <w:color w:val="000000"/>
                <w:sz w:val="20"/>
                <w:szCs w:val="20"/>
                <w:lang w:val="es-ES"/>
              </w:rPr>
              <w:t xml:space="preserve">N02BA51, N02BA71                                   </w:t>
            </w:r>
          </w:p>
        </w:tc>
      </w:tr>
      <w:tr w:rsidR="00AC0415" w:rsidRPr="00AC0415" w14:paraId="7C8F9023" w14:textId="77777777" w:rsidTr="0081083A">
        <w:trPr>
          <w:trHeight w:val="323"/>
        </w:trPr>
        <w:tc>
          <w:tcPr>
            <w:tcW w:w="625" w:type="dxa"/>
            <w:shd w:val="clear" w:color="auto" w:fill="auto"/>
            <w:vAlign w:val="center"/>
          </w:tcPr>
          <w:p w14:paraId="2DFFE23C" w14:textId="3AEA97A6"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54</w:t>
            </w:r>
          </w:p>
        </w:tc>
        <w:tc>
          <w:tcPr>
            <w:tcW w:w="1170" w:type="dxa"/>
            <w:shd w:val="clear" w:color="auto" w:fill="auto"/>
            <w:vAlign w:val="center"/>
          </w:tcPr>
          <w:p w14:paraId="4C96D816" w14:textId="558C0D8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220000</w:t>
            </w:r>
          </w:p>
        </w:tc>
        <w:tc>
          <w:tcPr>
            <w:tcW w:w="8933" w:type="dxa"/>
            <w:shd w:val="clear" w:color="auto" w:fill="auto"/>
          </w:tcPr>
          <w:p w14:paraId="51EC97FC" w14:textId="3B94A5B0"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մետամիզոլ (մետամիզոլի նատրիում) N02BB01</w:t>
            </w:r>
          </w:p>
        </w:tc>
      </w:tr>
      <w:tr w:rsidR="00AC0415" w:rsidRPr="00AC0415" w14:paraId="0EE3729A" w14:textId="77777777" w:rsidTr="0081083A">
        <w:trPr>
          <w:trHeight w:val="323"/>
        </w:trPr>
        <w:tc>
          <w:tcPr>
            <w:tcW w:w="625" w:type="dxa"/>
            <w:shd w:val="clear" w:color="auto" w:fill="auto"/>
            <w:vAlign w:val="center"/>
          </w:tcPr>
          <w:p w14:paraId="7A248A78" w14:textId="54C8920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55</w:t>
            </w:r>
          </w:p>
        </w:tc>
        <w:tc>
          <w:tcPr>
            <w:tcW w:w="1170" w:type="dxa"/>
            <w:shd w:val="clear" w:color="auto" w:fill="auto"/>
            <w:vAlign w:val="center"/>
          </w:tcPr>
          <w:p w14:paraId="66E1151A" w14:textId="2A59F0F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88200</w:t>
            </w:r>
          </w:p>
        </w:tc>
        <w:tc>
          <w:tcPr>
            <w:tcW w:w="8933" w:type="dxa"/>
            <w:shd w:val="clear" w:color="auto" w:fill="auto"/>
          </w:tcPr>
          <w:p w14:paraId="63F37BDB" w14:textId="69D47811"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մետամիզոլ (մետամիզոլի նատրիում) N02BB01</w:t>
            </w:r>
          </w:p>
        </w:tc>
      </w:tr>
      <w:tr w:rsidR="00AC0415" w:rsidRPr="00AC0415" w14:paraId="41F1EB19" w14:textId="77777777" w:rsidTr="00610BFF">
        <w:trPr>
          <w:trHeight w:val="323"/>
        </w:trPr>
        <w:tc>
          <w:tcPr>
            <w:tcW w:w="625" w:type="dxa"/>
            <w:shd w:val="clear" w:color="auto" w:fill="auto"/>
            <w:vAlign w:val="center"/>
          </w:tcPr>
          <w:p w14:paraId="20E3D18D" w14:textId="2D973372"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56</w:t>
            </w:r>
          </w:p>
        </w:tc>
        <w:tc>
          <w:tcPr>
            <w:tcW w:w="1170" w:type="dxa"/>
            <w:shd w:val="clear" w:color="auto" w:fill="auto"/>
            <w:vAlign w:val="center"/>
          </w:tcPr>
          <w:p w14:paraId="5EEAD51A" w14:textId="14666A9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446400</w:t>
            </w:r>
          </w:p>
        </w:tc>
        <w:tc>
          <w:tcPr>
            <w:tcW w:w="8933" w:type="dxa"/>
            <w:shd w:val="clear" w:color="auto" w:fill="auto"/>
            <w:vAlign w:val="center"/>
          </w:tcPr>
          <w:p w14:paraId="71FE4033" w14:textId="3B1BAD1A" w:rsidR="00AC0415" w:rsidRPr="00D2661D" w:rsidRDefault="00AC0415" w:rsidP="00AC0415">
            <w:pPr>
              <w:rPr>
                <w:rFonts w:ascii="GHEA Grapalat" w:hAnsi="GHEA Grapalat"/>
                <w:sz w:val="20"/>
                <w:szCs w:val="20"/>
              </w:rPr>
            </w:pPr>
            <w:r w:rsidRPr="00D2661D">
              <w:rPr>
                <w:rFonts w:ascii="GHEA Grapalat" w:hAnsi="GHEA Grapalat"/>
                <w:sz w:val="20"/>
                <w:szCs w:val="20"/>
              </w:rPr>
              <w:t>դիազեպամ n05ba01</w:t>
            </w:r>
          </w:p>
        </w:tc>
      </w:tr>
      <w:tr w:rsidR="00AC0415" w:rsidRPr="00AC0415" w14:paraId="106AD05C" w14:textId="77777777" w:rsidTr="00610BFF">
        <w:trPr>
          <w:trHeight w:val="323"/>
        </w:trPr>
        <w:tc>
          <w:tcPr>
            <w:tcW w:w="625" w:type="dxa"/>
            <w:shd w:val="clear" w:color="auto" w:fill="auto"/>
            <w:vAlign w:val="center"/>
          </w:tcPr>
          <w:p w14:paraId="09069439" w14:textId="1C9D5D87" w:rsidR="00AC0415" w:rsidRPr="00AC0415" w:rsidRDefault="00AC0415" w:rsidP="00AC0415">
            <w:pPr>
              <w:jc w:val="both"/>
              <w:rPr>
                <w:rFonts w:ascii="GHEA Grapalat" w:hAnsi="GHEA Grapalat" w:cs="Arial LatArm"/>
                <w:lang w:val="pt-BR"/>
              </w:rPr>
            </w:pPr>
            <w:r w:rsidRPr="00AC0415">
              <w:rPr>
                <w:rFonts w:ascii="GHEA Grapalat" w:hAnsi="GHEA Grapalat" w:cs="Arial LatArm"/>
              </w:rPr>
              <w:t>57</w:t>
            </w:r>
          </w:p>
        </w:tc>
        <w:tc>
          <w:tcPr>
            <w:tcW w:w="1170" w:type="dxa"/>
            <w:shd w:val="clear" w:color="auto" w:fill="auto"/>
            <w:vAlign w:val="center"/>
          </w:tcPr>
          <w:p w14:paraId="5C7107F3" w14:textId="4AB34CE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10620</w:t>
            </w:r>
          </w:p>
        </w:tc>
        <w:tc>
          <w:tcPr>
            <w:tcW w:w="8933" w:type="dxa"/>
            <w:shd w:val="clear" w:color="auto" w:fill="auto"/>
            <w:vAlign w:val="center"/>
          </w:tcPr>
          <w:p w14:paraId="774AECC9" w14:textId="54041C55"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rPr>
              <w:t>դիազեպամ n05ba01</w:t>
            </w:r>
          </w:p>
        </w:tc>
      </w:tr>
      <w:tr w:rsidR="00AC0415" w:rsidRPr="00AC0415" w14:paraId="53321601" w14:textId="77777777" w:rsidTr="00610BFF">
        <w:trPr>
          <w:trHeight w:val="323"/>
        </w:trPr>
        <w:tc>
          <w:tcPr>
            <w:tcW w:w="625" w:type="dxa"/>
            <w:shd w:val="clear" w:color="auto" w:fill="auto"/>
            <w:vAlign w:val="center"/>
          </w:tcPr>
          <w:p w14:paraId="5A15C7F3" w14:textId="5C19D7F6"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58</w:t>
            </w:r>
          </w:p>
        </w:tc>
        <w:tc>
          <w:tcPr>
            <w:tcW w:w="1170" w:type="dxa"/>
            <w:shd w:val="clear" w:color="auto" w:fill="auto"/>
            <w:vAlign w:val="center"/>
          </w:tcPr>
          <w:p w14:paraId="10A4A765" w14:textId="481EB8A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210000</w:t>
            </w:r>
          </w:p>
        </w:tc>
        <w:tc>
          <w:tcPr>
            <w:tcW w:w="8933" w:type="dxa"/>
            <w:shd w:val="clear" w:color="auto" w:fill="auto"/>
            <w:vAlign w:val="center"/>
          </w:tcPr>
          <w:p w14:paraId="17B699AC" w14:textId="2ADD8379" w:rsidR="00AC0415" w:rsidRPr="00AC0415" w:rsidRDefault="00AC0415" w:rsidP="00AC0415">
            <w:pPr>
              <w:jc w:val="both"/>
              <w:rPr>
                <w:rFonts w:ascii="GHEA Grapalat" w:hAnsi="GHEA Grapalat"/>
                <w:sz w:val="20"/>
                <w:szCs w:val="20"/>
              </w:rPr>
            </w:pPr>
            <w:r w:rsidRPr="00AC0415">
              <w:rPr>
                <w:rFonts w:ascii="GHEA Grapalat" w:hAnsi="GHEA Grapalat" w:cs="Sylfaen"/>
                <w:sz w:val="20"/>
                <w:szCs w:val="20"/>
              </w:rPr>
              <w:t>լորազեպամ</w:t>
            </w:r>
            <w:r w:rsidRPr="00AC0415">
              <w:rPr>
                <w:rFonts w:ascii="GHEA Grapalat" w:hAnsi="GHEA Grapalat"/>
                <w:sz w:val="20"/>
                <w:szCs w:val="20"/>
              </w:rPr>
              <w:t xml:space="preserve"> n05ba06</w:t>
            </w:r>
          </w:p>
        </w:tc>
      </w:tr>
      <w:tr w:rsidR="00AC0415" w:rsidRPr="00AC0415" w14:paraId="2CA74177" w14:textId="77777777" w:rsidTr="00610BFF">
        <w:trPr>
          <w:trHeight w:val="323"/>
        </w:trPr>
        <w:tc>
          <w:tcPr>
            <w:tcW w:w="625" w:type="dxa"/>
            <w:shd w:val="clear" w:color="auto" w:fill="auto"/>
            <w:vAlign w:val="center"/>
          </w:tcPr>
          <w:p w14:paraId="10310C3D" w14:textId="667EE2F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59</w:t>
            </w:r>
          </w:p>
        </w:tc>
        <w:tc>
          <w:tcPr>
            <w:tcW w:w="1170" w:type="dxa"/>
            <w:shd w:val="clear" w:color="auto" w:fill="auto"/>
            <w:vAlign w:val="center"/>
          </w:tcPr>
          <w:p w14:paraId="44AF35F5" w14:textId="18B50FC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20150</w:t>
            </w:r>
          </w:p>
        </w:tc>
        <w:tc>
          <w:tcPr>
            <w:tcW w:w="8933" w:type="dxa"/>
            <w:shd w:val="clear" w:color="auto" w:fill="auto"/>
            <w:vAlign w:val="center"/>
          </w:tcPr>
          <w:p w14:paraId="10B5E1E1" w14:textId="3EC38D49"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հալոպերիդոլ n05ad01</w:t>
            </w:r>
          </w:p>
        </w:tc>
      </w:tr>
      <w:tr w:rsidR="00AC0415" w:rsidRPr="00AC0415" w14:paraId="0F41067A" w14:textId="77777777" w:rsidTr="0081083A">
        <w:trPr>
          <w:trHeight w:val="323"/>
        </w:trPr>
        <w:tc>
          <w:tcPr>
            <w:tcW w:w="625" w:type="dxa"/>
            <w:shd w:val="clear" w:color="auto" w:fill="auto"/>
            <w:vAlign w:val="center"/>
          </w:tcPr>
          <w:p w14:paraId="174386AB" w14:textId="2CD6EFF5"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60</w:t>
            </w:r>
          </w:p>
        </w:tc>
        <w:tc>
          <w:tcPr>
            <w:tcW w:w="1170" w:type="dxa"/>
            <w:shd w:val="clear" w:color="auto" w:fill="auto"/>
            <w:vAlign w:val="center"/>
          </w:tcPr>
          <w:p w14:paraId="14920772" w14:textId="703975E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326000</w:t>
            </w:r>
          </w:p>
        </w:tc>
        <w:tc>
          <w:tcPr>
            <w:tcW w:w="8933" w:type="dxa"/>
            <w:shd w:val="clear" w:color="auto" w:fill="auto"/>
          </w:tcPr>
          <w:p w14:paraId="4134522B" w14:textId="560CDEB2" w:rsidR="00AC0415" w:rsidRPr="00AC0415" w:rsidRDefault="00AC0415" w:rsidP="00AC0415">
            <w:pPr>
              <w:rPr>
                <w:rFonts w:ascii="GHEA Grapalat" w:hAnsi="GHEA Grapalat" w:cs="Sylfaen"/>
                <w:sz w:val="20"/>
                <w:szCs w:val="20"/>
                <w:lang w:val="hy-AM"/>
              </w:rPr>
            </w:pPr>
            <w:r w:rsidRPr="00AC0415">
              <w:rPr>
                <w:rFonts w:ascii="GHEA Grapalat" w:hAnsi="GHEA Grapalat" w:cs="Sylfaen"/>
                <w:sz w:val="20"/>
                <w:szCs w:val="20"/>
              </w:rPr>
              <w:t>դեքսամեթազոն</w:t>
            </w:r>
            <w:r w:rsidRPr="00AC0415">
              <w:rPr>
                <w:rFonts w:ascii="GHEA Grapalat" w:hAnsi="GHEA Grapalat"/>
                <w:sz w:val="20"/>
                <w:szCs w:val="20"/>
              </w:rPr>
              <w:t xml:space="preserve"> a01ac02, c05aa09, d07ab19, d07xb05, d10aa03, h02ab02, r01ad03, s01ba01, s01cb01, s02ba06, s03ba00</w:t>
            </w:r>
          </w:p>
        </w:tc>
      </w:tr>
      <w:tr w:rsidR="00AC0415" w:rsidRPr="00AC0415" w14:paraId="0B69117C" w14:textId="77777777" w:rsidTr="0081083A">
        <w:trPr>
          <w:trHeight w:val="323"/>
        </w:trPr>
        <w:tc>
          <w:tcPr>
            <w:tcW w:w="625" w:type="dxa"/>
            <w:shd w:val="clear" w:color="auto" w:fill="auto"/>
            <w:vAlign w:val="center"/>
          </w:tcPr>
          <w:p w14:paraId="3155BE62" w14:textId="4CC060F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61</w:t>
            </w:r>
          </w:p>
        </w:tc>
        <w:tc>
          <w:tcPr>
            <w:tcW w:w="1170" w:type="dxa"/>
            <w:shd w:val="clear" w:color="auto" w:fill="auto"/>
            <w:vAlign w:val="center"/>
          </w:tcPr>
          <w:p w14:paraId="417585ED" w14:textId="6DBD9F5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65900</w:t>
            </w:r>
          </w:p>
        </w:tc>
        <w:tc>
          <w:tcPr>
            <w:tcW w:w="8933" w:type="dxa"/>
            <w:shd w:val="clear" w:color="auto" w:fill="auto"/>
          </w:tcPr>
          <w:p w14:paraId="549FA425" w14:textId="07A82AD1" w:rsidR="00AC0415" w:rsidRPr="00AC0415" w:rsidRDefault="00AC0415" w:rsidP="00AC0415">
            <w:pPr>
              <w:rPr>
                <w:rFonts w:ascii="GHEA Grapalat" w:hAnsi="GHEA Grapalat" w:cs="Sylfaen"/>
                <w:sz w:val="20"/>
                <w:szCs w:val="20"/>
                <w:lang w:val="hy-AM"/>
              </w:rPr>
            </w:pPr>
            <w:r w:rsidRPr="00AC0415">
              <w:rPr>
                <w:rFonts w:ascii="GHEA Grapalat" w:hAnsi="GHEA Grapalat" w:cs="Sylfaen"/>
                <w:sz w:val="20"/>
                <w:szCs w:val="20"/>
              </w:rPr>
              <w:t>դեքսամեթազոն</w:t>
            </w:r>
            <w:r w:rsidRPr="00AC0415">
              <w:rPr>
                <w:rFonts w:ascii="GHEA Grapalat" w:hAnsi="GHEA Grapalat"/>
                <w:sz w:val="20"/>
                <w:szCs w:val="20"/>
              </w:rPr>
              <w:t xml:space="preserve"> a01ac02, c05aa09, d07ab19, d07xb05, d10aa03, h02ab02, r01ad03, s01ba01, s01cb01, s02ba06, s03ba00</w:t>
            </w:r>
          </w:p>
        </w:tc>
      </w:tr>
      <w:tr w:rsidR="00AC0415" w:rsidRPr="00AC0415" w14:paraId="69752A0A" w14:textId="77777777" w:rsidTr="00610BFF">
        <w:trPr>
          <w:trHeight w:val="323"/>
        </w:trPr>
        <w:tc>
          <w:tcPr>
            <w:tcW w:w="625" w:type="dxa"/>
            <w:shd w:val="clear" w:color="auto" w:fill="auto"/>
            <w:vAlign w:val="center"/>
          </w:tcPr>
          <w:p w14:paraId="7360B924" w14:textId="0B55EC0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62</w:t>
            </w:r>
          </w:p>
        </w:tc>
        <w:tc>
          <w:tcPr>
            <w:tcW w:w="1170" w:type="dxa"/>
            <w:shd w:val="clear" w:color="auto" w:fill="auto"/>
            <w:vAlign w:val="center"/>
          </w:tcPr>
          <w:p w14:paraId="60AB945C" w14:textId="0CF92BC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6770</w:t>
            </w:r>
          </w:p>
        </w:tc>
        <w:tc>
          <w:tcPr>
            <w:tcW w:w="8933" w:type="dxa"/>
            <w:shd w:val="clear" w:color="auto" w:fill="auto"/>
            <w:vAlign w:val="center"/>
          </w:tcPr>
          <w:p w14:paraId="3167780C" w14:textId="0219D526" w:rsidR="00AC0415" w:rsidRPr="00AC0415" w:rsidRDefault="00AC0415" w:rsidP="00AC0415">
            <w:pPr>
              <w:rPr>
                <w:rFonts w:ascii="GHEA Grapalat" w:hAnsi="GHEA Grapalat" w:cs="Sylfaen"/>
                <w:sz w:val="20"/>
                <w:szCs w:val="20"/>
                <w:lang w:val="hy-AM"/>
              </w:rPr>
            </w:pPr>
            <w:r w:rsidRPr="00AC0415">
              <w:rPr>
                <w:rFonts w:ascii="GHEA Grapalat" w:hAnsi="GHEA Grapalat" w:cs="Sylfaen"/>
                <w:color w:val="333333"/>
                <w:sz w:val="20"/>
                <w:szCs w:val="20"/>
                <w:shd w:val="clear" w:color="auto" w:fill="FFFFFF"/>
              </w:rPr>
              <w:t>Պրոկային</w:t>
            </w:r>
            <w:r w:rsidRPr="00AC0415">
              <w:rPr>
                <w:rFonts w:ascii="GHEA Grapalat" w:hAnsi="GHEA Grapalat" w:cs="Helvetica"/>
                <w:color w:val="333333"/>
                <w:sz w:val="20"/>
                <w:szCs w:val="20"/>
                <w:shd w:val="clear" w:color="auto" w:fill="FFFFFF"/>
              </w:rPr>
              <w:t xml:space="preserve"> (</w:t>
            </w:r>
            <w:r w:rsidRPr="00AC0415">
              <w:rPr>
                <w:rFonts w:ascii="GHEA Grapalat" w:hAnsi="GHEA Grapalat" w:cs="Sylfaen"/>
                <w:color w:val="333333"/>
                <w:sz w:val="20"/>
                <w:szCs w:val="20"/>
                <w:shd w:val="clear" w:color="auto" w:fill="FFFFFF"/>
              </w:rPr>
              <w:t>պրոկայինի</w:t>
            </w:r>
            <w:r w:rsidRPr="00AC0415">
              <w:rPr>
                <w:rFonts w:ascii="GHEA Grapalat" w:hAnsi="GHEA Grapalat" w:cs="Helvetica"/>
                <w:color w:val="333333"/>
                <w:sz w:val="20"/>
                <w:szCs w:val="20"/>
                <w:shd w:val="clear" w:color="auto" w:fill="FFFFFF"/>
              </w:rPr>
              <w:t xml:space="preserve"> </w:t>
            </w:r>
            <w:r w:rsidRPr="00AC0415">
              <w:rPr>
                <w:rFonts w:ascii="GHEA Grapalat" w:hAnsi="GHEA Grapalat" w:cs="Sylfaen"/>
                <w:color w:val="333333"/>
                <w:sz w:val="20"/>
                <w:szCs w:val="20"/>
                <w:shd w:val="clear" w:color="auto" w:fill="FFFFFF"/>
              </w:rPr>
              <w:t>հիդրոքլորիդ</w:t>
            </w:r>
            <w:r w:rsidRPr="00AC0415">
              <w:rPr>
                <w:rFonts w:ascii="GHEA Grapalat" w:hAnsi="GHEA Grapalat" w:cs="Helvetica"/>
                <w:color w:val="333333"/>
                <w:sz w:val="20"/>
                <w:szCs w:val="20"/>
                <w:shd w:val="clear" w:color="auto" w:fill="FFFFFF"/>
              </w:rPr>
              <w:t>) N01BA0</w:t>
            </w:r>
            <w:r w:rsidRPr="00AC0415">
              <w:rPr>
                <w:rFonts w:ascii="GHEA Grapalat" w:hAnsi="GHEA Grapalat"/>
                <w:color w:val="333333"/>
                <w:sz w:val="20"/>
                <w:szCs w:val="20"/>
                <w:shd w:val="clear" w:color="auto" w:fill="FFFFFF"/>
              </w:rPr>
              <w:t>2</w:t>
            </w:r>
          </w:p>
        </w:tc>
      </w:tr>
      <w:tr w:rsidR="00AC0415" w:rsidRPr="00AC0415" w14:paraId="719A21A0" w14:textId="77777777" w:rsidTr="0081083A">
        <w:trPr>
          <w:trHeight w:val="323"/>
        </w:trPr>
        <w:tc>
          <w:tcPr>
            <w:tcW w:w="625" w:type="dxa"/>
            <w:shd w:val="clear" w:color="auto" w:fill="auto"/>
            <w:vAlign w:val="center"/>
          </w:tcPr>
          <w:p w14:paraId="056A36EB" w14:textId="7A4DB19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63</w:t>
            </w:r>
          </w:p>
        </w:tc>
        <w:tc>
          <w:tcPr>
            <w:tcW w:w="1170" w:type="dxa"/>
            <w:shd w:val="clear" w:color="auto" w:fill="auto"/>
            <w:vAlign w:val="center"/>
          </w:tcPr>
          <w:p w14:paraId="56C98AA5" w14:textId="673CC7F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9600</w:t>
            </w:r>
          </w:p>
        </w:tc>
        <w:tc>
          <w:tcPr>
            <w:tcW w:w="8933" w:type="dxa"/>
            <w:shd w:val="clear" w:color="auto" w:fill="auto"/>
            <w:vAlign w:val="center"/>
          </w:tcPr>
          <w:p w14:paraId="0CD8BB67" w14:textId="4C792A6C"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 xml:space="preserve">ամինոֆիլին r03da05   </w:t>
            </w:r>
          </w:p>
        </w:tc>
      </w:tr>
      <w:tr w:rsidR="00AC0415" w:rsidRPr="00AC0415" w14:paraId="1A9418D0" w14:textId="77777777" w:rsidTr="00610BFF">
        <w:trPr>
          <w:trHeight w:val="323"/>
        </w:trPr>
        <w:tc>
          <w:tcPr>
            <w:tcW w:w="625" w:type="dxa"/>
            <w:shd w:val="clear" w:color="auto" w:fill="auto"/>
            <w:vAlign w:val="center"/>
          </w:tcPr>
          <w:p w14:paraId="42FFE475" w14:textId="11A4071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64</w:t>
            </w:r>
          </w:p>
        </w:tc>
        <w:tc>
          <w:tcPr>
            <w:tcW w:w="1170" w:type="dxa"/>
            <w:shd w:val="clear" w:color="auto" w:fill="auto"/>
            <w:vAlign w:val="center"/>
          </w:tcPr>
          <w:p w14:paraId="6DEC40D5" w14:textId="3E909AE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42200</w:t>
            </w:r>
          </w:p>
        </w:tc>
        <w:tc>
          <w:tcPr>
            <w:tcW w:w="8933" w:type="dxa"/>
            <w:shd w:val="clear" w:color="auto" w:fill="auto"/>
            <w:vAlign w:val="center"/>
          </w:tcPr>
          <w:p w14:paraId="1B800D8A" w14:textId="171EE036"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 xml:space="preserve">ամինոֆիլին r03da05   </w:t>
            </w:r>
          </w:p>
        </w:tc>
      </w:tr>
      <w:tr w:rsidR="00AC0415" w:rsidRPr="00AC0415" w14:paraId="2FA4A72C" w14:textId="77777777" w:rsidTr="0081083A">
        <w:trPr>
          <w:trHeight w:val="323"/>
        </w:trPr>
        <w:tc>
          <w:tcPr>
            <w:tcW w:w="625" w:type="dxa"/>
            <w:shd w:val="clear" w:color="auto" w:fill="auto"/>
            <w:vAlign w:val="center"/>
          </w:tcPr>
          <w:p w14:paraId="5BB6FE40" w14:textId="5CB1C22B"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65</w:t>
            </w:r>
          </w:p>
        </w:tc>
        <w:tc>
          <w:tcPr>
            <w:tcW w:w="1170" w:type="dxa"/>
            <w:shd w:val="clear" w:color="auto" w:fill="auto"/>
            <w:vAlign w:val="center"/>
          </w:tcPr>
          <w:p w14:paraId="1644BC69" w14:textId="22DB9D8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45000</w:t>
            </w:r>
          </w:p>
        </w:tc>
        <w:tc>
          <w:tcPr>
            <w:tcW w:w="8933" w:type="dxa"/>
            <w:shd w:val="clear" w:color="auto" w:fill="auto"/>
            <w:vAlign w:val="center"/>
          </w:tcPr>
          <w:p w14:paraId="65FCD5D8" w14:textId="1924B77D"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սուլֆոկոմֆորաթթու, նովոկայինի հիմք R07AB</w:t>
            </w:r>
          </w:p>
        </w:tc>
      </w:tr>
      <w:tr w:rsidR="00AC0415" w:rsidRPr="00AC0415" w14:paraId="3397DF96" w14:textId="77777777" w:rsidTr="00610BFF">
        <w:trPr>
          <w:trHeight w:val="323"/>
        </w:trPr>
        <w:tc>
          <w:tcPr>
            <w:tcW w:w="625" w:type="dxa"/>
            <w:shd w:val="clear" w:color="auto" w:fill="auto"/>
            <w:vAlign w:val="center"/>
          </w:tcPr>
          <w:p w14:paraId="15498444" w14:textId="2A72D546"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66</w:t>
            </w:r>
          </w:p>
        </w:tc>
        <w:tc>
          <w:tcPr>
            <w:tcW w:w="1170" w:type="dxa"/>
            <w:shd w:val="clear" w:color="auto" w:fill="auto"/>
            <w:vAlign w:val="center"/>
          </w:tcPr>
          <w:p w14:paraId="4063D508" w14:textId="6A3BBBE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172400</w:t>
            </w:r>
          </w:p>
        </w:tc>
        <w:tc>
          <w:tcPr>
            <w:tcW w:w="8933" w:type="dxa"/>
            <w:shd w:val="clear" w:color="auto" w:fill="auto"/>
            <w:vAlign w:val="center"/>
          </w:tcPr>
          <w:p w14:paraId="50F073D0" w14:textId="05DEACF9"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es-ES"/>
              </w:rPr>
              <w:t>քսիլոմետազոլին r01aa07, r01ab06, s01ga03</w:t>
            </w:r>
          </w:p>
        </w:tc>
      </w:tr>
      <w:tr w:rsidR="00AC0415" w:rsidRPr="00AC0415" w14:paraId="14EE276F" w14:textId="77777777" w:rsidTr="00610BFF">
        <w:trPr>
          <w:trHeight w:val="323"/>
        </w:trPr>
        <w:tc>
          <w:tcPr>
            <w:tcW w:w="625" w:type="dxa"/>
            <w:shd w:val="clear" w:color="auto" w:fill="auto"/>
            <w:vAlign w:val="center"/>
          </w:tcPr>
          <w:p w14:paraId="6CD968FF" w14:textId="126C9641"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67</w:t>
            </w:r>
          </w:p>
        </w:tc>
        <w:tc>
          <w:tcPr>
            <w:tcW w:w="1170" w:type="dxa"/>
            <w:shd w:val="clear" w:color="auto" w:fill="auto"/>
            <w:vAlign w:val="center"/>
          </w:tcPr>
          <w:p w14:paraId="6B9DE85C" w14:textId="75DA289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6320</w:t>
            </w:r>
          </w:p>
        </w:tc>
        <w:tc>
          <w:tcPr>
            <w:tcW w:w="8933" w:type="dxa"/>
            <w:shd w:val="clear" w:color="auto" w:fill="auto"/>
            <w:vAlign w:val="center"/>
          </w:tcPr>
          <w:p w14:paraId="23E7F6A7" w14:textId="3B8AFD6C"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 xml:space="preserve">տաուրին </w:t>
            </w:r>
            <w:r w:rsidRPr="00AC0415">
              <w:rPr>
                <w:rFonts w:ascii="GHEA Grapalat" w:hAnsi="GHEA Grapalat"/>
                <w:sz w:val="20"/>
                <w:szCs w:val="20"/>
              </w:rPr>
              <w:t>S01XA</w:t>
            </w:r>
          </w:p>
        </w:tc>
      </w:tr>
      <w:tr w:rsidR="00AC0415" w:rsidRPr="003440FC" w14:paraId="20F92701" w14:textId="77777777" w:rsidTr="00610BFF">
        <w:trPr>
          <w:trHeight w:val="323"/>
        </w:trPr>
        <w:tc>
          <w:tcPr>
            <w:tcW w:w="625" w:type="dxa"/>
            <w:shd w:val="clear" w:color="auto" w:fill="auto"/>
            <w:vAlign w:val="center"/>
          </w:tcPr>
          <w:p w14:paraId="433E3E4B" w14:textId="6ACCFB73"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68</w:t>
            </w:r>
          </w:p>
        </w:tc>
        <w:tc>
          <w:tcPr>
            <w:tcW w:w="1170" w:type="dxa"/>
            <w:shd w:val="clear" w:color="auto" w:fill="auto"/>
            <w:vAlign w:val="center"/>
          </w:tcPr>
          <w:p w14:paraId="45E89238" w14:textId="26C248D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648000</w:t>
            </w:r>
          </w:p>
        </w:tc>
        <w:tc>
          <w:tcPr>
            <w:tcW w:w="8933" w:type="dxa"/>
            <w:shd w:val="clear" w:color="auto" w:fill="auto"/>
            <w:vAlign w:val="center"/>
          </w:tcPr>
          <w:p w14:paraId="063E596C" w14:textId="630F7DC1"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es-ES"/>
              </w:rPr>
              <w:t>պարացետամոլ, ֆենիլէֆրին (ֆենիլէֆրինի հիդրոքլորիդ), ասկորբինաթթու   N02BE51, N02B</w:t>
            </w:r>
          </w:p>
        </w:tc>
      </w:tr>
      <w:tr w:rsidR="00AC0415" w:rsidRPr="003440FC" w14:paraId="6B484580" w14:textId="77777777" w:rsidTr="00610BFF">
        <w:trPr>
          <w:trHeight w:val="323"/>
        </w:trPr>
        <w:tc>
          <w:tcPr>
            <w:tcW w:w="625" w:type="dxa"/>
            <w:shd w:val="clear" w:color="auto" w:fill="auto"/>
            <w:vAlign w:val="center"/>
          </w:tcPr>
          <w:p w14:paraId="7A951AD0" w14:textId="54D761B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69</w:t>
            </w:r>
          </w:p>
        </w:tc>
        <w:tc>
          <w:tcPr>
            <w:tcW w:w="1170" w:type="dxa"/>
            <w:shd w:val="clear" w:color="auto" w:fill="auto"/>
            <w:vAlign w:val="center"/>
          </w:tcPr>
          <w:p w14:paraId="45328EC7" w14:textId="36D8DD0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360000</w:t>
            </w:r>
          </w:p>
        </w:tc>
        <w:tc>
          <w:tcPr>
            <w:tcW w:w="8933" w:type="dxa"/>
            <w:shd w:val="clear" w:color="auto" w:fill="auto"/>
            <w:vAlign w:val="center"/>
          </w:tcPr>
          <w:p w14:paraId="3F9C53D1" w14:textId="29978F94"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es-ES"/>
              </w:rPr>
              <w:t>պարացետամոլ, ֆենիլէֆրին (ֆենիլէֆրինի հիդրոքլորիդ), ասկորբինաթթու   N02BE51, N02B</w:t>
            </w:r>
          </w:p>
        </w:tc>
      </w:tr>
      <w:tr w:rsidR="00AC0415" w:rsidRPr="003440FC" w14:paraId="14D682F1" w14:textId="77777777" w:rsidTr="00610BFF">
        <w:trPr>
          <w:trHeight w:val="323"/>
        </w:trPr>
        <w:tc>
          <w:tcPr>
            <w:tcW w:w="625" w:type="dxa"/>
            <w:shd w:val="clear" w:color="auto" w:fill="auto"/>
            <w:vAlign w:val="center"/>
          </w:tcPr>
          <w:p w14:paraId="208E8EEF" w14:textId="65CB80F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70</w:t>
            </w:r>
          </w:p>
        </w:tc>
        <w:tc>
          <w:tcPr>
            <w:tcW w:w="1170" w:type="dxa"/>
            <w:shd w:val="clear" w:color="auto" w:fill="auto"/>
            <w:vAlign w:val="center"/>
          </w:tcPr>
          <w:p w14:paraId="180E33EE" w14:textId="1F4D29E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165600</w:t>
            </w:r>
          </w:p>
        </w:tc>
        <w:tc>
          <w:tcPr>
            <w:tcW w:w="8933" w:type="dxa"/>
            <w:shd w:val="clear" w:color="auto" w:fill="auto"/>
            <w:vAlign w:val="center"/>
          </w:tcPr>
          <w:p w14:paraId="73EAE16A" w14:textId="6297763C" w:rsidR="00AC0415" w:rsidRPr="00AC0415" w:rsidRDefault="00AC0415" w:rsidP="00AC0415">
            <w:pPr>
              <w:rPr>
                <w:rFonts w:ascii="GHEA Grapalat" w:hAnsi="GHEA Grapalat" w:cs="Sylfaen"/>
                <w:sz w:val="20"/>
                <w:szCs w:val="20"/>
                <w:lang w:val="hy-AM"/>
              </w:rPr>
            </w:pPr>
            <w:r w:rsidRPr="00AC0415">
              <w:rPr>
                <w:rFonts w:ascii="GHEA Grapalat" w:hAnsi="GHEA Grapalat" w:cs="Arial"/>
                <w:sz w:val="20"/>
                <w:szCs w:val="20"/>
                <w:lang w:val="es-ES"/>
              </w:rPr>
              <w:t xml:space="preserve">գլաուցին (գլաուցինի հիդրոբրոմիդ), էֆեդրին ( էֆեդրինի հիդրոքլորիդ)  R05DB20                                                      </w:t>
            </w:r>
          </w:p>
        </w:tc>
      </w:tr>
      <w:tr w:rsidR="00AC0415" w:rsidRPr="00AC0415" w14:paraId="72FD7108" w14:textId="77777777" w:rsidTr="00610BFF">
        <w:trPr>
          <w:trHeight w:val="323"/>
        </w:trPr>
        <w:tc>
          <w:tcPr>
            <w:tcW w:w="625" w:type="dxa"/>
            <w:shd w:val="clear" w:color="auto" w:fill="auto"/>
            <w:vAlign w:val="center"/>
          </w:tcPr>
          <w:p w14:paraId="5E85F703" w14:textId="4B1F706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71</w:t>
            </w:r>
          </w:p>
        </w:tc>
        <w:tc>
          <w:tcPr>
            <w:tcW w:w="1170" w:type="dxa"/>
            <w:shd w:val="clear" w:color="auto" w:fill="auto"/>
            <w:vAlign w:val="center"/>
          </w:tcPr>
          <w:p w14:paraId="54621DA8" w14:textId="05B305D9"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113760</w:t>
            </w:r>
          </w:p>
        </w:tc>
        <w:tc>
          <w:tcPr>
            <w:tcW w:w="8933" w:type="dxa"/>
            <w:shd w:val="clear" w:color="auto" w:fill="auto"/>
            <w:vAlign w:val="center"/>
          </w:tcPr>
          <w:p w14:paraId="5318A1A1" w14:textId="7926F06C"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 xml:space="preserve">տոբրամիցին, դեքսամեթազոն   S01CA01  </w:t>
            </w:r>
          </w:p>
        </w:tc>
      </w:tr>
      <w:tr w:rsidR="00AC0415" w:rsidRPr="00AC0415" w14:paraId="1555CC26" w14:textId="77777777" w:rsidTr="00610BFF">
        <w:trPr>
          <w:trHeight w:val="323"/>
        </w:trPr>
        <w:tc>
          <w:tcPr>
            <w:tcW w:w="625" w:type="dxa"/>
            <w:shd w:val="clear" w:color="auto" w:fill="auto"/>
            <w:vAlign w:val="center"/>
          </w:tcPr>
          <w:p w14:paraId="199BBE96" w14:textId="1026FB41"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72</w:t>
            </w:r>
          </w:p>
        </w:tc>
        <w:tc>
          <w:tcPr>
            <w:tcW w:w="1170" w:type="dxa"/>
            <w:shd w:val="clear" w:color="auto" w:fill="auto"/>
            <w:vAlign w:val="center"/>
          </w:tcPr>
          <w:p w14:paraId="06EB41FC" w14:textId="0FEDAF2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36500</w:t>
            </w:r>
          </w:p>
        </w:tc>
        <w:tc>
          <w:tcPr>
            <w:tcW w:w="8933" w:type="dxa"/>
            <w:shd w:val="clear" w:color="auto" w:fill="auto"/>
            <w:vAlign w:val="center"/>
          </w:tcPr>
          <w:p w14:paraId="0A4F0A96" w14:textId="35F31A33"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բրոմհեքսին (բրոմհեքսինի հիդրոքլորիդ)   R05CB02</w:t>
            </w:r>
          </w:p>
        </w:tc>
      </w:tr>
      <w:tr w:rsidR="00AC0415" w:rsidRPr="003440FC" w14:paraId="2D755540" w14:textId="77777777" w:rsidTr="00610BFF">
        <w:trPr>
          <w:trHeight w:val="323"/>
        </w:trPr>
        <w:tc>
          <w:tcPr>
            <w:tcW w:w="625" w:type="dxa"/>
            <w:shd w:val="clear" w:color="auto" w:fill="auto"/>
            <w:vAlign w:val="center"/>
          </w:tcPr>
          <w:p w14:paraId="463F9362" w14:textId="4281A11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73</w:t>
            </w:r>
          </w:p>
        </w:tc>
        <w:tc>
          <w:tcPr>
            <w:tcW w:w="1170" w:type="dxa"/>
            <w:shd w:val="clear" w:color="auto" w:fill="auto"/>
            <w:vAlign w:val="center"/>
          </w:tcPr>
          <w:p w14:paraId="1005E667" w14:textId="6F27BF4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55350</w:t>
            </w:r>
          </w:p>
        </w:tc>
        <w:tc>
          <w:tcPr>
            <w:tcW w:w="8933" w:type="dxa"/>
            <w:shd w:val="clear" w:color="auto" w:fill="auto"/>
            <w:vAlign w:val="center"/>
          </w:tcPr>
          <w:p w14:paraId="4D64C20D" w14:textId="37FEBB92"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նիտրոֆուրալ</w:t>
            </w:r>
            <w:r w:rsidRPr="00AC0415">
              <w:rPr>
                <w:rFonts w:ascii="GHEA Grapalat" w:hAnsi="GHEA Grapalat"/>
                <w:sz w:val="20"/>
                <w:szCs w:val="20"/>
                <w:lang w:val="pt-BR"/>
              </w:rPr>
              <w:t xml:space="preserve">, </w:t>
            </w:r>
            <w:r w:rsidRPr="00AC0415">
              <w:rPr>
                <w:rFonts w:ascii="GHEA Grapalat" w:hAnsi="GHEA Grapalat"/>
                <w:sz w:val="20"/>
                <w:szCs w:val="20"/>
                <w:lang w:val="hy-AM"/>
              </w:rPr>
              <w:t>տետրակային</w:t>
            </w:r>
            <w:r w:rsidRPr="00AC0415">
              <w:rPr>
                <w:rFonts w:ascii="GHEA Grapalat" w:hAnsi="GHEA Grapalat"/>
                <w:sz w:val="20"/>
                <w:szCs w:val="20"/>
                <w:lang w:val="pt-BR"/>
              </w:rPr>
              <w:t xml:space="preserve"> (</w:t>
            </w:r>
            <w:r w:rsidRPr="00AC0415">
              <w:rPr>
                <w:rFonts w:ascii="GHEA Grapalat" w:hAnsi="GHEA Grapalat"/>
                <w:sz w:val="20"/>
                <w:szCs w:val="20"/>
                <w:lang w:val="hy-AM"/>
              </w:rPr>
              <w:t>տետրակայինիհիդրոքլորիդ</w:t>
            </w:r>
            <w:r w:rsidRPr="00AC0415">
              <w:rPr>
                <w:rFonts w:ascii="GHEA Grapalat" w:hAnsi="GHEA Grapalat"/>
                <w:sz w:val="20"/>
                <w:szCs w:val="20"/>
                <w:lang w:val="pt-BR"/>
              </w:rPr>
              <w:t xml:space="preserve">), </w:t>
            </w:r>
            <w:r w:rsidRPr="00AC0415">
              <w:rPr>
                <w:rFonts w:ascii="GHEA Grapalat" w:hAnsi="GHEA Grapalat"/>
                <w:sz w:val="20"/>
                <w:szCs w:val="20"/>
                <w:lang w:val="hy-AM"/>
              </w:rPr>
              <w:t>ֆենազոն</w:t>
            </w:r>
            <w:r w:rsidRPr="00AC0415">
              <w:rPr>
                <w:rFonts w:ascii="GHEA Grapalat" w:hAnsi="GHEA Grapalat"/>
                <w:sz w:val="20"/>
                <w:szCs w:val="20"/>
                <w:lang w:val="pt-BR"/>
              </w:rPr>
              <w:t xml:space="preserve">  S02DA30</w:t>
            </w:r>
          </w:p>
        </w:tc>
      </w:tr>
      <w:tr w:rsidR="00AC0415" w:rsidRPr="00AC0415" w14:paraId="4D6A5915" w14:textId="77777777" w:rsidTr="0081083A">
        <w:trPr>
          <w:trHeight w:val="323"/>
        </w:trPr>
        <w:tc>
          <w:tcPr>
            <w:tcW w:w="625" w:type="dxa"/>
            <w:shd w:val="clear" w:color="auto" w:fill="auto"/>
            <w:vAlign w:val="center"/>
          </w:tcPr>
          <w:p w14:paraId="024C3425" w14:textId="020CC25A" w:rsidR="00AC0415" w:rsidRPr="00AC0415" w:rsidRDefault="00AC0415" w:rsidP="00AC0415">
            <w:pPr>
              <w:jc w:val="both"/>
              <w:rPr>
                <w:rFonts w:ascii="GHEA Grapalat" w:hAnsi="GHEA Grapalat" w:cs="Arial LatArm"/>
                <w:lang w:val="pt-BR"/>
              </w:rPr>
            </w:pPr>
            <w:r w:rsidRPr="00AC0415">
              <w:rPr>
                <w:rFonts w:ascii="GHEA Grapalat" w:hAnsi="GHEA Grapalat" w:cs="Arial LatArm"/>
              </w:rPr>
              <w:t>74</w:t>
            </w:r>
          </w:p>
        </w:tc>
        <w:tc>
          <w:tcPr>
            <w:tcW w:w="1170" w:type="dxa"/>
            <w:shd w:val="clear" w:color="auto" w:fill="auto"/>
            <w:vAlign w:val="center"/>
          </w:tcPr>
          <w:p w14:paraId="4079114F" w14:textId="3638EE8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181300</w:t>
            </w:r>
          </w:p>
        </w:tc>
        <w:tc>
          <w:tcPr>
            <w:tcW w:w="8933" w:type="dxa"/>
            <w:shd w:val="clear" w:color="auto" w:fill="auto"/>
            <w:vAlign w:val="center"/>
          </w:tcPr>
          <w:p w14:paraId="7F99E16F" w14:textId="2B10478F"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լորատադին r06ax13</w:t>
            </w:r>
          </w:p>
        </w:tc>
      </w:tr>
      <w:tr w:rsidR="00AC0415" w:rsidRPr="003440FC" w14:paraId="7D1B67C3" w14:textId="77777777" w:rsidTr="0081083A">
        <w:trPr>
          <w:trHeight w:val="323"/>
        </w:trPr>
        <w:tc>
          <w:tcPr>
            <w:tcW w:w="625" w:type="dxa"/>
            <w:shd w:val="clear" w:color="auto" w:fill="auto"/>
            <w:vAlign w:val="center"/>
          </w:tcPr>
          <w:p w14:paraId="373D3682" w14:textId="3E889A83"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75</w:t>
            </w:r>
          </w:p>
        </w:tc>
        <w:tc>
          <w:tcPr>
            <w:tcW w:w="1170" w:type="dxa"/>
            <w:shd w:val="clear" w:color="auto" w:fill="auto"/>
            <w:vAlign w:val="center"/>
          </w:tcPr>
          <w:p w14:paraId="4260EDE5" w14:textId="09BF46DB"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182550</w:t>
            </w:r>
          </w:p>
        </w:tc>
        <w:tc>
          <w:tcPr>
            <w:tcW w:w="8933" w:type="dxa"/>
            <w:shd w:val="clear" w:color="auto" w:fill="auto"/>
            <w:vAlign w:val="center"/>
          </w:tcPr>
          <w:p w14:paraId="1B934DC6" w14:textId="7EEE2F5D" w:rsidR="00AC0415" w:rsidRPr="00AC0415" w:rsidRDefault="00AC0415" w:rsidP="00AC0415">
            <w:pPr>
              <w:jc w:val="both"/>
              <w:rPr>
                <w:rFonts w:ascii="GHEA Grapalat" w:hAnsi="GHEA Grapalat" w:cs="Sylfaen"/>
                <w:sz w:val="20"/>
                <w:szCs w:val="20"/>
                <w:lang w:val="hy-AM"/>
              </w:rPr>
            </w:pPr>
            <w:r w:rsidRPr="00AC0415">
              <w:rPr>
                <w:rFonts w:ascii="GHEA Grapalat" w:hAnsi="GHEA Grapalat"/>
                <w:sz w:val="20"/>
                <w:szCs w:val="20"/>
                <w:lang w:val="hy-AM"/>
              </w:rPr>
              <w:t>մետրոնիդազոլ</w:t>
            </w:r>
            <w:r w:rsidRPr="00AC0415">
              <w:rPr>
                <w:rFonts w:ascii="GHEA Grapalat" w:hAnsi="GHEA Grapalat"/>
                <w:sz w:val="20"/>
                <w:szCs w:val="20"/>
                <w:lang w:val="pt-BR"/>
              </w:rPr>
              <w:t xml:space="preserve"> a01ab17, d06bx01, g01af01, j01xd01, </w:t>
            </w:r>
            <w:r w:rsidRPr="00AC0415">
              <w:rPr>
                <w:rFonts w:ascii="GHEA Grapalat" w:hAnsi="GHEA Grapalat"/>
                <w:sz w:val="20"/>
                <w:szCs w:val="20"/>
                <w:lang w:val="hy-AM"/>
              </w:rPr>
              <w:t>p01ab01</w:t>
            </w:r>
          </w:p>
        </w:tc>
      </w:tr>
      <w:tr w:rsidR="00AC0415" w:rsidRPr="003440FC" w14:paraId="337D1305" w14:textId="77777777" w:rsidTr="00610BFF">
        <w:trPr>
          <w:trHeight w:val="323"/>
        </w:trPr>
        <w:tc>
          <w:tcPr>
            <w:tcW w:w="625" w:type="dxa"/>
            <w:shd w:val="clear" w:color="auto" w:fill="auto"/>
            <w:vAlign w:val="center"/>
          </w:tcPr>
          <w:p w14:paraId="456BF31C" w14:textId="199C66B1"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76</w:t>
            </w:r>
          </w:p>
        </w:tc>
        <w:tc>
          <w:tcPr>
            <w:tcW w:w="1170" w:type="dxa"/>
            <w:shd w:val="clear" w:color="auto" w:fill="auto"/>
            <w:vAlign w:val="center"/>
          </w:tcPr>
          <w:p w14:paraId="595A4573" w14:textId="570E70F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11150</w:t>
            </w:r>
          </w:p>
        </w:tc>
        <w:tc>
          <w:tcPr>
            <w:tcW w:w="8933" w:type="dxa"/>
            <w:shd w:val="clear" w:color="auto" w:fill="auto"/>
            <w:vAlign w:val="center"/>
          </w:tcPr>
          <w:p w14:paraId="7727232B" w14:textId="05DDD914" w:rsidR="00AC0415" w:rsidRPr="00AC0415" w:rsidRDefault="00AC0415" w:rsidP="00AC0415">
            <w:pPr>
              <w:jc w:val="both"/>
              <w:rPr>
                <w:rFonts w:ascii="GHEA Grapalat" w:hAnsi="GHEA Grapalat" w:cs="Sylfaen"/>
                <w:sz w:val="20"/>
                <w:szCs w:val="20"/>
                <w:lang w:val="hy-AM"/>
              </w:rPr>
            </w:pPr>
            <w:r w:rsidRPr="00AC0415">
              <w:rPr>
                <w:rFonts w:ascii="GHEA Grapalat" w:hAnsi="GHEA Grapalat"/>
                <w:sz w:val="20"/>
                <w:szCs w:val="20"/>
                <w:lang w:val="hy-AM"/>
              </w:rPr>
              <w:t>մետրոնիդազոլ</w:t>
            </w:r>
            <w:r w:rsidRPr="00AC0415">
              <w:rPr>
                <w:rFonts w:ascii="GHEA Grapalat" w:hAnsi="GHEA Grapalat"/>
                <w:sz w:val="20"/>
                <w:szCs w:val="20"/>
                <w:lang w:val="pt-BR"/>
              </w:rPr>
              <w:t xml:space="preserve"> a01ab17, d06bx01, g01af01, j01xd01,</w:t>
            </w:r>
            <w:r w:rsidRPr="00AC0415">
              <w:rPr>
                <w:rFonts w:ascii="GHEA Grapalat" w:hAnsi="GHEA Grapalat"/>
                <w:sz w:val="20"/>
                <w:szCs w:val="20"/>
                <w:lang w:val="hy-AM"/>
              </w:rPr>
              <w:t>p01ab01</w:t>
            </w:r>
          </w:p>
        </w:tc>
      </w:tr>
      <w:tr w:rsidR="00AC0415" w:rsidRPr="00AC0415" w14:paraId="1CC8B7BC" w14:textId="77777777" w:rsidTr="00610BFF">
        <w:trPr>
          <w:trHeight w:val="323"/>
        </w:trPr>
        <w:tc>
          <w:tcPr>
            <w:tcW w:w="625" w:type="dxa"/>
            <w:shd w:val="clear" w:color="auto" w:fill="auto"/>
            <w:vAlign w:val="center"/>
          </w:tcPr>
          <w:p w14:paraId="3CB9FDA1" w14:textId="201C4947" w:rsidR="00AC0415" w:rsidRPr="00AC0415" w:rsidRDefault="00AC0415" w:rsidP="00AC0415">
            <w:pPr>
              <w:jc w:val="both"/>
              <w:rPr>
                <w:rFonts w:ascii="GHEA Grapalat" w:hAnsi="GHEA Grapalat" w:cs="Arial LatArm"/>
                <w:lang w:val="pt-BR"/>
              </w:rPr>
            </w:pPr>
            <w:r w:rsidRPr="00AC0415">
              <w:rPr>
                <w:rFonts w:ascii="GHEA Grapalat" w:hAnsi="GHEA Grapalat" w:cs="Arial LatArm"/>
              </w:rPr>
              <w:t>77</w:t>
            </w:r>
          </w:p>
        </w:tc>
        <w:tc>
          <w:tcPr>
            <w:tcW w:w="1170" w:type="dxa"/>
            <w:shd w:val="clear" w:color="auto" w:fill="auto"/>
            <w:vAlign w:val="center"/>
          </w:tcPr>
          <w:p w14:paraId="4643DF48" w14:textId="73C0E67B"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6240</w:t>
            </w:r>
          </w:p>
        </w:tc>
        <w:tc>
          <w:tcPr>
            <w:tcW w:w="8933" w:type="dxa"/>
            <w:shd w:val="clear" w:color="auto" w:fill="auto"/>
            <w:vAlign w:val="center"/>
          </w:tcPr>
          <w:p w14:paraId="34D9A62C" w14:textId="0DF134BD"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ru-RU"/>
              </w:rPr>
              <w:t xml:space="preserve">բենզիլ բենզոատ p03ax01  </w:t>
            </w:r>
          </w:p>
        </w:tc>
      </w:tr>
      <w:tr w:rsidR="00AC0415" w:rsidRPr="003440FC" w14:paraId="1C5C22D4" w14:textId="77777777" w:rsidTr="00610BFF">
        <w:trPr>
          <w:trHeight w:val="323"/>
        </w:trPr>
        <w:tc>
          <w:tcPr>
            <w:tcW w:w="625" w:type="dxa"/>
            <w:shd w:val="clear" w:color="auto" w:fill="auto"/>
            <w:vAlign w:val="center"/>
          </w:tcPr>
          <w:p w14:paraId="00D1C548" w14:textId="7833EC6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78</w:t>
            </w:r>
          </w:p>
        </w:tc>
        <w:tc>
          <w:tcPr>
            <w:tcW w:w="1170" w:type="dxa"/>
            <w:shd w:val="clear" w:color="auto" w:fill="auto"/>
            <w:vAlign w:val="center"/>
          </w:tcPr>
          <w:p w14:paraId="0A89FD54" w14:textId="01BB35A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167400</w:t>
            </w:r>
          </w:p>
        </w:tc>
        <w:tc>
          <w:tcPr>
            <w:tcW w:w="8933" w:type="dxa"/>
            <w:shd w:val="clear" w:color="auto" w:fill="auto"/>
            <w:vAlign w:val="center"/>
          </w:tcPr>
          <w:p w14:paraId="6AC82C66" w14:textId="63CAF98E"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նատրիումի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w:t>
            </w:r>
            <w:r w:rsidRPr="00AC0415">
              <w:rPr>
                <w:rFonts w:ascii="GHEA Grapalat" w:hAnsi="GHEA Grapalat"/>
                <w:sz w:val="20"/>
                <w:szCs w:val="20"/>
                <w:lang w:val="hy-AM"/>
              </w:rPr>
              <w:t>կալիումի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w:t>
            </w:r>
            <w:r w:rsidRPr="00AC0415">
              <w:rPr>
                <w:rFonts w:ascii="GHEA Grapalat" w:hAnsi="GHEA Grapalat"/>
                <w:sz w:val="20"/>
                <w:szCs w:val="20"/>
                <w:lang w:val="hy-AM"/>
              </w:rPr>
              <w:t>կալցիումի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w:t>
            </w:r>
            <w:r w:rsidRPr="00AC0415">
              <w:rPr>
                <w:rFonts w:ascii="GHEA Grapalat" w:hAnsi="GHEA Grapalat"/>
                <w:sz w:val="20"/>
                <w:szCs w:val="20"/>
                <w:lang w:val="hy-AM"/>
              </w:rPr>
              <w:t>ռինգերի</w:t>
            </w:r>
            <w:r w:rsidRPr="00AC0415">
              <w:rPr>
                <w:rFonts w:ascii="GHEA Grapalat" w:hAnsi="GHEA Grapalat"/>
                <w:sz w:val="20"/>
                <w:szCs w:val="20"/>
                <w:lang w:val="pt-BR"/>
              </w:rPr>
              <w:t xml:space="preserve"> </w:t>
            </w:r>
            <w:r w:rsidRPr="00AC0415">
              <w:rPr>
                <w:rFonts w:ascii="GHEA Grapalat" w:hAnsi="GHEA Grapalat"/>
                <w:sz w:val="20"/>
                <w:szCs w:val="20"/>
                <w:lang w:val="hy-AM"/>
              </w:rPr>
              <w:t>լուծույթ</w:t>
            </w:r>
            <w:r w:rsidRPr="00AC0415">
              <w:rPr>
                <w:rFonts w:ascii="GHEA Grapalat" w:hAnsi="GHEA Grapalat"/>
                <w:sz w:val="20"/>
                <w:szCs w:val="20"/>
                <w:lang w:val="pt-BR"/>
              </w:rPr>
              <w:t xml:space="preserve">)   </w:t>
            </w:r>
          </w:p>
        </w:tc>
      </w:tr>
      <w:tr w:rsidR="00AC0415" w:rsidRPr="003440FC" w14:paraId="232D3A09" w14:textId="77777777" w:rsidTr="00610BFF">
        <w:trPr>
          <w:trHeight w:val="323"/>
        </w:trPr>
        <w:tc>
          <w:tcPr>
            <w:tcW w:w="625" w:type="dxa"/>
            <w:shd w:val="clear" w:color="auto" w:fill="auto"/>
            <w:vAlign w:val="center"/>
          </w:tcPr>
          <w:p w14:paraId="2CD86A92" w14:textId="7B0018E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79</w:t>
            </w:r>
          </w:p>
        </w:tc>
        <w:tc>
          <w:tcPr>
            <w:tcW w:w="1170" w:type="dxa"/>
            <w:shd w:val="clear" w:color="auto" w:fill="auto"/>
            <w:vAlign w:val="center"/>
          </w:tcPr>
          <w:p w14:paraId="057D3A7C" w14:textId="11BEF75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400800</w:t>
            </w:r>
          </w:p>
        </w:tc>
        <w:tc>
          <w:tcPr>
            <w:tcW w:w="8933" w:type="dxa"/>
            <w:shd w:val="clear" w:color="auto" w:fill="auto"/>
            <w:vAlign w:val="center"/>
          </w:tcPr>
          <w:p w14:paraId="3039598D" w14:textId="04B80CF6"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նատրիումի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a12ca01, b05cb01, b05xa03  </w:t>
            </w:r>
          </w:p>
        </w:tc>
      </w:tr>
      <w:tr w:rsidR="00AC0415" w:rsidRPr="003440FC" w14:paraId="72A01112" w14:textId="77777777" w:rsidTr="00610BFF">
        <w:trPr>
          <w:trHeight w:val="323"/>
        </w:trPr>
        <w:tc>
          <w:tcPr>
            <w:tcW w:w="625" w:type="dxa"/>
            <w:shd w:val="clear" w:color="auto" w:fill="auto"/>
            <w:vAlign w:val="center"/>
          </w:tcPr>
          <w:p w14:paraId="0DB8A694" w14:textId="4DC95E9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80</w:t>
            </w:r>
          </w:p>
        </w:tc>
        <w:tc>
          <w:tcPr>
            <w:tcW w:w="1170" w:type="dxa"/>
            <w:shd w:val="clear" w:color="auto" w:fill="auto"/>
            <w:vAlign w:val="center"/>
          </w:tcPr>
          <w:p w14:paraId="7FDB213A" w14:textId="6102D05C"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468450</w:t>
            </w:r>
          </w:p>
        </w:tc>
        <w:tc>
          <w:tcPr>
            <w:tcW w:w="8933" w:type="dxa"/>
            <w:shd w:val="clear" w:color="auto" w:fill="auto"/>
            <w:vAlign w:val="center"/>
          </w:tcPr>
          <w:p w14:paraId="1496A762" w14:textId="5FC0F997"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նատրիումի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a12ca01, b05cb01, b05xa03  </w:t>
            </w:r>
          </w:p>
        </w:tc>
      </w:tr>
      <w:tr w:rsidR="00AC0415" w:rsidRPr="003440FC" w14:paraId="3EA1AE8F" w14:textId="77777777" w:rsidTr="00610BFF">
        <w:trPr>
          <w:trHeight w:val="323"/>
        </w:trPr>
        <w:tc>
          <w:tcPr>
            <w:tcW w:w="625" w:type="dxa"/>
            <w:shd w:val="clear" w:color="auto" w:fill="auto"/>
            <w:vAlign w:val="center"/>
          </w:tcPr>
          <w:p w14:paraId="30CC3164" w14:textId="413FAC7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81</w:t>
            </w:r>
          </w:p>
        </w:tc>
        <w:tc>
          <w:tcPr>
            <w:tcW w:w="1170" w:type="dxa"/>
            <w:shd w:val="clear" w:color="auto" w:fill="auto"/>
            <w:vAlign w:val="center"/>
          </w:tcPr>
          <w:p w14:paraId="248F83B3" w14:textId="585C304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108600</w:t>
            </w:r>
          </w:p>
        </w:tc>
        <w:tc>
          <w:tcPr>
            <w:tcW w:w="8933" w:type="dxa"/>
            <w:shd w:val="clear" w:color="auto" w:fill="auto"/>
            <w:vAlign w:val="center"/>
          </w:tcPr>
          <w:p w14:paraId="30BC309C" w14:textId="296B06BC"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նատրիումի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a12ca01, b05cb01, b05xa03  </w:t>
            </w:r>
          </w:p>
        </w:tc>
      </w:tr>
      <w:tr w:rsidR="00AC0415" w:rsidRPr="003440FC" w14:paraId="54C85F1D" w14:textId="77777777" w:rsidTr="00610BFF">
        <w:trPr>
          <w:trHeight w:val="323"/>
        </w:trPr>
        <w:tc>
          <w:tcPr>
            <w:tcW w:w="625" w:type="dxa"/>
            <w:shd w:val="clear" w:color="auto" w:fill="auto"/>
            <w:vAlign w:val="center"/>
          </w:tcPr>
          <w:p w14:paraId="70A79541" w14:textId="42C9102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82</w:t>
            </w:r>
          </w:p>
        </w:tc>
        <w:tc>
          <w:tcPr>
            <w:tcW w:w="1170" w:type="dxa"/>
            <w:shd w:val="clear" w:color="auto" w:fill="auto"/>
            <w:vAlign w:val="center"/>
          </w:tcPr>
          <w:p w14:paraId="6815C962" w14:textId="14AD015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68400</w:t>
            </w:r>
          </w:p>
        </w:tc>
        <w:tc>
          <w:tcPr>
            <w:tcW w:w="8933" w:type="dxa"/>
            <w:shd w:val="clear" w:color="auto" w:fill="auto"/>
            <w:vAlign w:val="center"/>
          </w:tcPr>
          <w:p w14:paraId="26DBAEA9" w14:textId="0D9BAAB5"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նատրիումի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a12ca01, b05cb01, b05xa03  </w:t>
            </w:r>
          </w:p>
        </w:tc>
      </w:tr>
      <w:tr w:rsidR="00AC0415" w:rsidRPr="003440FC" w14:paraId="4D3D98DB" w14:textId="77777777" w:rsidTr="00610BFF">
        <w:trPr>
          <w:trHeight w:val="323"/>
        </w:trPr>
        <w:tc>
          <w:tcPr>
            <w:tcW w:w="625" w:type="dxa"/>
            <w:shd w:val="clear" w:color="auto" w:fill="auto"/>
            <w:vAlign w:val="center"/>
          </w:tcPr>
          <w:p w14:paraId="756CABBE" w14:textId="367C77D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83</w:t>
            </w:r>
          </w:p>
        </w:tc>
        <w:tc>
          <w:tcPr>
            <w:tcW w:w="1170" w:type="dxa"/>
            <w:shd w:val="clear" w:color="auto" w:fill="auto"/>
            <w:vAlign w:val="center"/>
          </w:tcPr>
          <w:p w14:paraId="6505809F" w14:textId="53A6837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11270</w:t>
            </w:r>
          </w:p>
        </w:tc>
        <w:tc>
          <w:tcPr>
            <w:tcW w:w="8933" w:type="dxa"/>
            <w:shd w:val="clear" w:color="auto" w:fill="auto"/>
            <w:vAlign w:val="center"/>
          </w:tcPr>
          <w:p w14:paraId="1F24437B" w14:textId="5435031F"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նատրիումի</w:t>
            </w:r>
            <w:r w:rsidRPr="00AC0415">
              <w:rPr>
                <w:rFonts w:ascii="GHEA Grapalat" w:hAnsi="GHEA Grapalat"/>
                <w:sz w:val="20"/>
                <w:szCs w:val="20"/>
                <w:lang w:val="pt-BR"/>
              </w:rPr>
              <w:t xml:space="preserve"> </w:t>
            </w:r>
            <w:r w:rsidRPr="00AC0415">
              <w:rPr>
                <w:rFonts w:ascii="GHEA Grapalat" w:hAnsi="GHEA Grapalat"/>
                <w:sz w:val="20"/>
                <w:szCs w:val="20"/>
                <w:lang w:val="hy-AM"/>
              </w:rPr>
              <w:t>քլորիդ</w:t>
            </w:r>
            <w:r w:rsidRPr="00AC0415">
              <w:rPr>
                <w:rFonts w:ascii="GHEA Grapalat" w:hAnsi="GHEA Grapalat"/>
                <w:sz w:val="20"/>
                <w:szCs w:val="20"/>
                <w:lang w:val="pt-BR"/>
              </w:rPr>
              <w:t xml:space="preserve"> a12ca01, b05cb01, b05xa03  </w:t>
            </w:r>
          </w:p>
        </w:tc>
      </w:tr>
      <w:tr w:rsidR="00AC0415" w:rsidRPr="00AC0415" w14:paraId="6E6A16CA" w14:textId="77777777" w:rsidTr="00610BFF">
        <w:trPr>
          <w:trHeight w:val="323"/>
        </w:trPr>
        <w:tc>
          <w:tcPr>
            <w:tcW w:w="625" w:type="dxa"/>
            <w:shd w:val="clear" w:color="auto" w:fill="auto"/>
            <w:vAlign w:val="center"/>
          </w:tcPr>
          <w:p w14:paraId="178AA14E" w14:textId="600F23C3"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84</w:t>
            </w:r>
          </w:p>
        </w:tc>
        <w:tc>
          <w:tcPr>
            <w:tcW w:w="1170" w:type="dxa"/>
            <w:shd w:val="clear" w:color="auto" w:fill="auto"/>
            <w:vAlign w:val="center"/>
          </w:tcPr>
          <w:p w14:paraId="3C5AFA70" w14:textId="5E2700C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22060</w:t>
            </w:r>
          </w:p>
        </w:tc>
        <w:tc>
          <w:tcPr>
            <w:tcW w:w="8933" w:type="dxa"/>
            <w:shd w:val="clear" w:color="auto" w:fill="auto"/>
            <w:vAlign w:val="center"/>
          </w:tcPr>
          <w:p w14:paraId="09467102" w14:textId="083028B5"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ացետիլցիստեին r05cb01, v03ab23, s01xa08</w:t>
            </w:r>
          </w:p>
        </w:tc>
      </w:tr>
      <w:tr w:rsidR="00AC0415" w:rsidRPr="00AC0415" w14:paraId="3F1A589F" w14:textId="77777777" w:rsidTr="00610BFF">
        <w:trPr>
          <w:trHeight w:val="323"/>
        </w:trPr>
        <w:tc>
          <w:tcPr>
            <w:tcW w:w="625" w:type="dxa"/>
            <w:shd w:val="clear" w:color="auto" w:fill="auto"/>
            <w:vAlign w:val="center"/>
          </w:tcPr>
          <w:p w14:paraId="2C4DA878" w14:textId="3FDBDEC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lastRenderedPageBreak/>
              <w:t>85</w:t>
            </w:r>
          </w:p>
        </w:tc>
        <w:tc>
          <w:tcPr>
            <w:tcW w:w="1170" w:type="dxa"/>
            <w:shd w:val="clear" w:color="auto" w:fill="auto"/>
            <w:vAlign w:val="center"/>
          </w:tcPr>
          <w:p w14:paraId="3A44C2FC" w14:textId="6146F55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284100</w:t>
            </w:r>
          </w:p>
        </w:tc>
        <w:tc>
          <w:tcPr>
            <w:tcW w:w="8933" w:type="dxa"/>
            <w:shd w:val="clear" w:color="auto" w:fill="auto"/>
            <w:vAlign w:val="center"/>
          </w:tcPr>
          <w:p w14:paraId="7AF90AA5" w14:textId="33598D93"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այլ դեղորայք</w:t>
            </w:r>
          </w:p>
        </w:tc>
      </w:tr>
      <w:tr w:rsidR="00AC0415" w:rsidRPr="00AC0415" w14:paraId="4E1B6D11" w14:textId="77777777" w:rsidTr="0081083A">
        <w:trPr>
          <w:trHeight w:val="323"/>
        </w:trPr>
        <w:tc>
          <w:tcPr>
            <w:tcW w:w="625" w:type="dxa"/>
            <w:shd w:val="clear" w:color="auto" w:fill="auto"/>
            <w:vAlign w:val="center"/>
          </w:tcPr>
          <w:p w14:paraId="51B72D52" w14:textId="70FF856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86</w:t>
            </w:r>
          </w:p>
        </w:tc>
        <w:tc>
          <w:tcPr>
            <w:tcW w:w="1170" w:type="dxa"/>
            <w:shd w:val="clear" w:color="auto" w:fill="auto"/>
            <w:vAlign w:val="center"/>
          </w:tcPr>
          <w:p w14:paraId="7B5282FE" w14:textId="4431540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1251600</w:t>
            </w:r>
          </w:p>
        </w:tc>
        <w:tc>
          <w:tcPr>
            <w:tcW w:w="8933" w:type="dxa"/>
            <w:shd w:val="clear" w:color="auto" w:fill="auto"/>
            <w:vAlign w:val="center"/>
          </w:tcPr>
          <w:p w14:paraId="2778532B" w14:textId="44881A1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ru-RU"/>
              </w:rPr>
              <w:t>այլ դեղորայք</w:t>
            </w:r>
          </w:p>
        </w:tc>
      </w:tr>
      <w:tr w:rsidR="00AC0415" w:rsidRPr="00AC0415" w14:paraId="604FABAD" w14:textId="77777777" w:rsidTr="0081083A">
        <w:trPr>
          <w:trHeight w:val="323"/>
        </w:trPr>
        <w:tc>
          <w:tcPr>
            <w:tcW w:w="625" w:type="dxa"/>
            <w:shd w:val="clear" w:color="auto" w:fill="auto"/>
            <w:vAlign w:val="center"/>
          </w:tcPr>
          <w:p w14:paraId="2EA020A8" w14:textId="15AE01A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87</w:t>
            </w:r>
          </w:p>
        </w:tc>
        <w:tc>
          <w:tcPr>
            <w:tcW w:w="1170" w:type="dxa"/>
            <w:shd w:val="clear" w:color="auto" w:fill="auto"/>
            <w:vAlign w:val="center"/>
          </w:tcPr>
          <w:p w14:paraId="50119F87" w14:textId="31028B6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629040</w:t>
            </w:r>
          </w:p>
        </w:tc>
        <w:tc>
          <w:tcPr>
            <w:tcW w:w="8933" w:type="dxa"/>
            <w:shd w:val="clear" w:color="auto" w:fill="auto"/>
            <w:vAlign w:val="center"/>
          </w:tcPr>
          <w:p w14:paraId="4F21D75B" w14:textId="10585C29"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ru-RU"/>
              </w:rPr>
              <w:t>այլ</w:t>
            </w:r>
            <w:r w:rsidRPr="00AC0415">
              <w:rPr>
                <w:rFonts w:ascii="GHEA Grapalat" w:hAnsi="GHEA Grapalat"/>
                <w:sz w:val="20"/>
                <w:szCs w:val="20"/>
                <w:lang w:val="pt-BR"/>
              </w:rPr>
              <w:t xml:space="preserve"> </w:t>
            </w:r>
            <w:r w:rsidRPr="00AC0415">
              <w:rPr>
                <w:rFonts w:ascii="GHEA Grapalat" w:hAnsi="GHEA Grapalat"/>
                <w:sz w:val="20"/>
                <w:szCs w:val="20"/>
                <w:lang w:val="ru-RU"/>
              </w:rPr>
              <w:t>դեղորայք</w:t>
            </w:r>
          </w:p>
        </w:tc>
      </w:tr>
      <w:tr w:rsidR="00AC0415" w:rsidRPr="00AC0415" w14:paraId="53B5AA44" w14:textId="77777777" w:rsidTr="0081083A">
        <w:trPr>
          <w:trHeight w:val="323"/>
        </w:trPr>
        <w:tc>
          <w:tcPr>
            <w:tcW w:w="625" w:type="dxa"/>
            <w:shd w:val="clear" w:color="auto" w:fill="auto"/>
            <w:vAlign w:val="center"/>
          </w:tcPr>
          <w:p w14:paraId="6ED43B22" w14:textId="4F827541"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88</w:t>
            </w:r>
          </w:p>
        </w:tc>
        <w:tc>
          <w:tcPr>
            <w:tcW w:w="1170" w:type="dxa"/>
            <w:shd w:val="clear" w:color="auto" w:fill="auto"/>
            <w:vAlign w:val="center"/>
          </w:tcPr>
          <w:p w14:paraId="5EED841B" w14:textId="0B2C5FD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155600</w:t>
            </w:r>
          </w:p>
        </w:tc>
        <w:tc>
          <w:tcPr>
            <w:tcW w:w="8933" w:type="dxa"/>
            <w:shd w:val="clear" w:color="auto" w:fill="auto"/>
            <w:vAlign w:val="center"/>
          </w:tcPr>
          <w:p w14:paraId="58F1EA48" w14:textId="72C2BD02"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այլ դեղորայք</w:t>
            </w:r>
          </w:p>
        </w:tc>
      </w:tr>
      <w:tr w:rsidR="00AC0415" w:rsidRPr="00AC0415" w14:paraId="6C8DB473" w14:textId="77777777" w:rsidTr="00610BFF">
        <w:trPr>
          <w:trHeight w:val="323"/>
        </w:trPr>
        <w:tc>
          <w:tcPr>
            <w:tcW w:w="625" w:type="dxa"/>
            <w:shd w:val="clear" w:color="auto" w:fill="auto"/>
            <w:vAlign w:val="center"/>
          </w:tcPr>
          <w:p w14:paraId="0A4AB82D" w14:textId="5AD915A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89</w:t>
            </w:r>
          </w:p>
        </w:tc>
        <w:tc>
          <w:tcPr>
            <w:tcW w:w="1170" w:type="dxa"/>
            <w:shd w:val="clear" w:color="auto" w:fill="auto"/>
            <w:vAlign w:val="center"/>
          </w:tcPr>
          <w:p w14:paraId="6F885A61" w14:textId="201F0EB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261200</w:t>
            </w:r>
          </w:p>
        </w:tc>
        <w:tc>
          <w:tcPr>
            <w:tcW w:w="8933" w:type="dxa"/>
            <w:shd w:val="clear" w:color="auto" w:fill="auto"/>
            <w:vAlign w:val="center"/>
          </w:tcPr>
          <w:p w14:paraId="5D0038BE" w14:textId="49F651A4"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այլ դեղորայք</w:t>
            </w:r>
          </w:p>
        </w:tc>
      </w:tr>
      <w:tr w:rsidR="00AC0415" w:rsidRPr="00AC0415" w14:paraId="08C21A8C" w14:textId="77777777" w:rsidTr="00610BFF">
        <w:trPr>
          <w:trHeight w:val="323"/>
        </w:trPr>
        <w:tc>
          <w:tcPr>
            <w:tcW w:w="625" w:type="dxa"/>
            <w:shd w:val="clear" w:color="auto" w:fill="auto"/>
            <w:vAlign w:val="center"/>
          </w:tcPr>
          <w:p w14:paraId="28BEAF69" w14:textId="5521909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90</w:t>
            </w:r>
          </w:p>
        </w:tc>
        <w:tc>
          <w:tcPr>
            <w:tcW w:w="1170" w:type="dxa"/>
            <w:shd w:val="clear" w:color="auto" w:fill="auto"/>
            <w:vAlign w:val="center"/>
          </w:tcPr>
          <w:p w14:paraId="365C20E4" w14:textId="6624AE19"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302500</w:t>
            </w:r>
          </w:p>
        </w:tc>
        <w:tc>
          <w:tcPr>
            <w:tcW w:w="8933" w:type="dxa"/>
            <w:shd w:val="clear" w:color="auto" w:fill="auto"/>
            <w:vAlign w:val="center"/>
          </w:tcPr>
          <w:p w14:paraId="0766AB31" w14:textId="61E7E31A"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ru-RU"/>
              </w:rPr>
              <w:t>այլ դեղորայք</w:t>
            </w:r>
          </w:p>
        </w:tc>
      </w:tr>
      <w:tr w:rsidR="00AC0415" w:rsidRPr="00AC0415" w14:paraId="3FBF188C" w14:textId="77777777" w:rsidTr="00610BFF">
        <w:trPr>
          <w:trHeight w:val="323"/>
        </w:trPr>
        <w:tc>
          <w:tcPr>
            <w:tcW w:w="625" w:type="dxa"/>
            <w:shd w:val="clear" w:color="auto" w:fill="auto"/>
            <w:vAlign w:val="center"/>
          </w:tcPr>
          <w:p w14:paraId="1941120F" w14:textId="03B5160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91</w:t>
            </w:r>
          </w:p>
        </w:tc>
        <w:tc>
          <w:tcPr>
            <w:tcW w:w="1170" w:type="dxa"/>
            <w:shd w:val="clear" w:color="auto" w:fill="auto"/>
            <w:vAlign w:val="center"/>
          </w:tcPr>
          <w:p w14:paraId="705E7B33" w14:textId="0049429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822000</w:t>
            </w:r>
          </w:p>
        </w:tc>
        <w:tc>
          <w:tcPr>
            <w:tcW w:w="8933" w:type="dxa"/>
            <w:shd w:val="clear" w:color="auto" w:fill="auto"/>
            <w:vAlign w:val="center"/>
          </w:tcPr>
          <w:p w14:paraId="73A944BE" w14:textId="5C06F67E"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այլ դեղորայք</w:t>
            </w:r>
          </w:p>
        </w:tc>
      </w:tr>
      <w:tr w:rsidR="00AC0415" w:rsidRPr="00AC0415" w14:paraId="5D843C1B" w14:textId="77777777" w:rsidTr="00B34EC2">
        <w:trPr>
          <w:trHeight w:val="323"/>
        </w:trPr>
        <w:tc>
          <w:tcPr>
            <w:tcW w:w="625" w:type="dxa"/>
            <w:shd w:val="clear" w:color="auto" w:fill="auto"/>
            <w:vAlign w:val="center"/>
          </w:tcPr>
          <w:p w14:paraId="40487556" w14:textId="5519BE5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92</w:t>
            </w:r>
          </w:p>
        </w:tc>
        <w:tc>
          <w:tcPr>
            <w:tcW w:w="1170" w:type="dxa"/>
            <w:shd w:val="clear" w:color="auto" w:fill="auto"/>
            <w:vAlign w:val="center"/>
          </w:tcPr>
          <w:p w14:paraId="36CA334B" w14:textId="1DFF8AA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142500</w:t>
            </w:r>
          </w:p>
        </w:tc>
        <w:tc>
          <w:tcPr>
            <w:tcW w:w="8933" w:type="dxa"/>
            <w:shd w:val="clear" w:color="auto" w:fill="auto"/>
          </w:tcPr>
          <w:p w14:paraId="061E8FED" w14:textId="1A1DD23C" w:rsidR="00AC0415" w:rsidRPr="00AC0415" w:rsidRDefault="00AC0415" w:rsidP="00AC0415">
            <w:pPr>
              <w:rPr>
                <w:rFonts w:ascii="GHEA Grapalat" w:hAnsi="GHEA Grapalat" w:cs="Sylfaen"/>
                <w:sz w:val="20"/>
                <w:szCs w:val="20"/>
                <w:lang w:val="hy-AM"/>
              </w:rPr>
            </w:pPr>
            <w:r w:rsidRPr="00AC0415">
              <w:rPr>
                <w:rFonts w:ascii="GHEA Grapalat" w:hAnsi="GHEA Grapalat" w:cs="Sylfaen"/>
                <w:sz w:val="20"/>
                <w:szCs w:val="20"/>
                <w:lang w:val="hy-AM"/>
              </w:rPr>
              <w:t>այլ դեղորայք</w:t>
            </w:r>
          </w:p>
        </w:tc>
      </w:tr>
      <w:tr w:rsidR="00AC0415" w:rsidRPr="00AC0415" w14:paraId="5572BC33" w14:textId="77777777" w:rsidTr="00610BFF">
        <w:trPr>
          <w:trHeight w:val="323"/>
        </w:trPr>
        <w:tc>
          <w:tcPr>
            <w:tcW w:w="625" w:type="dxa"/>
            <w:shd w:val="clear" w:color="auto" w:fill="auto"/>
            <w:vAlign w:val="center"/>
          </w:tcPr>
          <w:p w14:paraId="5F4C244B" w14:textId="57A8D0B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93</w:t>
            </w:r>
          </w:p>
        </w:tc>
        <w:tc>
          <w:tcPr>
            <w:tcW w:w="1170" w:type="dxa"/>
            <w:shd w:val="clear" w:color="auto" w:fill="auto"/>
            <w:vAlign w:val="center"/>
          </w:tcPr>
          <w:p w14:paraId="071936B4" w14:textId="6054C4A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900000</w:t>
            </w:r>
          </w:p>
        </w:tc>
        <w:tc>
          <w:tcPr>
            <w:tcW w:w="8933" w:type="dxa"/>
            <w:shd w:val="clear" w:color="auto" w:fill="auto"/>
            <w:vAlign w:val="center"/>
          </w:tcPr>
          <w:p w14:paraId="6D54489E" w14:textId="61FF6C91"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այլ դեղորայք</w:t>
            </w:r>
          </w:p>
        </w:tc>
      </w:tr>
      <w:tr w:rsidR="00AC0415" w:rsidRPr="00AC0415" w14:paraId="2B792E03" w14:textId="77777777" w:rsidTr="00610BFF">
        <w:trPr>
          <w:trHeight w:val="323"/>
        </w:trPr>
        <w:tc>
          <w:tcPr>
            <w:tcW w:w="625" w:type="dxa"/>
            <w:shd w:val="clear" w:color="auto" w:fill="auto"/>
            <w:vAlign w:val="center"/>
          </w:tcPr>
          <w:p w14:paraId="50413C4F" w14:textId="025D1CD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94</w:t>
            </w:r>
          </w:p>
        </w:tc>
        <w:tc>
          <w:tcPr>
            <w:tcW w:w="1170" w:type="dxa"/>
            <w:shd w:val="clear" w:color="auto" w:fill="auto"/>
            <w:vAlign w:val="center"/>
          </w:tcPr>
          <w:p w14:paraId="71B38DEB" w14:textId="08B5644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557100</w:t>
            </w:r>
          </w:p>
        </w:tc>
        <w:tc>
          <w:tcPr>
            <w:tcW w:w="8933" w:type="dxa"/>
            <w:shd w:val="clear" w:color="auto" w:fill="auto"/>
            <w:vAlign w:val="center"/>
          </w:tcPr>
          <w:p w14:paraId="10586DCE" w14:textId="35CCD1A1"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ru-RU"/>
              </w:rPr>
              <w:t>այլ դեղորայք</w:t>
            </w:r>
          </w:p>
        </w:tc>
      </w:tr>
      <w:tr w:rsidR="00AC0415" w:rsidRPr="00AC0415" w14:paraId="45AF0A7C" w14:textId="77777777" w:rsidTr="00610BFF">
        <w:trPr>
          <w:trHeight w:val="323"/>
        </w:trPr>
        <w:tc>
          <w:tcPr>
            <w:tcW w:w="625" w:type="dxa"/>
            <w:shd w:val="clear" w:color="auto" w:fill="auto"/>
            <w:vAlign w:val="center"/>
          </w:tcPr>
          <w:p w14:paraId="7574C0BD" w14:textId="4928E5D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95</w:t>
            </w:r>
          </w:p>
        </w:tc>
        <w:tc>
          <w:tcPr>
            <w:tcW w:w="1170" w:type="dxa"/>
            <w:shd w:val="clear" w:color="auto" w:fill="auto"/>
            <w:vAlign w:val="center"/>
          </w:tcPr>
          <w:p w14:paraId="1B131783" w14:textId="69CF33B9"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802500</w:t>
            </w:r>
          </w:p>
        </w:tc>
        <w:tc>
          <w:tcPr>
            <w:tcW w:w="8933" w:type="dxa"/>
            <w:shd w:val="clear" w:color="auto" w:fill="auto"/>
            <w:vAlign w:val="center"/>
          </w:tcPr>
          <w:p w14:paraId="4679B203" w14:textId="54BC15FA"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ru-RU"/>
              </w:rPr>
              <w:t>այլ դեղորայք</w:t>
            </w:r>
          </w:p>
        </w:tc>
      </w:tr>
      <w:tr w:rsidR="00AC0415" w:rsidRPr="003440FC" w14:paraId="206968C7" w14:textId="77777777" w:rsidTr="00610BFF">
        <w:trPr>
          <w:trHeight w:val="323"/>
        </w:trPr>
        <w:tc>
          <w:tcPr>
            <w:tcW w:w="625" w:type="dxa"/>
            <w:shd w:val="clear" w:color="auto" w:fill="auto"/>
            <w:vAlign w:val="center"/>
          </w:tcPr>
          <w:p w14:paraId="734F2FF4" w14:textId="4106FCC5"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96</w:t>
            </w:r>
          </w:p>
        </w:tc>
        <w:tc>
          <w:tcPr>
            <w:tcW w:w="1170" w:type="dxa"/>
            <w:shd w:val="clear" w:color="auto" w:fill="auto"/>
            <w:vAlign w:val="center"/>
          </w:tcPr>
          <w:p w14:paraId="3FEF9EC0" w14:textId="1A44356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650000</w:t>
            </w:r>
          </w:p>
        </w:tc>
        <w:tc>
          <w:tcPr>
            <w:tcW w:w="8933" w:type="dxa"/>
            <w:shd w:val="clear" w:color="auto" w:fill="auto"/>
            <w:vAlign w:val="center"/>
          </w:tcPr>
          <w:p w14:paraId="66A9F002" w14:textId="01D119B3"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հորթի</w:t>
            </w:r>
            <w:r w:rsidRPr="00AC0415">
              <w:rPr>
                <w:rFonts w:ascii="GHEA Grapalat" w:hAnsi="GHEA Grapalat"/>
                <w:sz w:val="20"/>
                <w:szCs w:val="20"/>
                <w:lang w:val="pt-BR"/>
              </w:rPr>
              <w:t xml:space="preserve"> </w:t>
            </w:r>
            <w:r w:rsidRPr="00AC0415">
              <w:rPr>
                <w:rFonts w:ascii="GHEA Grapalat" w:hAnsi="GHEA Grapalat"/>
                <w:sz w:val="20"/>
                <w:szCs w:val="20"/>
                <w:lang w:val="hy-AM"/>
              </w:rPr>
              <w:t>արյան</w:t>
            </w:r>
            <w:r w:rsidRPr="00AC0415">
              <w:rPr>
                <w:rFonts w:ascii="GHEA Grapalat" w:hAnsi="GHEA Grapalat"/>
                <w:sz w:val="20"/>
                <w:szCs w:val="20"/>
                <w:lang w:val="pt-BR"/>
              </w:rPr>
              <w:t xml:space="preserve"> </w:t>
            </w:r>
            <w:r w:rsidRPr="00AC0415">
              <w:rPr>
                <w:rFonts w:ascii="GHEA Grapalat" w:hAnsi="GHEA Grapalat"/>
                <w:sz w:val="20"/>
                <w:szCs w:val="20"/>
                <w:lang w:val="hy-AM"/>
              </w:rPr>
              <w:t>սպիտակուցազերծ</w:t>
            </w:r>
            <w:r w:rsidRPr="00AC0415">
              <w:rPr>
                <w:rFonts w:ascii="GHEA Grapalat" w:hAnsi="GHEA Grapalat"/>
                <w:sz w:val="20"/>
                <w:szCs w:val="20"/>
                <w:lang w:val="pt-BR"/>
              </w:rPr>
              <w:t xml:space="preserve"> </w:t>
            </w:r>
            <w:r w:rsidRPr="00AC0415">
              <w:rPr>
                <w:rFonts w:ascii="GHEA Grapalat" w:hAnsi="GHEA Grapalat"/>
                <w:sz w:val="20"/>
                <w:szCs w:val="20"/>
                <w:lang w:val="hy-AM"/>
              </w:rPr>
              <w:t>ածանցյալ</w:t>
            </w:r>
            <w:r w:rsidRPr="00AC0415">
              <w:rPr>
                <w:rFonts w:ascii="GHEA Grapalat" w:hAnsi="GHEA Grapalat"/>
                <w:sz w:val="20"/>
                <w:szCs w:val="20"/>
                <w:lang w:val="pt-BR"/>
              </w:rPr>
              <w:t xml:space="preserve"> B06AB</w:t>
            </w:r>
          </w:p>
        </w:tc>
      </w:tr>
      <w:tr w:rsidR="00AC0415" w:rsidRPr="003440FC" w14:paraId="2768B43A" w14:textId="77777777" w:rsidTr="00610BFF">
        <w:trPr>
          <w:trHeight w:val="323"/>
        </w:trPr>
        <w:tc>
          <w:tcPr>
            <w:tcW w:w="625" w:type="dxa"/>
            <w:shd w:val="clear" w:color="auto" w:fill="auto"/>
            <w:vAlign w:val="center"/>
          </w:tcPr>
          <w:p w14:paraId="220EDB51" w14:textId="441BE5D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97</w:t>
            </w:r>
          </w:p>
        </w:tc>
        <w:tc>
          <w:tcPr>
            <w:tcW w:w="1170" w:type="dxa"/>
            <w:shd w:val="clear" w:color="auto" w:fill="auto"/>
            <w:vAlign w:val="center"/>
          </w:tcPr>
          <w:p w14:paraId="2F007950" w14:textId="1AD3A79B"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22500</w:t>
            </w:r>
          </w:p>
        </w:tc>
        <w:tc>
          <w:tcPr>
            <w:tcW w:w="8933" w:type="dxa"/>
            <w:shd w:val="clear" w:color="auto" w:fill="auto"/>
            <w:vAlign w:val="center"/>
          </w:tcPr>
          <w:p w14:paraId="403AB619" w14:textId="4BE17FF1"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հորթի</w:t>
            </w:r>
            <w:r w:rsidRPr="00AC0415">
              <w:rPr>
                <w:rFonts w:ascii="GHEA Grapalat" w:hAnsi="GHEA Grapalat"/>
                <w:sz w:val="20"/>
                <w:szCs w:val="20"/>
                <w:lang w:val="pt-BR"/>
              </w:rPr>
              <w:t xml:space="preserve"> </w:t>
            </w:r>
            <w:r w:rsidRPr="00AC0415">
              <w:rPr>
                <w:rFonts w:ascii="GHEA Grapalat" w:hAnsi="GHEA Grapalat"/>
                <w:sz w:val="20"/>
                <w:szCs w:val="20"/>
                <w:lang w:val="hy-AM"/>
              </w:rPr>
              <w:t>արյան</w:t>
            </w:r>
            <w:r w:rsidRPr="00AC0415">
              <w:rPr>
                <w:rFonts w:ascii="GHEA Grapalat" w:hAnsi="GHEA Grapalat"/>
                <w:sz w:val="20"/>
                <w:szCs w:val="20"/>
                <w:lang w:val="pt-BR"/>
              </w:rPr>
              <w:t xml:space="preserve"> </w:t>
            </w:r>
            <w:r w:rsidRPr="00AC0415">
              <w:rPr>
                <w:rFonts w:ascii="GHEA Grapalat" w:hAnsi="GHEA Grapalat"/>
                <w:sz w:val="20"/>
                <w:szCs w:val="20"/>
                <w:lang w:val="hy-AM"/>
              </w:rPr>
              <w:t>սպիտակուցազերծ</w:t>
            </w:r>
            <w:r w:rsidRPr="00AC0415">
              <w:rPr>
                <w:rFonts w:ascii="GHEA Grapalat" w:hAnsi="GHEA Grapalat"/>
                <w:sz w:val="20"/>
                <w:szCs w:val="20"/>
                <w:lang w:val="pt-BR"/>
              </w:rPr>
              <w:t xml:space="preserve"> </w:t>
            </w:r>
            <w:r w:rsidRPr="00AC0415">
              <w:rPr>
                <w:rFonts w:ascii="GHEA Grapalat" w:hAnsi="GHEA Grapalat"/>
                <w:sz w:val="20"/>
                <w:szCs w:val="20"/>
                <w:lang w:val="hy-AM"/>
              </w:rPr>
              <w:t>ածանցյալ</w:t>
            </w:r>
            <w:r w:rsidRPr="00AC0415">
              <w:rPr>
                <w:rFonts w:ascii="GHEA Grapalat" w:hAnsi="GHEA Grapalat"/>
                <w:sz w:val="20"/>
                <w:szCs w:val="20"/>
                <w:lang w:val="pt-BR"/>
              </w:rPr>
              <w:t xml:space="preserve"> B06AB</w:t>
            </w:r>
          </w:p>
        </w:tc>
      </w:tr>
      <w:tr w:rsidR="00AC0415" w:rsidRPr="003440FC" w14:paraId="510E35B0" w14:textId="77777777" w:rsidTr="00610BFF">
        <w:trPr>
          <w:trHeight w:val="323"/>
        </w:trPr>
        <w:tc>
          <w:tcPr>
            <w:tcW w:w="625" w:type="dxa"/>
            <w:shd w:val="clear" w:color="auto" w:fill="auto"/>
            <w:vAlign w:val="center"/>
          </w:tcPr>
          <w:p w14:paraId="0CFCBA8E" w14:textId="7D4E1005"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98</w:t>
            </w:r>
          </w:p>
        </w:tc>
        <w:tc>
          <w:tcPr>
            <w:tcW w:w="1170" w:type="dxa"/>
            <w:shd w:val="clear" w:color="auto" w:fill="auto"/>
            <w:vAlign w:val="center"/>
          </w:tcPr>
          <w:p w14:paraId="568D930E" w14:textId="3C06B8D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268125</w:t>
            </w:r>
          </w:p>
        </w:tc>
        <w:tc>
          <w:tcPr>
            <w:tcW w:w="8933" w:type="dxa"/>
            <w:shd w:val="clear" w:color="auto" w:fill="auto"/>
            <w:vAlign w:val="center"/>
          </w:tcPr>
          <w:p w14:paraId="104F6624" w14:textId="0E59D74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հորթի</w:t>
            </w:r>
            <w:r w:rsidRPr="00AC0415">
              <w:rPr>
                <w:rFonts w:ascii="GHEA Grapalat" w:hAnsi="GHEA Grapalat"/>
                <w:sz w:val="20"/>
                <w:szCs w:val="20"/>
                <w:lang w:val="pt-BR"/>
              </w:rPr>
              <w:t xml:space="preserve"> </w:t>
            </w:r>
            <w:r w:rsidRPr="00AC0415">
              <w:rPr>
                <w:rFonts w:ascii="GHEA Grapalat" w:hAnsi="GHEA Grapalat"/>
                <w:sz w:val="20"/>
                <w:szCs w:val="20"/>
                <w:lang w:val="hy-AM"/>
              </w:rPr>
              <w:t>արյան</w:t>
            </w:r>
            <w:r w:rsidRPr="00AC0415">
              <w:rPr>
                <w:rFonts w:ascii="GHEA Grapalat" w:hAnsi="GHEA Grapalat"/>
                <w:sz w:val="20"/>
                <w:szCs w:val="20"/>
                <w:lang w:val="pt-BR"/>
              </w:rPr>
              <w:t xml:space="preserve"> </w:t>
            </w:r>
            <w:r w:rsidRPr="00AC0415">
              <w:rPr>
                <w:rFonts w:ascii="GHEA Grapalat" w:hAnsi="GHEA Grapalat"/>
                <w:sz w:val="20"/>
                <w:szCs w:val="20"/>
                <w:lang w:val="hy-AM"/>
              </w:rPr>
              <w:t>սպիտակուցազերծ</w:t>
            </w:r>
            <w:r w:rsidRPr="00AC0415">
              <w:rPr>
                <w:rFonts w:ascii="GHEA Grapalat" w:hAnsi="GHEA Grapalat"/>
                <w:sz w:val="20"/>
                <w:szCs w:val="20"/>
                <w:lang w:val="pt-BR"/>
              </w:rPr>
              <w:t xml:space="preserve"> </w:t>
            </w:r>
            <w:r w:rsidRPr="00AC0415">
              <w:rPr>
                <w:rFonts w:ascii="GHEA Grapalat" w:hAnsi="GHEA Grapalat"/>
                <w:sz w:val="20"/>
                <w:szCs w:val="20"/>
                <w:lang w:val="hy-AM"/>
              </w:rPr>
              <w:t>ածանցյալ</w:t>
            </w:r>
            <w:r w:rsidRPr="00AC0415">
              <w:rPr>
                <w:rFonts w:ascii="GHEA Grapalat" w:hAnsi="GHEA Grapalat"/>
                <w:sz w:val="20"/>
                <w:szCs w:val="20"/>
                <w:lang w:val="pt-BR"/>
              </w:rPr>
              <w:t xml:space="preserve"> B06AB</w:t>
            </w:r>
          </w:p>
        </w:tc>
      </w:tr>
      <w:tr w:rsidR="00AC0415" w:rsidRPr="003440FC" w14:paraId="754663A7" w14:textId="77777777" w:rsidTr="00610BFF">
        <w:trPr>
          <w:trHeight w:val="323"/>
        </w:trPr>
        <w:tc>
          <w:tcPr>
            <w:tcW w:w="625" w:type="dxa"/>
            <w:shd w:val="clear" w:color="auto" w:fill="auto"/>
            <w:vAlign w:val="center"/>
          </w:tcPr>
          <w:p w14:paraId="0BA8B233" w14:textId="36C98D9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99</w:t>
            </w:r>
          </w:p>
        </w:tc>
        <w:tc>
          <w:tcPr>
            <w:tcW w:w="1170" w:type="dxa"/>
            <w:shd w:val="clear" w:color="auto" w:fill="auto"/>
            <w:vAlign w:val="center"/>
          </w:tcPr>
          <w:p w14:paraId="61C8FD35" w14:textId="0B992A8E"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27420</w:t>
            </w:r>
          </w:p>
        </w:tc>
        <w:tc>
          <w:tcPr>
            <w:tcW w:w="8933" w:type="dxa"/>
            <w:shd w:val="clear" w:color="auto" w:fill="auto"/>
            <w:vAlign w:val="center"/>
          </w:tcPr>
          <w:p w14:paraId="76A6BA4F" w14:textId="725D7B0D"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հորթի</w:t>
            </w:r>
            <w:r w:rsidRPr="00AC0415">
              <w:rPr>
                <w:rFonts w:ascii="GHEA Grapalat" w:hAnsi="GHEA Grapalat"/>
                <w:sz w:val="20"/>
                <w:szCs w:val="20"/>
                <w:lang w:val="pt-BR"/>
              </w:rPr>
              <w:t xml:space="preserve"> </w:t>
            </w:r>
            <w:r w:rsidRPr="00AC0415">
              <w:rPr>
                <w:rFonts w:ascii="GHEA Grapalat" w:hAnsi="GHEA Grapalat"/>
                <w:sz w:val="20"/>
                <w:szCs w:val="20"/>
                <w:lang w:val="hy-AM"/>
              </w:rPr>
              <w:t>արյան</w:t>
            </w:r>
            <w:r w:rsidRPr="00AC0415">
              <w:rPr>
                <w:rFonts w:ascii="GHEA Grapalat" w:hAnsi="GHEA Grapalat"/>
                <w:sz w:val="20"/>
                <w:szCs w:val="20"/>
                <w:lang w:val="pt-BR"/>
              </w:rPr>
              <w:t xml:space="preserve"> </w:t>
            </w:r>
            <w:r w:rsidRPr="00AC0415">
              <w:rPr>
                <w:rFonts w:ascii="GHEA Grapalat" w:hAnsi="GHEA Grapalat"/>
                <w:sz w:val="20"/>
                <w:szCs w:val="20"/>
                <w:lang w:val="hy-AM"/>
              </w:rPr>
              <w:t>սպիտակուցազերծ</w:t>
            </w:r>
            <w:r w:rsidRPr="00AC0415">
              <w:rPr>
                <w:rFonts w:ascii="GHEA Grapalat" w:hAnsi="GHEA Grapalat"/>
                <w:sz w:val="20"/>
                <w:szCs w:val="20"/>
                <w:lang w:val="pt-BR"/>
              </w:rPr>
              <w:t xml:space="preserve"> </w:t>
            </w:r>
            <w:r w:rsidRPr="00AC0415">
              <w:rPr>
                <w:rFonts w:ascii="GHEA Grapalat" w:hAnsi="GHEA Grapalat"/>
                <w:sz w:val="20"/>
                <w:szCs w:val="20"/>
                <w:lang w:val="hy-AM"/>
              </w:rPr>
              <w:t>ածանցյալ</w:t>
            </w:r>
            <w:r w:rsidRPr="00AC0415">
              <w:rPr>
                <w:rFonts w:ascii="GHEA Grapalat" w:hAnsi="GHEA Grapalat"/>
                <w:sz w:val="20"/>
                <w:szCs w:val="20"/>
                <w:lang w:val="pt-BR"/>
              </w:rPr>
              <w:t xml:space="preserve"> B06AB</w:t>
            </w:r>
          </w:p>
        </w:tc>
      </w:tr>
      <w:tr w:rsidR="00AC0415" w:rsidRPr="00AC0415" w14:paraId="754F0499" w14:textId="77777777" w:rsidTr="00610BFF">
        <w:trPr>
          <w:trHeight w:val="323"/>
        </w:trPr>
        <w:tc>
          <w:tcPr>
            <w:tcW w:w="625" w:type="dxa"/>
            <w:shd w:val="clear" w:color="auto" w:fill="auto"/>
            <w:vAlign w:val="center"/>
          </w:tcPr>
          <w:p w14:paraId="79EB5BF9" w14:textId="6D4AE5B3"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100</w:t>
            </w:r>
          </w:p>
        </w:tc>
        <w:tc>
          <w:tcPr>
            <w:tcW w:w="1170" w:type="dxa"/>
            <w:shd w:val="clear" w:color="auto" w:fill="auto"/>
            <w:vAlign w:val="center"/>
          </w:tcPr>
          <w:p w14:paraId="5534594A" w14:textId="0504B679"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30000</w:t>
            </w:r>
          </w:p>
        </w:tc>
        <w:tc>
          <w:tcPr>
            <w:tcW w:w="8933" w:type="dxa"/>
            <w:shd w:val="clear" w:color="auto" w:fill="auto"/>
            <w:vAlign w:val="center"/>
          </w:tcPr>
          <w:p w14:paraId="54525335" w14:textId="3CA4C880"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պիրացետամ  N06BX03</w:t>
            </w:r>
          </w:p>
        </w:tc>
      </w:tr>
      <w:tr w:rsidR="00AC0415" w:rsidRPr="00AC0415" w14:paraId="6E9FED1D" w14:textId="77777777" w:rsidTr="00610BFF">
        <w:trPr>
          <w:trHeight w:val="323"/>
        </w:trPr>
        <w:tc>
          <w:tcPr>
            <w:tcW w:w="625" w:type="dxa"/>
            <w:shd w:val="clear" w:color="auto" w:fill="auto"/>
            <w:vAlign w:val="center"/>
          </w:tcPr>
          <w:p w14:paraId="431565BD" w14:textId="6D5AF52B"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101</w:t>
            </w:r>
          </w:p>
        </w:tc>
        <w:tc>
          <w:tcPr>
            <w:tcW w:w="1170" w:type="dxa"/>
            <w:shd w:val="clear" w:color="auto" w:fill="auto"/>
            <w:vAlign w:val="center"/>
          </w:tcPr>
          <w:p w14:paraId="26ECCDEA" w14:textId="3F6FAA7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7780</w:t>
            </w:r>
          </w:p>
        </w:tc>
        <w:tc>
          <w:tcPr>
            <w:tcW w:w="8933" w:type="dxa"/>
            <w:shd w:val="clear" w:color="auto" w:fill="auto"/>
            <w:vAlign w:val="center"/>
          </w:tcPr>
          <w:p w14:paraId="65A46412" w14:textId="3186075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պիրացետամ  N06BX03</w:t>
            </w:r>
          </w:p>
        </w:tc>
      </w:tr>
      <w:tr w:rsidR="00AC0415" w:rsidRPr="00AC0415" w14:paraId="4EEE7788" w14:textId="77777777" w:rsidTr="00610BFF">
        <w:trPr>
          <w:trHeight w:val="323"/>
        </w:trPr>
        <w:tc>
          <w:tcPr>
            <w:tcW w:w="625" w:type="dxa"/>
            <w:shd w:val="clear" w:color="auto" w:fill="auto"/>
            <w:vAlign w:val="center"/>
          </w:tcPr>
          <w:p w14:paraId="1B9BB48A" w14:textId="557C574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102</w:t>
            </w:r>
          </w:p>
        </w:tc>
        <w:tc>
          <w:tcPr>
            <w:tcW w:w="1170" w:type="dxa"/>
            <w:shd w:val="clear" w:color="auto" w:fill="auto"/>
            <w:vAlign w:val="center"/>
          </w:tcPr>
          <w:p w14:paraId="3F69E454" w14:textId="773DCEB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160640</w:t>
            </w:r>
          </w:p>
        </w:tc>
        <w:tc>
          <w:tcPr>
            <w:tcW w:w="8933" w:type="dxa"/>
            <w:shd w:val="clear" w:color="auto" w:fill="auto"/>
            <w:vAlign w:val="center"/>
          </w:tcPr>
          <w:p w14:paraId="5C694E52" w14:textId="5B55A94C"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պիրացետամ  N06BX03</w:t>
            </w:r>
          </w:p>
        </w:tc>
      </w:tr>
      <w:tr w:rsidR="00AC0415" w:rsidRPr="00AC0415" w14:paraId="33979293" w14:textId="77777777" w:rsidTr="00610BFF">
        <w:trPr>
          <w:trHeight w:val="323"/>
        </w:trPr>
        <w:tc>
          <w:tcPr>
            <w:tcW w:w="625" w:type="dxa"/>
            <w:shd w:val="clear" w:color="auto" w:fill="auto"/>
            <w:vAlign w:val="center"/>
          </w:tcPr>
          <w:p w14:paraId="2CFD15C7" w14:textId="1E2C09F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103</w:t>
            </w:r>
          </w:p>
        </w:tc>
        <w:tc>
          <w:tcPr>
            <w:tcW w:w="1170" w:type="dxa"/>
            <w:shd w:val="clear" w:color="auto" w:fill="auto"/>
            <w:vAlign w:val="center"/>
          </w:tcPr>
          <w:p w14:paraId="043935D5" w14:textId="708E4AD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159300</w:t>
            </w:r>
          </w:p>
        </w:tc>
        <w:tc>
          <w:tcPr>
            <w:tcW w:w="8933" w:type="dxa"/>
            <w:shd w:val="clear" w:color="auto" w:fill="auto"/>
            <w:vAlign w:val="center"/>
          </w:tcPr>
          <w:p w14:paraId="21D2EB3F" w14:textId="1A3142B9"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պիրացետամ  N06BX03</w:t>
            </w:r>
          </w:p>
        </w:tc>
      </w:tr>
      <w:tr w:rsidR="00AC0415" w:rsidRPr="00AC0415" w14:paraId="55479DD8" w14:textId="77777777" w:rsidTr="00610BFF">
        <w:trPr>
          <w:trHeight w:val="323"/>
        </w:trPr>
        <w:tc>
          <w:tcPr>
            <w:tcW w:w="625" w:type="dxa"/>
            <w:shd w:val="clear" w:color="auto" w:fill="auto"/>
            <w:vAlign w:val="center"/>
          </w:tcPr>
          <w:p w14:paraId="705EB563" w14:textId="1A8823A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104</w:t>
            </w:r>
          </w:p>
        </w:tc>
        <w:tc>
          <w:tcPr>
            <w:tcW w:w="1170" w:type="dxa"/>
            <w:shd w:val="clear" w:color="auto" w:fill="auto"/>
            <w:vAlign w:val="center"/>
          </w:tcPr>
          <w:p w14:paraId="7C617825" w14:textId="737846B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41220</w:t>
            </w:r>
          </w:p>
        </w:tc>
        <w:tc>
          <w:tcPr>
            <w:tcW w:w="8933" w:type="dxa"/>
            <w:shd w:val="clear" w:color="auto" w:fill="auto"/>
            <w:vAlign w:val="center"/>
          </w:tcPr>
          <w:p w14:paraId="424B13E9" w14:textId="280847CD"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վինպոցետին</w:t>
            </w:r>
            <w:r w:rsidRPr="00AC0415">
              <w:rPr>
                <w:rFonts w:ascii="GHEA Grapalat" w:hAnsi="GHEA Grapalat"/>
                <w:sz w:val="20"/>
                <w:szCs w:val="20"/>
                <w:lang w:val="pt-BR"/>
              </w:rPr>
              <w:t xml:space="preserve"> N06BX19</w:t>
            </w:r>
          </w:p>
        </w:tc>
      </w:tr>
      <w:tr w:rsidR="00AC0415" w:rsidRPr="00AC0415" w14:paraId="7162844F" w14:textId="77777777" w:rsidTr="00610BFF">
        <w:trPr>
          <w:trHeight w:val="323"/>
        </w:trPr>
        <w:tc>
          <w:tcPr>
            <w:tcW w:w="625" w:type="dxa"/>
            <w:shd w:val="clear" w:color="auto" w:fill="auto"/>
            <w:vAlign w:val="center"/>
          </w:tcPr>
          <w:p w14:paraId="0F36A0B0" w14:textId="73CC70F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105</w:t>
            </w:r>
          </w:p>
        </w:tc>
        <w:tc>
          <w:tcPr>
            <w:tcW w:w="1170" w:type="dxa"/>
            <w:shd w:val="clear" w:color="auto" w:fill="auto"/>
            <w:vAlign w:val="center"/>
          </w:tcPr>
          <w:p w14:paraId="3DBF45C5" w14:textId="19B0020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225750</w:t>
            </w:r>
          </w:p>
        </w:tc>
        <w:tc>
          <w:tcPr>
            <w:tcW w:w="8933" w:type="dxa"/>
            <w:shd w:val="clear" w:color="auto" w:fill="auto"/>
            <w:vAlign w:val="center"/>
          </w:tcPr>
          <w:p w14:paraId="6DE47B7E" w14:textId="73786F45"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ֆոսֆոլիպիդներ (էսենցիալ)-ԷՖԼ  A05C</w:t>
            </w:r>
          </w:p>
        </w:tc>
      </w:tr>
      <w:tr w:rsidR="00AC0415" w:rsidRPr="003440FC" w14:paraId="7EC6C781" w14:textId="77777777" w:rsidTr="00610BFF">
        <w:trPr>
          <w:trHeight w:val="323"/>
        </w:trPr>
        <w:tc>
          <w:tcPr>
            <w:tcW w:w="625" w:type="dxa"/>
            <w:shd w:val="clear" w:color="auto" w:fill="auto"/>
            <w:vAlign w:val="center"/>
          </w:tcPr>
          <w:p w14:paraId="7ACE4255" w14:textId="0517AA6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106</w:t>
            </w:r>
          </w:p>
        </w:tc>
        <w:tc>
          <w:tcPr>
            <w:tcW w:w="1170" w:type="dxa"/>
            <w:shd w:val="clear" w:color="auto" w:fill="auto"/>
            <w:vAlign w:val="center"/>
          </w:tcPr>
          <w:p w14:paraId="55D3C1F2" w14:textId="1A8A3AAE"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1650000</w:t>
            </w:r>
          </w:p>
        </w:tc>
        <w:tc>
          <w:tcPr>
            <w:tcW w:w="8933" w:type="dxa"/>
            <w:shd w:val="clear" w:color="auto" w:fill="auto"/>
            <w:vAlign w:val="center"/>
          </w:tcPr>
          <w:p w14:paraId="37C43F8D" w14:textId="4B578955"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արտիկային</w:t>
            </w:r>
            <w:r w:rsidRPr="00AC0415">
              <w:rPr>
                <w:rFonts w:ascii="GHEA Grapalat" w:hAnsi="GHEA Grapalat"/>
                <w:sz w:val="20"/>
                <w:szCs w:val="20"/>
                <w:lang w:val="pt-BR"/>
              </w:rPr>
              <w:t xml:space="preserve"> (</w:t>
            </w:r>
            <w:r w:rsidRPr="00AC0415">
              <w:rPr>
                <w:rFonts w:ascii="GHEA Grapalat" w:hAnsi="GHEA Grapalat"/>
                <w:sz w:val="20"/>
                <w:szCs w:val="20"/>
                <w:lang w:val="hy-AM"/>
              </w:rPr>
              <w:t>արտիկայինի</w:t>
            </w:r>
            <w:r w:rsidRPr="00AC0415">
              <w:rPr>
                <w:rFonts w:ascii="GHEA Grapalat" w:hAnsi="GHEA Grapalat"/>
                <w:sz w:val="20"/>
                <w:szCs w:val="20"/>
                <w:lang w:val="pt-BR"/>
              </w:rPr>
              <w:t xml:space="preserve"> </w:t>
            </w:r>
            <w:r w:rsidRPr="00AC0415">
              <w:rPr>
                <w:rFonts w:ascii="GHEA Grapalat" w:hAnsi="GHEA Grapalat"/>
                <w:sz w:val="20"/>
                <w:szCs w:val="20"/>
                <w:lang w:val="hy-AM"/>
              </w:rPr>
              <w:t>հիդրոքլորիդ</w:t>
            </w:r>
            <w:r w:rsidRPr="00AC0415">
              <w:rPr>
                <w:rFonts w:ascii="GHEA Grapalat" w:hAnsi="GHEA Grapalat"/>
                <w:sz w:val="20"/>
                <w:szCs w:val="20"/>
                <w:lang w:val="pt-BR"/>
              </w:rPr>
              <w:t xml:space="preserve">), </w:t>
            </w:r>
            <w:r w:rsidRPr="00AC0415">
              <w:rPr>
                <w:rFonts w:ascii="GHEA Grapalat" w:hAnsi="GHEA Grapalat"/>
                <w:sz w:val="20"/>
                <w:szCs w:val="20"/>
                <w:lang w:val="hy-AM"/>
              </w:rPr>
              <w:t>էպինեֆրին</w:t>
            </w:r>
            <w:r w:rsidRPr="00AC0415">
              <w:rPr>
                <w:rFonts w:ascii="GHEA Grapalat" w:hAnsi="GHEA Grapalat"/>
                <w:sz w:val="20"/>
                <w:szCs w:val="20"/>
                <w:lang w:val="pt-BR"/>
              </w:rPr>
              <w:t xml:space="preserve">( </w:t>
            </w:r>
            <w:r w:rsidRPr="00AC0415">
              <w:rPr>
                <w:rFonts w:ascii="GHEA Grapalat" w:hAnsi="GHEA Grapalat"/>
                <w:sz w:val="20"/>
                <w:szCs w:val="20"/>
                <w:lang w:val="hy-AM"/>
              </w:rPr>
              <w:t>էպինեֆրինի</w:t>
            </w:r>
            <w:r w:rsidRPr="00AC0415">
              <w:rPr>
                <w:rFonts w:ascii="GHEA Grapalat" w:hAnsi="GHEA Grapalat"/>
                <w:sz w:val="20"/>
                <w:szCs w:val="20"/>
                <w:lang w:val="pt-BR"/>
              </w:rPr>
              <w:t xml:space="preserve"> </w:t>
            </w:r>
            <w:r w:rsidRPr="00AC0415">
              <w:rPr>
                <w:rFonts w:ascii="GHEA Grapalat" w:hAnsi="GHEA Grapalat"/>
                <w:sz w:val="20"/>
                <w:szCs w:val="20"/>
                <w:lang w:val="hy-AM"/>
              </w:rPr>
              <w:t>հիդրոքլորիդ</w:t>
            </w:r>
            <w:r w:rsidRPr="00AC0415">
              <w:rPr>
                <w:rFonts w:ascii="GHEA Grapalat" w:hAnsi="GHEA Grapalat"/>
                <w:sz w:val="20"/>
                <w:szCs w:val="20"/>
                <w:lang w:val="pt-BR"/>
              </w:rPr>
              <w:t>)  N01BB58</w:t>
            </w:r>
          </w:p>
        </w:tc>
      </w:tr>
      <w:tr w:rsidR="00AC0415" w:rsidRPr="00AC0415" w14:paraId="449D8F42" w14:textId="77777777" w:rsidTr="00610BFF">
        <w:trPr>
          <w:trHeight w:val="323"/>
        </w:trPr>
        <w:tc>
          <w:tcPr>
            <w:tcW w:w="625" w:type="dxa"/>
            <w:shd w:val="clear" w:color="auto" w:fill="auto"/>
            <w:vAlign w:val="center"/>
          </w:tcPr>
          <w:p w14:paraId="7F846CEB" w14:textId="77EFE02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107</w:t>
            </w:r>
          </w:p>
        </w:tc>
        <w:tc>
          <w:tcPr>
            <w:tcW w:w="1170" w:type="dxa"/>
            <w:shd w:val="clear" w:color="auto" w:fill="auto"/>
            <w:vAlign w:val="center"/>
          </w:tcPr>
          <w:p w14:paraId="165372D4" w14:textId="65E8E7D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278640</w:t>
            </w:r>
          </w:p>
        </w:tc>
        <w:tc>
          <w:tcPr>
            <w:tcW w:w="8933" w:type="dxa"/>
            <w:shd w:val="clear" w:color="auto" w:fill="auto"/>
            <w:vAlign w:val="center"/>
          </w:tcPr>
          <w:p w14:paraId="1A68E172" w14:textId="4199D0DB"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ադեմետիոնին - A16AA02</w:t>
            </w:r>
          </w:p>
        </w:tc>
      </w:tr>
      <w:tr w:rsidR="00AC0415" w:rsidRPr="00AC0415" w14:paraId="46426727" w14:textId="77777777" w:rsidTr="00610BFF">
        <w:trPr>
          <w:trHeight w:val="323"/>
        </w:trPr>
        <w:tc>
          <w:tcPr>
            <w:tcW w:w="625" w:type="dxa"/>
            <w:shd w:val="clear" w:color="auto" w:fill="auto"/>
            <w:vAlign w:val="center"/>
          </w:tcPr>
          <w:p w14:paraId="612190D7" w14:textId="4876B8EB"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108</w:t>
            </w:r>
          </w:p>
        </w:tc>
        <w:tc>
          <w:tcPr>
            <w:tcW w:w="1170" w:type="dxa"/>
            <w:shd w:val="clear" w:color="auto" w:fill="auto"/>
            <w:vAlign w:val="center"/>
          </w:tcPr>
          <w:p w14:paraId="5FBE6D68" w14:textId="1135BBF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583100</w:t>
            </w:r>
          </w:p>
        </w:tc>
        <w:tc>
          <w:tcPr>
            <w:tcW w:w="8933" w:type="dxa"/>
            <w:shd w:val="clear" w:color="auto" w:fill="auto"/>
            <w:vAlign w:val="center"/>
          </w:tcPr>
          <w:p w14:paraId="27781ECD" w14:textId="03947C4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ադեմետիոնին - A16AA02</w:t>
            </w:r>
          </w:p>
        </w:tc>
      </w:tr>
      <w:tr w:rsidR="00AC0415" w:rsidRPr="00AC0415" w14:paraId="07601C9C" w14:textId="77777777" w:rsidTr="00610BFF">
        <w:trPr>
          <w:trHeight w:val="323"/>
        </w:trPr>
        <w:tc>
          <w:tcPr>
            <w:tcW w:w="625" w:type="dxa"/>
            <w:shd w:val="clear" w:color="auto" w:fill="auto"/>
            <w:vAlign w:val="center"/>
          </w:tcPr>
          <w:p w14:paraId="3CED63FB" w14:textId="0DA0E252"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109</w:t>
            </w:r>
          </w:p>
        </w:tc>
        <w:tc>
          <w:tcPr>
            <w:tcW w:w="1170" w:type="dxa"/>
            <w:shd w:val="clear" w:color="auto" w:fill="auto"/>
            <w:vAlign w:val="center"/>
          </w:tcPr>
          <w:p w14:paraId="7A2163D4" w14:textId="0EAD068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96240</w:t>
            </w:r>
          </w:p>
        </w:tc>
        <w:tc>
          <w:tcPr>
            <w:tcW w:w="8933" w:type="dxa"/>
            <w:shd w:val="clear" w:color="auto" w:fill="auto"/>
            <w:vAlign w:val="center"/>
          </w:tcPr>
          <w:p w14:paraId="6DFFBF70" w14:textId="614EA9AE"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սիլիմարին - A05BA03</w:t>
            </w:r>
          </w:p>
        </w:tc>
      </w:tr>
      <w:tr w:rsidR="00AC0415" w:rsidRPr="003440FC" w14:paraId="71F66A25" w14:textId="77777777" w:rsidTr="00610BFF">
        <w:trPr>
          <w:trHeight w:val="323"/>
        </w:trPr>
        <w:tc>
          <w:tcPr>
            <w:tcW w:w="625" w:type="dxa"/>
            <w:shd w:val="clear" w:color="auto" w:fill="auto"/>
            <w:vAlign w:val="center"/>
          </w:tcPr>
          <w:p w14:paraId="3C94C369" w14:textId="70171A2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110</w:t>
            </w:r>
          </w:p>
        </w:tc>
        <w:tc>
          <w:tcPr>
            <w:tcW w:w="1170" w:type="dxa"/>
            <w:shd w:val="clear" w:color="auto" w:fill="auto"/>
            <w:vAlign w:val="center"/>
          </w:tcPr>
          <w:p w14:paraId="32196C29" w14:textId="164890C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224000</w:t>
            </w:r>
          </w:p>
        </w:tc>
        <w:tc>
          <w:tcPr>
            <w:tcW w:w="8933" w:type="dxa"/>
            <w:shd w:val="clear" w:color="auto" w:fill="auto"/>
            <w:vAlign w:val="center"/>
          </w:tcPr>
          <w:p w14:paraId="14573E1C" w14:textId="506708B4"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սենոզիդներ</w:t>
            </w:r>
            <w:r w:rsidRPr="00AC0415">
              <w:rPr>
                <w:rFonts w:ascii="GHEA Grapalat" w:hAnsi="GHEA Grapalat"/>
                <w:sz w:val="20"/>
                <w:szCs w:val="20"/>
                <w:lang w:val="pt-BR"/>
              </w:rPr>
              <w:t xml:space="preserve"> A,B – A06AB06 </w:t>
            </w:r>
            <w:r w:rsidRPr="00AC0415">
              <w:rPr>
                <w:rFonts w:ascii="GHEA Grapalat" w:hAnsi="GHEA Grapalat"/>
                <w:sz w:val="20"/>
                <w:szCs w:val="20"/>
                <w:lang w:val="hy-AM"/>
              </w:rPr>
              <w:t>բուսական</w:t>
            </w:r>
            <w:r w:rsidRPr="00AC0415">
              <w:rPr>
                <w:rFonts w:ascii="GHEA Grapalat" w:hAnsi="GHEA Grapalat"/>
                <w:sz w:val="20"/>
                <w:szCs w:val="20"/>
                <w:lang w:val="pt-BR"/>
              </w:rPr>
              <w:t xml:space="preserve"> </w:t>
            </w:r>
            <w:r w:rsidRPr="00AC0415">
              <w:rPr>
                <w:rFonts w:ascii="GHEA Grapalat" w:hAnsi="GHEA Grapalat"/>
                <w:sz w:val="20"/>
                <w:szCs w:val="20"/>
                <w:lang w:val="hy-AM"/>
              </w:rPr>
              <w:t>ծագման</w:t>
            </w:r>
            <w:r w:rsidRPr="00AC0415">
              <w:rPr>
                <w:rFonts w:ascii="GHEA Grapalat" w:hAnsi="GHEA Grapalat"/>
                <w:sz w:val="20"/>
                <w:szCs w:val="20"/>
                <w:lang w:val="pt-BR"/>
              </w:rPr>
              <w:t xml:space="preserve"> </w:t>
            </w:r>
            <w:r w:rsidRPr="00AC0415">
              <w:rPr>
                <w:rFonts w:ascii="GHEA Grapalat" w:hAnsi="GHEA Grapalat"/>
                <w:sz w:val="20"/>
                <w:szCs w:val="20"/>
                <w:lang w:val="hy-AM"/>
              </w:rPr>
              <w:t>դեղ</w:t>
            </w:r>
            <w:r w:rsidRPr="00AC0415">
              <w:rPr>
                <w:rFonts w:ascii="GHEA Grapalat" w:hAnsi="GHEA Grapalat"/>
                <w:sz w:val="20"/>
                <w:szCs w:val="20"/>
                <w:lang w:val="pt-BR"/>
              </w:rPr>
              <w:t xml:space="preserve">  </w:t>
            </w:r>
          </w:p>
        </w:tc>
      </w:tr>
      <w:tr w:rsidR="00AC0415" w:rsidRPr="003440FC" w14:paraId="20BE0D6E" w14:textId="77777777" w:rsidTr="00610BFF">
        <w:trPr>
          <w:trHeight w:val="323"/>
        </w:trPr>
        <w:tc>
          <w:tcPr>
            <w:tcW w:w="625" w:type="dxa"/>
            <w:shd w:val="clear" w:color="auto" w:fill="auto"/>
            <w:vAlign w:val="center"/>
          </w:tcPr>
          <w:p w14:paraId="5A5B9F36" w14:textId="41547855"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pt-BR"/>
              </w:rPr>
              <w:t>111</w:t>
            </w:r>
          </w:p>
        </w:tc>
        <w:tc>
          <w:tcPr>
            <w:tcW w:w="1170" w:type="dxa"/>
            <w:shd w:val="clear" w:color="auto" w:fill="auto"/>
            <w:vAlign w:val="center"/>
          </w:tcPr>
          <w:p w14:paraId="07F7BA28" w14:textId="4A6D1AB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97600</w:t>
            </w:r>
          </w:p>
        </w:tc>
        <w:tc>
          <w:tcPr>
            <w:tcW w:w="8933" w:type="dxa"/>
            <w:shd w:val="clear" w:color="auto" w:fill="auto"/>
            <w:vAlign w:val="center"/>
          </w:tcPr>
          <w:p w14:paraId="45AD3459" w14:textId="0D2DC6C7"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կատվախոտի</w:t>
            </w:r>
            <w:r w:rsidRPr="00AC0415">
              <w:rPr>
                <w:rFonts w:ascii="GHEA Grapalat" w:hAnsi="GHEA Grapalat"/>
                <w:sz w:val="20"/>
                <w:szCs w:val="20"/>
                <w:lang w:val="pt-BR"/>
              </w:rPr>
              <w:t xml:space="preserve"> </w:t>
            </w:r>
            <w:r w:rsidRPr="00AC0415">
              <w:rPr>
                <w:rFonts w:ascii="GHEA Grapalat" w:hAnsi="GHEA Grapalat"/>
                <w:sz w:val="20"/>
                <w:szCs w:val="20"/>
                <w:lang w:val="hy-AM"/>
              </w:rPr>
              <w:t>ոգեթուրմ</w:t>
            </w:r>
            <w:r w:rsidRPr="00AC0415">
              <w:rPr>
                <w:rFonts w:ascii="GHEA Grapalat" w:hAnsi="GHEA Grapalat"/>
                <w:sz w:val="20"/>
                <w:szCs w:val="20"/>
                <w:lang w:val="pt-BR"/>
              </w:rPr>
              <w:t xml:space="preserve"> - N05CM09 </w:t>
            </w:r>
            <w:r w:rsidRPr="00AC0415">
              <w:rPr>
                <w:rFonts w:ascii="GHEA Grapalat" w:hAnsi="GHEA Grapalat"/>
                <w:sz w:val="20"/>
                <w:szCs w:val="20"/>
                <w:lang w:val="hy-AM"/>
              </w:rPr>
              <w:t>բուսական</w:t>
            </w:r>
            <w:r w:rsidRPr="00AC0415">
              <w:rPr>
                <w:rFonts w:ascii="GHEA Grapalat" w:hAnsi="GHEA Grapalat"/>
                <w:sz w:val="20"/>
                <w:szCs w:val="20"/>
                <w:lang w:val="pt-BR"/>
              </w:rPr>
              <w:t xml:space="preserve"> </w:t>
            </w:r>
            <w:r w:rsidRPr="00AC0415">
              <w:rPr>
                <w:rFonts w:ascii="GHEA Grapalat" w:hAnsi="GHEA Grapalat"/>
                <w:sz w:val="20"/>
                <w:szCs w:val="20"/>
                <w:lang w:val="hy-AM"/>
              </w:rPr>
              <w:t>ծագման</w:t>
            </w:r>
            <w:r w:rsidRPr="00AC0415">
              <w:rPr>
                <w:rFonts w:ascii="GHEA Grapalat" w:hAnsi="GHEA Grapalat"/>
                <w:sz w:val="20"/>
                <w:szCs w:val="20"/>
                <w:lang w:val="pt-BR"/>
              </w:rPr>
              <w:t xml:space="preserve"> </w:t>
            </w:r>
            <w:r w:rsidRPr="00AC0415">
              <w:rPr>
                <w:rFonts w:ascii="GHEA Grapalat" w:hAnsi="GHEA Grapalat"/>
                <w:sz w:val="20"/>
                <w:szCs w:val="20"/>
                <w:lang w:val="hy-AM"/>
              </w:rPr>
              <w:t>դեղ</w:t>
            </w:r>
            <w:r w:rsidRPr="00AC0415">
              <w:rPr>
                <w:rFonts w:ascii="GHEA Grapalat" w:hAnsi="GHEA Grapalat"/>
                <w:sz w:val="20"/>
                <w:szCs w:val="20"/>
                <w:lang w:val="pt-BR"/>
              </w:rPr>
              <w:t xml:space="preserve">      </w:t>
            </w:r>
          </w:p>
        </w:tc>
      </w:tr>
      <w:tr w:rsidR="00AC0415" w:rsidRPr="003440FC" w14:paraId="6EFF6151" w14:textId="77777777" w:rsidTr="00610BFF">
        <w:trPr>
          <w:trHeight w:val="323"/>
        </w:trPr>
        <w:tc>
          <w:tcPr>
            <w:tcW w:w="625" w:type="dxa"/>
            <w:shd w:val="clear" w:color="auto" w:fill="auto"/>
            <w:vAlign w:val="center"/>
          </w:tcPr>
          <w:p w14:paraId="07D11615" w14:textId="60992713"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112</w:t>
            </w:r>
          </w:p>
        </w:tc>
        <w:tc>
          <w:tcPr>
            <w:tcW w:w="1170" w:type="dxa"/>
            <w:shd w:val="clear" w:color="auto" w:fill="auto"/>
            <w:vAlign w:val="center"/>
          </w:tcPr>
          <w:p w14:paraId="7B48D4EE" w14:textId="38693C7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129260</w:t>
            </w:r>
          </w:p>
        </w:tc>
        <w:tc>
          <w:tcPr>
            <w:tcW w:w="8933" w:type="dxa"/>
            <w:shd w:val="clear" w:color="auto" w:fill="auto"/>
            <w:vAlign w:val="center"/>
          </w:tcPr>
          <w:p w14:paraId="341D9C3B" w14:textId="2AE2F6ED"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կատվախոտի</w:t>
            </w:r>
            <w:r w:rsidRPr="00AC0415">
              <w:rPr>
                <w:rFonts w:ascii="GHEA Grapalat" w:hAnsi="GHEA Grapalat"/>
                <w:sz w:val="20"/>
                <w:szCs w:val="20"/>
                <w:lang w:val="pt-BR"/>
              </w:rPr>
              <w:t xml:space="preserve"> </w:t>
            </w:r>
            <w:r w:rsidRPr="00AC0415">
              <w:rPr>
                <w:rFonts w:ascii="GHEA Grapalat" w:hAnsi="GHEA Grapalat"/>
                <w:sz w:val="20"/>
                <w:szCs w:val="20"/>
                <w:lang w:val="hy-AM"/>
              </w:rPr>
              <w:t>ոգեթուրմ</w:t>
            </w:r>
            <w:r w:rsidRPr="00AC0415">
              <w:rPr>
                <w:rFonts w:ascii="GHEA Grapalat" w:hAnsi="GHEA Grapalat"/>
                <w:sz w:val="20"/>
                <w:szCs w:val="20"/>
                <w:lang w:val="pt-BR"/>
              </w:rPr>
              <w:t xml:space="preserve"> - N05CM09 </w:t>
            </w:r>
            <w:r w:rsidRPr="00AC0415">
              <w:rPr>
                <w:rFonts w:ascii="GHEA Grapalat" w:hAnsi="GHEA Grapalat"/>
                <w:sz w:val="20"/>
                <w:szCs w:val="20"/>
                <w:lang w:val="hy-AM"/>
              </w:rPr>
              <w:t>բուսական</w:t>
            </w:r>
            <w:r w:rsidRPr="00AC0415">
              <w:rPr>
                <w:rFonts w:ascii="GHEA Grapalat" w:hAnsi="GHEA Grapalat"/>
                <w:sz w:val="20"/>
                <w:szCs w:val="20"/>
                <w:lang w:val="pt-BR"/>
              </w:rPr>
              <w:t xml:space="preserve"> </w:t>
            </w:r>
            <w:r w:rsidRPr="00AC0415">
              <w:rPr>
                <w:rFonts w:ascii="GHEA Grapalat" w:hAnsi="GHEA Grapalat"/>
                <w:sz w:val="20"/>
                <w:szCs w:val="20"/>
                <w:lang w:val="hy-AM"/>
              </w:rPr>
              <w:t>ծագման</w:t>
            </w:r>
            <w:r w:rsidRPr="00AC0415">
              <w:rPr>
                <w:rFonts w:ascii="GHEA Grapalat" w:hAnsi="GHEA Grapalat"/>
                <w:sz w:val="20"/>
                <w:szCs w:val="20"/>
                <w:lang w:val="pt-BR"/>
              </w:rPr>
              <w:t xml:space="preserve"> </w:t>
            </w:r>
            <w:r w:rsidRPr="00AC0415">
              <w:rPr>
                <w:rFonts w:ascii="GHEA Grapalat" w:hAnsi="GHEA Grapalat"/>
                <w:sz w:val="20"/>
                <w:szCs w:val="20"/>
                <w:lang w:val="hy-AM"/>
              </w:rPr>
              <w:t>դեղ</w:t>
            </w:r>
            <w:r w:rsidRPr="00AC0415">
              <w:rPr>
                <w:rFonts w:ascii="GHEA Grapalat" w:hAnsi="GHEA Grapalat"/>
                <w:sz w:val="20"/>
                <w:szCs w:val="20"/>
                <w:lang w:val="pt-BR"/>
              </w:rPr>
              <w:t xml:space="preserve">      </w:t>
            </w:r>
          </w:p>
        </w:tc>
      </w:tr>
      <w:tr w:rsidR="00AC0415" w:rsidRPr="00AC0415" w14:paraId="3E926F07" w14:textId="77777777" w:rsidTr="00610BFF">
        <w:trPr>
          <w:trHeight w:val="323"/>
        </w:trPr>
        <w:tc>
          <w:tcPr>
            <w:tcW w:w="625" w:type="dxa"/>
            <w:shd w:val="clear" w:color="auto" w:fill="auto"/>
            <w:vAlign w:val="center"/>
          </w:tcPr>
          <w:p w14:paraId="22A3395A" w14:textId="6E7CE7B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113</w:t>
            </w:r>
          </w:p>
        </w:tc>
        <w:tc>
          <w:tcPr>
            <w:tcW w:w="1170" w:type="dxa"/>
            <w:shd w:val="clear" w:color="auto" w:fill="auto"/>
            <w:vAlign w:val="center"/>
          </w:tcPr>
          <w:p w14:paraId="6ADBFECB" w14:textId="44A7E15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139380</w:t>
            </w:r>
          </w:p>
        </w:tc>
        <w:tc>
          <w:tcPr>
            <w:tcW w:w="8933" w:type="dxa"/>
            <w:shd w:val="clear" w:color="auto" w:fill="auto"/>
            <w:vAlign w:val="center"/>
          </w:tcPr>
          <w:p w14:paraId="14CAAE6E" w14:textId="6B8AA416"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 xml:space="preserve">  էտամզիլատ - B02BX01</w:t>
            </w:r>
          </w:p>
        </w:tc>
      </w:tr>
      <w:tr w:rsidR="00AC0415" w:rsidRPr="00AC0415" w14:paraId="7901F650" w14:textId="77777777" w:rsidTr="00610BFF">
        <w:trPr>
          <w:trHeight w:val="323"/>
        </w:trPr>
        <w:tc>
          <w:tcPr>
            <w:tcW w:w="625" w:type="dxa"/>
            <w:shd w:val="clear" w:color="auto" w:fill="auto"/>
            <w:vAlign w:val="center"/>
          </w:tcPr>
          <w:p w14:paraId="7B047559" w14:textId="48D1E27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114</w:t>
            </w:r>
          </w:p>
        </w:tc>
        <w:tc>
          <w:tcPr>
            <w:tcW w:w="1170" w:type="dxa"/>
            <w:shd w:val="clear" w:color="auto" w:fill="auto"/>
            <w:vAlign w:val="center"/>
          </w:tcPr>
          <w:p w14:paraId="7516CB3E" w14:textId="2693EEE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51520</w:t>
            </w:r>
          </w:p>
        </w:tc>
        <w:tc>
          <w:tcPr>
            <w:tcW w:w="8933" w:type="dxa"/>
            <w:shd w:val="clear" w:color="auto" w:fill="auto"/>
            <w:vAlign w:val="center"/>
          </w:tcPr>
          <w:p w14:paraId="068009BB" w14:textId="00A44205"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 xml:space="preserve">  էտամզիլատ - B02BX01</w:t>
            </w:r>
          </w:p>
        </w:tc>
      </w:tr>
      <w:tr w:rsidR="00AC0415" w:rsidRPr="00AC0415" w14:paraId="5DA9765A" w14:textId="77777777" w:rsidTr="00610BFF">
        <w:trPr>
          <w:trHeight w:val="323"/>
        </w:trPr>
        <w:tc>
          <w:tcPr>
            <w:tcW w:w="625" w:type="dxa"/>
            <w:shd w:val="clear" w:color="auto" w:fill="auto"/>
            <w:vAlign w:val="center"/>
          </w:tcPr>
          <w:p w14:paraId="01DD91CF" w14:textId="36EAF096"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115</w:t>
            </w:r>
          </w:p>
        </w:tc>
        <w:tc>
          <w:tcPr>
            <w:tcW w:w="1170" w:type="dxa"/>
            <w:shd w:val="clear" w:color="auto" w:fill="auto"/>
            <w:vAlign w:val="center"/>
          </w:tcPr>
          <w:p w14:paraId="2C2F6959" w14:textId="47BDED8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145040</w:t>
            </w:r>
          </w:p>
        </w:tc>
        <w:tc>
          <w:tcPr>
            <w:tcW w:w="8933" w:type="dxa"/>
            <w:shd w:val="clear" w:color="auto" w:fill="auto"/>
            <w:vAlign w:val="center"/>
          </w:tcPr>
          <w:p w14:paraId="31E94930" w14:textId="72F23A14"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լոզարտան (լոզարտանի կալիում) - C09CA01</w:t>
            </w:r>
          </w:p>
        </w:tc>
      </w:tr>
      <w:tr w:rsidR="00AC0415" w:rsidRPr="00AC0415" w14:paraId="2D5AC664" w14:textId="77777777" w:rsidTr="00610BFF">
        <w:trPr>
          <w:trHeight w:val="323"/>
        </w:trPr>
        <w:tc>
          <w:tcPr>
            <w:tcW w:w="625" w:type="dxa"/>
            <w:shd w:val="clear" w:color="auto" w:fill="auto"/>
            <w:vAlign w:val="center"/>
          </w:tcPr>
          <w:p w14:paraId="65B68EF8" w14:textId="6E1C8B26"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116</w:t>
            </w:r>
          </w:p>
        </w:tc>
        <w:tc>
          <w:tcPr>
            <w:tcW w:w="1170" w:type="dxa"/>
            <w:shd w:val="clear" w:color="auto" w:fill="auto"/>
            <w:vAlign w:val="center"/>
          </w:tcPr>
          <w:p w14:paraId="2797A240" w14:textId="1455ABAE"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56420</w:t>
            </w:r>
          </w:p>
        </w:tc>
        <w:tc>
          <w:tcPr>
            <w:tcW w:w="8933" w:type="dxa"/>
            <w:shd w:val="clear" w:color="auto" w:fill="auto"/>
            <w:vAlign w:val="center"/>
          </w:tcPr>
          <w:p w14:paraId="7F384923" w14:textId="2999480D"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լոզարտան (լոզարտանի կալիում) - C09CA01</w:t>
            </w:r>
          </w:p>
        </w:tc>
      </w:tr>
      <w:tr w:rsidR="00AC0415" w:rsidRPr="00AC0415" w14:paraId="5E1AD064" w14:textId="77777777" w:rsidTr="00610BFF">
        <w:trPr>
          <w:trHeight w:val="323"/>
        </w:trPr>
        <w:tc>
          <w:tcPr>
            <w:tcW w:w="625" w:type="dxa"/>
            <w:shd w:val="clear" w:color="auto" w:fill="auto"/>
            <w:vAlign w:val="center"/>
          </w:tcPr>
          <w:p w14:paraId="5D6855C5" w14:textId="581316C8"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117</w:t>
            </w:r>
          </w:p>
        </w:tc>
        <w:tc>
          <w:tcPr>
            <w:tcW w:w="1170" w:type="dxa"/>
            <w:shd w:val="clear" w:color="auto" w:fill="auto"/>
            <w:vAlign w:val="center"/>
          </w:tcPr>
          <w:p w14:paraId="06AF48BA" w14:textId="05B8DBE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479760</w:t>
            </w:r>
          </w:p>
        </w:tc>
        <w:tc>
          <w:tcPr>
            <w:tcW w:w="8933" w:type="dxa"/>
            <w:shd w:val="clear" w:color="auto" w:fill="auto"/>
            <w:vAlign w:val="center"/>
          </w:tcPr>
          <w:p w14:paraId="0D85B91A" w14:textId="2ABF875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տամսուլոզին (տամսուլոզինի հիդրոքլորիդ) - G04CA02</w:t>
            </w:r>
          </w:p>
        </w:tc>
      </w:tr>
      <w:tr w:rsidR="00AC0415" w:rsidRPr="00AC0415" w14:paraId="24EFD680" w14:textId="77777777" w:rsidTr="00610BFF">
        <w:trPr>
          <w:trHeight w:val="323"/>
        </w:trPr>
        <w:tc>
          <w:tcPr>
            <w:tcW w:w="625" w:type="dxa"/>
            <w:shd w:val="clear" w:color="auto" w:fill="auto"/>
            <w:vAlign w:val="center"/>
          </w:tcPr>
          <w:p w14:paraId="6F91A574" w14:textId="6F5DD8B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118</w:t>
            </w:r>
          </w:p>
        </w:tc>
        <w:tc>
          <w:tcPr>
            <w:tcW w:w="1170" w:type="dxa"/>
            <w:shd w:val="clear" w:color="auto" w:fill="auto"/>
            <w:vAlign w:val="center"/>
          </w:tcPr>
          <w:p w14:paraId="418545C8" w14:textId="4976829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333200</w:t>
            </w:r>
          </w:p>
        </w:tc>
        <w:tc>
          <w:tcPr>
            <w:tcW w:w="8933" w:type="dxa"/>
            <w:shd w:val="clear" w:color="auto" w:fill="auto"/>
            <w:vAlign w:val="center"/>
          </w:tcPr>
          <w:p w14:paraId="30D2E033" w14:textId="7D6B4440"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դիոսմին, հեսպերիդին-C05CA53</w:t>
            </w:r>
          </w:p>
        </w:tc>
      </w:tr>
      <w:tr w:rsidR="00AC0415" w:rsidRPr="00AC0415" w14:paraId="0B7903C5" w14:textId="77777777" w:rsidTr="00610BFF">
        <w:trPr>
          <w:trHeight w:val="323"/>
        </w:trPr>
        <w:tc>
          <w:tcPr>
            <w:tcW w:w="625" w:type="dxa"/>
            <w:shd w:val="clear" w:color="auto" w:fill="auto"/>
            <w:vAlign w:val="center"/>
          </w:tcPr>
          <w:p w14:paraId="6466C4D5" w14:textId="7E509B9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119</w:t>
            </w:r>
          </w:p>
        </w:tc>
        <w:tc>
          <w:tcPr>
            <w:tcW w:w="1170" w:type="dxa"/>
            <w:shd w:val="clear" w:color="auto" w:fill="auto"/>
            <w:vAlign w:val="center"/>
          </w:tcPr>
          <w:p w14:paraId="559A1B89" w14:textId="58DE701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1292500</w:t>
            </w:r>
          </w:p>
        </w:tc>
        <w:tc>
          <w:tcPr>
            <w:tcW w:w="8933" w:type="dxa"/>
            <w:shd w:val="clear" w:color="auto" w:fill="auto"/>
            <w:vAlign w:val="center"/>
          </w:tcPr>
          <w:p w14:paraId="141F2FCA" w14:textId="35401AD5"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դիոսմին, հեսպերիդին-C05CA53</w:t>
            </w:r>
          </w:p>
        </w:tc>
      </w:tr>
      <w:tr w:rsidR="00AC0415" w:rsidRPr="00AC0415" w14:paraId="3B212F55" w14:textId="77777777" w:rsidTr="00610BFF">
        <w:trPr>
          <w:trHeight w:val="323"/>
        </w:trPr>
        <w:tc>
          <w:tcPr>
            <w:tcW w:w="625" w:type="dxa"/>
            <w:shd w:val="clear" w:color="auto" w:fill="auto"/>
            <w:vAlign w:val="center"/>
          </w:tcPr>
          <w:p w14:paraId="3D25867B" w14:textId="756D838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120</w:t>
            </w:r>
          </w:p>
        </w:tc>
        <w:tc>
          <w:tcPr>
            <w:tcW w:w="1170" w:type="dxa"/>
            <w:shd w:val="clear" w:color="auto" w:fill="auto"/>
            <w:vAlign w:val="center"/>
          </w:tcPr>
          <w:p w14:paraId="63A4F2ED" w14:textId="57C674D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829080</w:t>
            </w:r>
          </w:p>
        </w:tc>
        <w:tc>
          <w:tcPr>
            <w:tcW w:w="8933" w:type="dxa"/>
            <w:shd w:val="clear" w:color="auto" w:fill="auto"/>
            <w:vAlign w:val="center"/>
          </w:tcPr>
          <w:p w14:paraId="4A084A8F" w14:textId="29340479"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լիոֆիլացվածկենդանիկաթնաթթվայինմանրէներ</w:t>
            </w:r>
            <w:r w:rsidRPr="00AC0415">
              <w:rPr>
                <w:rFonts w:ascii="GHEA Grapalat" w:hAnsi="GHEA Grapalat"/>
                <w:sz w:val="20"/>
                <w:szCs w:val="20"/>
                <w:lang w:val="pt-BR"/>
              </w:rPr>
              <w:t xml:space="preserve"> (</w:t>
            </w:r>
            <w:r w:rsidRPr="00AC0415">
              <w:rPr>
                <w:rFonts w:ascii="GHEA Grapalat" w:hAnsi="GHEA Grapalat"/>
                <w:sz w:val="20"/>
                <w:szCs w:val="20"/>
              </w:rPr>
              <w:t>լակտոբացիլուսացիդոֆիլուս</w:t>
            </w:r>
            <w:r w:rsidRPr="00AC0415">
              <w:rPr>
                <w:rFonts w:ascii="GHEA Grapalat" w:hAnsi="GHEA Grapalat"/>
                <w:sz w:val="20"/>
                <w:szCs w:val="20"/>
                <w:lang w:val="pt-BR"/>
              </w:rPr>
              <w:t xml:space="preserve">, </w:t>
            </w:r>
            <w:r w:rsidRPr="00AC0415">
              <w:rPr>
                <w:rFonts w:ascii="GHEA Grapalat" w:hAnsi="GHEA Grapalat"/>
                <w:sz w:val="20"/>
                <w:szCs w:val="20"/>
              </w:rPr>
              <w:t>բիֆիդոբակտերիումանիմալիս</w:t>
            </w:r>
            <w:r w:rsidRPr="00AC0415">
              <w:rPr>
                <w:rFonts w:ascii="GHEA Grapalat" w:hAnsi="GHEA Grapalat"/>
                <w:sz w:val="20"/>
                <w:szCs w:val="20"/>
                <w:lang w:val="pt-BR"/>
              </w:rPr>
              <w:t>)  -A07FA01</w:t>
            </w:r>
          </w:p>
        </w:tc>
      </w:tr>
      <w:tr w:rsidR="00AC0415" w:rsidRPr="003440FC" w14:paraId="36CF5882" w14:textId="77777777" w:rsidTr="00610BFF">
        <w:trPr>
          <w:trHeight w:val="323"/>
        </w:trPr>
        <w:tc>
          <w:tcPr>
            <w:tcW w:w="625" w:type="dxa"/>
            <w:shd w:val="clear" w:color="auto" w:fill="auto"/>
            <w:vAlign w:val="center"/>
          </w:tcPr>
          <w:p w14:paraId="2F3B5BA8" w14:textId="055CFC7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121</w:t>
            </w:r>
          </w:p>
        </w:tc>
        <w:tc>
          <w:tcPr>
            <w:tcW w:w="1170" w:type="dxa"/>
            <w:shd w:val="clear" w:color="auto" w:fill="auto"/>
            <w:vAlign w:val="center"/>
          </w:tcPr>
          <w:p w14:paraId="13380BE8" w14:textId="2CAF845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568750</w:t>
            </w:r>
          </w:p>
        </w:tc>
        <w:tc>
          <w:tcPr>
            <w:tcW w:w="8933" w:type="dxa"/>
            <w:shd w:val="clear" w:color="auto" w:fill="auto"/>
            <w:vAlign w:val="center"/>
          </w:tcPr>
          <w:p w14:paraId="4901533C" w14:textId="77777777" w:rsidR="00AC0415" w:rsidRPr="00AC0415" w:rsidRDefault="00AC0415" w:rsidP="00AC0415">
            <w:pPr>
              <w:jc w:val="both"/>
              <w:rPr>
                <w:rFonts w:ascii="GHEA Grapalat" w:hAnsi="GHEA Grapalat"/>
                <w:sz w:val="20"/>
                <w:szCs w:val="20"/>
                <w:lang w:val="pt-BR"/>
              </w:rPr>
            </w:pPr>
            <w:r w:rsidRPr="00AC0415">
              <w:rPr>
                <w:rFonts w:ascii="GHEA Grapalat" w:hAnsi="GHEA Grapalat"/>
                <w:sz w:val="20"/>
                <w:szCs w:val="20"/>
                <w:lang w:val="hy-AM"/>
              </w:rPr>
              <w:t>Լիոֆիլացված</w:t>
            </w:r>
            <w:r w:rsidRPr="00AC0415">
              <w:rPr>
                <w:rFonts w:ascii="GHEA Grapalat" w:hAnsi="GHEA Grapalat"/>
                <w:sz w:val="20"/>
                <w:szCs w:val="20"/>
                <w:lang w:val="pt-BR"/>
              </w:rPr>
              <w:t xml:space="preserve"> </w:t>
            </w:r>
            <w:r w:rsidRPr="00AC0415">
              <w:rPr>
                <w:rFonts w:ascii="GHEA Grapalat" w:hAnsi="GHEA Grapalat"/>
                <w:sz w:val="20"/>
                <w:szCs w:val="20"/>
                <w:lang w:val="hy-AM"/>
              </w:rPr>
              <w:t>կենդանի</w:t>
            </w:r>
            <w:r w:rsidRPr="00AC0415">
              <w:rPr>
                <w:rFonts w:ascii="GHEA Grapalat" w:hAnsi="GHEA Grapalat"/>
                <w:sz w:val="20"/>
                <w:szCs w:val="20"/>
                <w:lang w:val="pt-BR"/>
              </w:rPr>
              <w:t xml:space="preserve"> </w:t>
            </w:r>
            <w:r w:rsidRPr="00AC0415">
              <w:rPr>
                <w:rFonts w:ascii="GHEA Grapalat" w:hAnsi="GHEA Grapalat"/>
                <w:sz w:val="20"/>
                <w:szCs w:val="20"/>
                <w:lang w:val="hy-AM"/>
              </w:rPr>
              <w:t>կաթնաթթվային</w:t>
            </w:r>
          </w:p>
          <w:p w14:paraId="682D8EE2" w14:textId="52E2F019"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մանրէներ</w:t>
            </w:r>
            <w:r w:rsidRPr="00AC0415">
              <w:rPr>
                <w:rFonts w:ascii="GHEA Grapalat" w:hAnsi="GHEA Grapalat"/>
                <w:sz w:val="20"/>
                <w:szCs w:val="20"/>
                <w:lang w:val="pt-BR"/>
              </w:rPr>
              <w:t xml:space="preserve"> (</w:t>
            </w:r>
            <w:r w:rsidRPr="00AC0415">
              <w:rPr>
                <w:rFonts w:ascii="GHEA Grapalat" w:hAnsi="GHEA Grapalat"/>
                <w:sz w:val="20"/>
                <w:szCs w:val="20"/>
                <w:lang w:val="hy-AM"/>
              </w:rPr>
              <w:t>լակտոբացիլուսացիդոֆիլուս</w:t>
            </w:r>
            <w:r w:rsidRPr="00AC0415">
              <w:rPr>
                <w:rFonts w:ascii="GHEA Grapalat" w:hAnsi="GHEA Grapalat"/>
                <w:sz w:val="20"/>
                <w:szCs w:val="20"/>
                <w:lang w:val="pt-BR"/>
              </w:rPr>
              <w:t xml:space="preserve">, </w:t>
            </w:r>
            <w:r w:rsidRPr="00AC0415">
              <w:rPr>
                <w:rFonts w:ascii="GHEA Grapalat" w:hAnsi="GHEA Grapalat"/>
                <w:sz w:val="20"/>
                <w:szCs w:val="20"/>
                <w:lang w:val="hy-AM"/>
              </w:rPr>
              <w:t>բիֆիդոբակտերիում</w:t>
            </w:r>
            <w:r w:rsidRPr="00AC0415">
              <w:rPr>
                <w:rFonts w:ascii="GHEA Grapalat" w:hAnsi="GHEA Grapalat"/>
                <w:sz w:val="20"/>
                <w:szCs w:val="20"/>
                <w:lang w:val="pt-BR"/>
              </w:rPr>
              <w:t xml:space="preserve"> </w:t>
            </w:r>
            <w:r w:rsidRPr="00AC0415">
              <w:rPr>
                <w:rFonts w:ascii="GHEA Grapalat" w:hAnsi="GHEA Grapalat"/>
                <w:sz w:val="20"/>
                <w:szCs w:val="20"/>
                <w:lang w:val="hy-AM"/>
              </w:rPr>
              <w:t>անիմալիս</w:t>
            </w:r>
            <w:r w:rsidRPr="00AC0415">
              <w:rPr>
                <w:rFonts w:ascii="GHEA Grapalat" w:hAnsi="GHEA Grapalat"/>
                <w:sz w:val="20"/>
                <w:szCs w:val="20"/>
                <w:lang w:val="pt-BR"/>
              </w:rPr>
              <w:t>)  -A07FA01</w:t>
            </w:r>
          </w:p>
        </w:tc>
      </w:tr>
      <w:tr w:rsidR="00AC0415" w:rsidRPr="003440FC" w14:paraId="04AC5C71" w14:textId="77777777" w:rsidTr="00610BFF">
        <w:trPr>
          <w:trHeight w:val="323"/>
        </w:trPr>
        <w:tc>
          <w:tcPr>
            <w:tcW w:w="625" w:type="dxa"/>
            <w:shd w:val="clear" w:color="auto" w:fill="auto"/>
            <w:vAlign w:val="center"/>
          </w:tcPr>
          <w:p w14:paraId="58F86C9B" w14:textId="5B4E09EA"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122</w:t>
            </w:r>
          </w:p>
        </w:tc>
        <w:tc>
          <w:tcPr>
            <w:tcW w:w="1170" w:type="dxa"/>
            <w:shd w:val="clear" w:color="auto" w:fill="auto"/>
            <w:vAlign w:val="center"/>
          </w:tcPr>
          <w:p w14:paraId="4D6B60C8" w14:textId="69D75A0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104100</w:t>
            </w:r>
          </w:p>
        </w:tc>
        <w:tc>
          <w:tcPr>
            <w:tcW w:w="8933" w:type="dxa"/>
            <w:shd w:val="clear" w:color="auto" w:fill="auto"/>
            <w:vAlign w:val="center"/>
          </w:tcPr>
          <w:p w14:paraId="2B6CB6C5" w14:textId="194D9311"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lang w:val="hy-AM"/>
              </w:rPr>
              <w:t>մագնեզիում</w:t>
            </w:r>
            <w:r w:rsidRPr="00AC0415">
              <w:rPr>
                <w:rFonts w:ascii="GHEA Grapalat" w:hAnsi="GHEA Grapalat"/>
                <w:sz w:val="20"/>
                <w:szCs w:val="20"/>
                <w:lang w:val="pt-BR"/>
              </w:rPr>
              <w:t xml:space="preserve"> (</w:t>
            </w:r>
            <w:r w:rsidRPr="00AC0415">
              <w:rPr>
                <w:rFonts w:ascii="GHEA Grapalat" w:hAnsi="GHEA Grapalat"/>
                <w:sz w:val="20"/>
                <w:szCs w:val="20"/>
                <w:lang w:val="hy-AM"/>
              </w:rPr>
              <w:t>մագնեզիում</w:t>
            </w:r>
            <w:r w:rsidRPr="00AC0415">
              <w:rPr>
                <w:rFonts w:ascii="GHEA Grapalat" w:hAnsi="GHEA Grapalat"/>
                <w:sz w:val="20"/>
                <w:szCs w:val="20"/>
                <w:lang w:val="pt-BR"/>
              </w:rPr>
              <w:t xml:space="preserve"> </w:t>
            </w:r>
            <w:r w:rsidRPr="00AC0415">
              <w:rPr>
                <w:rFonts w:ascii="GHEA Grapalat" w:hAnsi="GHEA Grapalat"/>
                <w:sz w:val="20"/>
                <w:szCs w:val="20"/>
                <w:lang w:val="hy-AM"/>
              </w:rPr>
              <w:t>ասպարտատի</w:t>
            </w:r>
            <w:r w:rsidRPr="00AC0415">
              <w:rPr>
                <w:rFonts w:ascii="GHEA Grapalat" w:hAnsi="GHEA Grapalat"/>
                <w:sz w:val="20"/>
                <w:szCs w:val="20"/>
                <w:lang w:val="pt-BR"/>
              </w:rPr>
              <w:t xml:space="preserve"> </w:t>
            </w:r>
            <w:r w:rsidRPr="00AC0415">
              <w:rPr>
                <w:rFonts w:ascii="GHEA Grapalat" w:hAnsi="GHEA Grapalat"/>
                <w:sz w:val="20"/>
                <w:szCs w:val="20"/>
                <w:lang w:val="hy-AM"/>
              </w:rPr>
              <w:t>տետրահիդրատ</w:t>
            </w:r>
            <w:r w:rsidRPr="00AC0415">
              <w:rPr>
                <w:rFonts w:ascii="GHEA Grapalat" w:hAnsi="GHEA Grapalat"/>
                <w:sz w:val="20"/>
                <w:szCs w:val="20"/>
                <w:lang w:val="pt-BR"/>
              </w:rPr>
              <w:t xml:space="preserve">), </w:t>
            </w:r>
            <w:r w:rsidRPr="00AC0415">
              <w:rPr>
                <w:rFonts w:ascii="GHEA Grapalat" w:hAnsi="GHEA Grapalat"/>
                <w:sz w:val="20"/>
                <w:szCs w:val="20"/>
                <w:lang w:val="hy-AM"/>
              </w:rPr>
              <w:t>կալիում</w:t>
            </w:r>
            <w:r w:rsidRPr="00AC0415">
              <w:rPr>
                <w:rFonts w:ascii="GHEA Grapalat" w:hAnsi="GHEA Grapalat"/>
                <w:sz w:val="20"/>
                <w:szCs w:val="20"/>
                <w:lang w:val="pt-BR"/>
              </w:rPr>
              <w:t xml:space="preserve"> (</w:t>
            </w:r>
            <w:r w:rsidRPr="00AC0415">
              <w:rPr>
                <w:rFonts w:ascii="GHEA Grapalat" w:hAnsi="GHEA Grapalat"/>
                <w:sz w:val="20"/>
                <w:szCs w:val="20"/>
                <w:lang w:val="hy-AM"/>
              </w:rPr>
              <w:t>կալիում</w:t>
            </w:r>
            <w:r w:rsidRPr="00AC0415">
              <w:rPr>
                <w:rFonts w:ascii="GHEA Grapalat" w:hAnsi="GHEA Grapalat"/>
                <w:sz w:val="20"/>
                <w:szCs w:val="20"/>
                <w:lang w:val="pt-BR"/>
              </w:rPr>
              <w:t xml:space="preserve"> </w:t>
            </w:r>
            <w:r w:rsidRPr="00AC0415">
              <w:rPr>
                <w:rFonts w:ascii="GHEA Grapalat" w:hAnsi="GHEA Grapalat"/>
                <w:sz w:val="20"/>
                <w:szCs w:val="20"/>
                <w:lang w:val="hy-AM"/>
              </w:rPr>
              <w:t>ասպարտատի</w:t>
            </w:r>
            <w:r w:rsidRPr="00AC0415">
              <w:rPr>
                <w:rFonts w:ascii="GHEA Grapalat" w:hAnsi="GHEA Grapalat"/>
                <w:sz w:val="20"/>
                <w:szCs w:val="20"/>
                <w:lang w:val="pt-BR"/>
              </w:rPr>
              <w:t xml:space="preserve"> </w:t>
            </w:r>
            <w:r w:rsidRPr="00AC0415">
              <w:rPr>
                <w:rFonts w:ascii="GHEA Grapalat" w:hAnsi="GHEA Grapalat"/>
                <w:sz w:val="20"/>
                <w:szCs w:val="20"/>
                <w:lang w:val="hy-AM"/>
              </w:rPr>
              <w:t>հեմիհիդրատ</w:t>
            </w:r>
            <w:r w:rsidRPr="00AC0415">
              <w:rPr>
                <w:rFonts w:ascii="GHEA Grapalat" w:hAnsi="GHEA Grapalat"/>
                <w:sz w:val="20"/>
                <w:szCs w:val="20"/>
                <w:lang w:val="pt-BR"/>
              </w:rPr>
              <w:t>)-A12CC30</w:t>
            </w:r>
          </w:p>
        </w:tc>
      </w:tr>
      <w:tr w:rsidR="00AC0415" w:rsidRPr="00AC0415" w14:paraId="144D9AA6" w14:textId="77777777" w:rsidTr="00610BFF">
        <w:trPr>
          <w:trHeight w:val="323"/>
        </w:trPr>
        <w:tc>
          <w:tcPr>
            <w:tcW w:w="625" w:type="dxa"/>
            <w:shd w:val="clear" w:color="auto" w:fill="auto"/>
            <w:vAlign w:val="center"/>
          </w:tcPr>
          <w:p w14:paraId="7535A1A1" w14:textId="5BDF480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123</w:t>
            </w:r>
          </w:p>
        </w:tc>
        <w:tc>
          <w:tcPr>
            <w:tcW w:w="1170" w:type="dxa"/>
            <w:shd w:val="clear" w:color="auto" w:fill="auto"/>
            <w:vAlign w:val="center"/>
          </w:tcPr>
          <w:p w14:paraId="25868C9C" w14:textId="3D0776F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24960</w:t>
            </w:r>
          </w:p>
        </w:tc>
        <w:tc>
          <w:tcPr>
            <w:tcW w:w="8933" w:type="dxa"/>
            <w:shd w:val="clear" w:color="auto" w:fill="auto"/>
            <w:vAlign w:val="center"/>
          </w:tcPr>
          <w:p w14:paraId="35CCFE89" w14:textId="08169131"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ինոզին</w:t>
            </w:r>
            <w:r w:rsidRPr="00AC0415">
              <w:rPr>
                <w:rFonts w:ascii="GHEA Grapalat" w:hAnsi="GHEA Grapalat"/>
                <w:sz w:val="20"/>
                <w:szCs w:val="20"/>
                <w:lang w:val="pt-BR"/>
              </w:rPr>
              <w:t>-C01EB</w:t>
            </w:r>
          </w:p>
        </w:tc>
      </w:tr>
      <w:tr w:rsidR="00AC0415" w:rsidRPr="00AC0415" w14:paraId="4C1535C4" w14:textId="77777777" w:rsidTr="00610BFF">
        <w:trPr>
          <w:trHeight w:val="323"/>
        </w:trPr>
        <w:tc>
          <w:tcPr>
            <w:tcW w:w="625" w:type="dxa"/>
            <w:shd w:val="clear" w:color="auto" w:fill="auto"/>
            <w:vAlign w:val="center"/>
          </w:tcPr>
          <w:p w14:paraId="3B3D86C9" w14:textId="1FDBDFB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124</w:t>
            </w:r>
          </w:p>
        </w:tc>
        <w:tc>
          <w:tcPr>
            <w:tcW w:w="1170" w:type="dxa"/>
            <w:shd w:val="clear" w:color="auto" w:fill="auto"/>
            <w:vAlign w:val="center"/>
          </w:tcPr>
          <w:p w14:paraId="4268AD9A" w14:textId="3D99692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146000</w:t>
            </w:r>
          </w:p>
        </w:tc>
        <w:tc>
          <w:tcPr>
            <w:tcW w:w="8933" w:type="dxa"/>
            <w:shd w:val="clear" w:color="auto" w:fill="auto"/>
            <w:vAlign w:val="center"/>
          </w:tcPr>
          <w:p w14:paraId="44D8CBF4" w14:textId="1BD7B834"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ցինարիզին-N07CA02</w:t>
            </w:r>
          </w:p>
        </w:tc>
      </w:tr>
      <w:tr w:rsidR="00AC0415" w:rsidRPr="00AC0415" w14:paraId="3AEE2313" w14:textId="77777777" w:rsidTr="00610BFF">
        <w:trPr>
          <w:trHeight w:val="323"/>
        </w:trPr>
        <w:tc>
          <w:tcPr>
            <w:tcW w:w="625" w:type="dxa"/>
            <w:shd w:val="clear" w:color="auto" w:fill="auto"/>
            <w:vAlign w:val="center"/>
          </w:tcPr>
          <w:p w14:paraId="77693F4E" w14:textId="5122EDF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125</w:t>
            </w:r>
          </w:p>
        </w:tc>
        <w:tc>
          <w:tcPr>
            <w:tcW w:w="1170" w:type="dxa"/>
            <w:shd w:val="clear" w:color="auto" w:fill="auto"/>
            <w:vAlign w:val="center"/>
          </w:tcPr>
          <w:p w14:paraId="1BAE8EAC" w14:textId="3F5EB40C"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146040</w:t>
            </w:r>
          </w:p>
        </w:tc>
        <w:tc>
          <w:tcPr>
            <w:tcW w:w="8933" w:type="dxa"/>
            <w:shd w:val="clear" w:color="auto" w:fill="auto"/>
            <w:vAlign w:val="center"/>
          </w:tcPr>
          <w:p w14:paraId="12A40F5D" w14:textId="62EB4C28" w:rsidR="00AC0415" w:rsidRPr="00AC0415" w:rsidRDefault="00AC0415" w:rsidP="00AC0415">
            <w:pPr>
              <w:rPr>
                <w:rFonts w:ascii="GHEA Grapalat" w:hAnsi="GHEA Grapalat" w:cs="Sylfaen"/>
                <w:sz w:val="20"/>
                <w:szCs w:val="20"/>
                <w:lang w:val="hy-AM"/>
              </w:rPr>
            </w:pPr>
            <w:r w:rsidRPr="00AC0415">
              <w:rPr>
                <w:rFonts w:ascii="GHEA Grapalat" w:hAnsi="GHEA Grapalat"/>
                <w:sz w:val="20"/>
                <w:szCs w:val="20"/>
              </w:rPr>
              <w:t>մելդոնիում</w:t>
            </w:r>
            <w:r w:rsidRPr="00AC0415">
              <w:rPr>
                <w:rFonts w:ascii="GHEA Grapalat" w:hAnsi="GHEA Grapalat"/>
                <w:sz w:val="20"/>
                <w:szCs w:val="20"/>
                <w:lang w:val="pt-BR"/>
              </w:rPr>
              <w:t xml:space="preserve">  -C01EB</w:t>
            </w:r>
          </w:p>
        </w:tc>
      </w:tr>
      <w:tr w:rsidR="00AC0415" w:rsidRPr="003440FC" w14:paraId="720A3FF4" w14:textId="77777777" w:rsidTr="00AC0415">
        <w:trPr>
          <w:trHeight w:val="242"/>
        </w:trPr>
        <w:tc>
          <w:tcPr>
            <w:tcW w:w="625" w:type="dxa"/>
            <w:shd w:val="clear" w:color="auto" w:fill="auto"/>
            <w:vAlign w:val="center"/>
          </w:tcPr>
          <w:p w14:paraId="3E92CEFD" w14:textId="440EE455"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126</w:t>
            </w:r>
          </w:p>
        </w:tc>
        <w:tc>
          <w:tcPr>
            <w:tcW w:w="1170" w:type="dxa"/>
            <w:shd w:val="clear" w:color="auto" w:fill="auto"/>
            <w:vAlign w:val="center"/>
          </w:tcPr>
          <w:p w14:paraId="211B9E52" w14:textId="14A61410"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6495</w:t>
            </w:r>
          </w:p>
        </w:tc>
        <w:tc>
          <w:tcPr>
            <w:tcW w:w="8933" w:type="dxa"/>
            <w:shd w:val="clear" w:color="auto" w:fill="auto"/>
            <w:vAlign w:val="center"/>
          </w:tcPr>
          <w:p w14:paraId="3B958489" w14:textId="13611E7B" w:rsidR="00AC0415" w:rsidRPr="00AC0415" w:rsidRDefault="00AC0415" w:rsidP="00AC0415">
            <w:pPr>
              <w:spacing w:line="276" w:lineRule="auto"/>
              <w:jc w:val="both"/>
              <w:rPr>
                <w:rFonts w:asciiTheme="minorHAnsi" w:hAnsiTheme="minorHAnsi" w:cs="Arial"/>
                <w:sz w:val="22"/>
                <w:szCs w:val="22"/>
                <w:lang w:val="hy-AM"/>
              </w:rPr>
            </w:pPr>
            <w:r w:rsidRPr="00AC0415">
              <w:rPr>
                <w:rFonts w:ascii="Arial LatArm" w:hAnsi="Arial LatArm" w:cs="Arial"/>
                <w:sz w:val="22"/>
                <w:szCs w:val="22"/>
                <w:lang w:val="hy-AM"/>
              </w:rPr>
              <w:t>ïñ³Ù³¹áÉ (ïñ³Ù³¹áÉÇ ÑÇ¹ñáùÉáñÇ¹)-N02AX02</w:t>
            </w:r>
          </w:p>
        </w:tc>
      </w:tr>
      <w:tr w:rsidR="00AC0415" w:rsidRPr="00AC0415" w14:paraId="3D5225C2" w14:textId="77777777" w:rsidTr="00610BFF">
        <w:trPr>
          <w:trHeight w:val="323"/>
        </w:trPr>
        <w:tc>
          <w:tcPr>
            <w:tcW w:w="625" w:type="dxa"/>
            <w:shd w:val="clear" w:color="auto" w:fill="auto"/>
            <w:vAlign w:val="center"/>
          </w:tcPr>
          <w:p w14:paraId="571C86D1" w14:textId="0A5A6A0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127</w:t>
            </w:r>
          </w:p>
        </w:tc>
        <w:tc>
          <w:tcPr>
            <w:tcW w:w="1170" w:type="dxa"/>
            <w:shd w:val="clear" w:color="auto" w:fill="auto"/>
            <w:vAlign w:val="center"/>
          </w:tcPr>
          <w:p w14:paraId="7C6CD198" w14:textId="6F9E4D15"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164480</w:t>
            </w:r>
          </w:p>
        </w:tc>
        <w:tc>
          <w:tcPr>
            <w:tcW w:w="8933" w:type="dxa"/>
            <w:shd w:val="clear" w:color="auto" w:fill="auto"/>
            <w:vAlign w:val="center"/>
          </w:tcPr>
          <w:p w14:paraId="75B1B3F8" w14:textId="7807037B" w:rsidR="00AC0415" w:rsidRPr="00AC0415" w:rsidRDefault="00AC0415" w:rsidP="00AC0415">
            <w:pPr>
              <w:rPr>
                <w:rFonts w:ascii="GHEA Grapalat" w:hAnsi="GHEA Grapalat" w:cs="Sylfaen"/>
                <w:sz w:val="20"/>
                <w:szCs w:val="20"/>
              </w:rPr>
            </w:pPr>
            <w:r w:rsidRPr="00AC0415">
              <w:rPr>
                <w:rFonts w:ascii="GHEA Grapalat" w:hAnsi="GHEA Grapalat"/>
                <w:sz w:val="20"/>
                <w:szCs w:val="20"/>
              </w:rPr>
              <w:t>տրօքսերուտին C05CA04</w:t>
            </w:r>
          </w:p>
        </w:tc>
      </w:tr>
      <w:tr w:rsidR="00AC0415" w:rsidRPr="00AC0415" w14:paraId="52ED5547" w14:textId="77777777" w:rsidTr="00610BFF">
        <w:trPr>
          <w:trHeight w:val="323"/>
        </w:trPr>
        <w:tc>
          <w:tcPr>
            <w:tcW w:w="625" w:type="dxa"/>
            <w:shd w:val="clear" w:color="auto" w:fill="auto"/>
            <w:vAlign w:val="center"/>
          </w:tcPr>
          <w:p w14:paraId="456C0024" w14:textId="49A307A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128</w:t>
            </w:r>
          </w:p>
        </w:tc>
        <w:tc>
          <w:tcPr>
            <w:tcW w:w="1170" w:type="dxa"/>
            <w:shd w:val="clear" w:color="auto" w:fill="auto"/>
            <w:vAlign w:val="center"/>
          </w:tcPr>
          <w:p w14:paraId="5B4E43C9" w14:textId="48EB374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30170</w:t>
            </w:r>
          </w:p>
        </w:tc>
        <w:tc>
          <w:tcPr>
            <w:tcW w:w="8933" w:type="dxa"/>
            <w:shd w:val="clear" w:color="auto" w:fill="auto"/>
            <w:vAlign w:val="center"/>
          </w:tcPr>
          <w:p w14:paraId="648B66A3" w14:textId="45D47C2A" w:rsidR="00AC0415" w:rsidRPr="00AC0415" w:rsidRDefault="00AC0415" w:rsidP="00AC0415">
            <w:pPr>
              <w:rPr>
                <w:rFonts w:ascii="GHEA Grapalat" w:hAnsi="GHEA Grapalat" w:cs="Sylfaen"/>
                <w:sz w:val="20"/>
                <w:szCs w:val="20"/>
              </w:rPr>
            </w:pPr>
            <w:r w:rsidRPr="00AC0415">
              <w:rPr>
                <w:rFonts w:ascii="GHEA Grapalat" w:hAnsi="GHEA Grapalat"/>
                <w:sz w:val="20"/>
                <w:szCs w:val="20"/>
              </w:rPr>
              <w:t>տրօքսերուտին C05CA04</w:t>
            </w:r>
          </w:p>
        </w:tc>
      </w:tr>
      <w:tr w:rsidR="00AC0415" w:rsidRPr="00AC0415" w14:paraId="6205C39F" w14:textId="77777777" w:rsidTr="00610BFF">
        <w:trPr>
          <w:trHeight w:val="323"/>
        </w:trPr>
        <w:tc>
          <w:tcPr>
            <w:tcW w:w="625" w:type="dxa"/>
            <w:shd w:val="clear" w:color="auto" w:fill="auto"/>
            <w:vAlign w:val="center"/>
          </w:tcPr>
          <w:p w14:paraId="2440C3B0" w14:textId="0E6A765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129</w:t>
            </w:r>
          </w:p>
        </w:tc>
        <w:tc>
          <w:tcPr>
            <w:tcW w:w="1170" w:type="dxa"/>
            <w:shd w:val="clear" w:color="auto" w:fill="auto"/>
            <w:vAlign w:val="center"/>
          </w:tcPr>
          <w:p w14:paraId="639FF713" w14:textId="0298C80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197945</w:t>
            </w:r>
          </w:p>
        </w:tc>
        <w:tc>
          <w:tcPr>
            <w:tcW w:w="8933" w:type="dxa"/>
            <w:shd w:val="clear" w:color="auto" w:fill="auto"/>
            <w:vAlign w:val="center"/>
          </w:tcPr>
          <w:p w14:paraId="0AD68054" w14:textId="7D6EDA13" w:rsidR="00AC0415" w:rsidRPr="00AC0415" w:rsidRDefault="00AC0415" w:rsidP="00AC0415">
            <w:pPr>
              <w:rPr>
                <w:rFonts w:ascii="GHEA Grapalat" w:hAnsi="GHEA Grapalat" w:cs="Sylfaen"/>
                <w:sz w:val="20"/>
                <w:szCs w:val="20"/>
              </w:rPr>
            </w:pPr>
            <w:r w:rsidRPr="00AC0415">
              <w:rPr>
                <w:rFonts w:ascii="GHEA Grapalat" w:hAnsi="GHEA Grapalat"/>
                <w:sz w:val="20"/>
                <w:szCs w:val="20"/>
              </w:rPr>
              <w:t>կալցիումի կարբոնատ, խոլեկալցիֆերոլ A12AX</w:t>
            </w:r>
          </w:p>
        </w:tc>
      </w:tr>
      <w:tr w:rsidR="00AC0415" w:rsidRPr="00AC0415" w14:paraId="5A92D06D" w14:textId="77777777" w:rsidTr="00610BFF">
        <w:trPr>
          <w:trHeight w:val="323"/>
        </w:trPr>
        <w:tc>
          <w:tcPr>
            <w:tcW w:w="625" w:type="dxa"/>
            <w:shd w:val="clear" w:color="auto" w:fill="auto"/>
            <w:vAlign w:val="center"/>
          </w:tcPr>
          <w:p w14:paraId="1BBE461C" w14:textId="254A3F5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lastRenderedPageBreak/>
              <w:t>130</w:t>
            </w:r>
          </w:p>
        </w:tc>
        <w:tc>
          <w:tcPr>
            <w:tcW w:w="1170" w:type="dxa"/>
            <w:shd w:val="clear" w:color="auto" w:fill="auto"/>
            <w:vAlign w:val="center"/>
          </w:tcPr>
          <w:p w14:paraId="6D9454EB" w14:textId="0133152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906000</w:t>
            </w:r>
          </w:p>
        </w:tc>
        <w:tc>
          <w:tcPr>
            <w:tcW w:w="8933" w:type="dxa"/>
            <w:shd w:val="clear" w:color="auto" w:fill="auto"/>
            <w:vAlign w:val="center"/>
          </w:tcPr>
          <w:p w14:paraId="6E8AB6C7" w14:textId="40381CD5" w:rsidR="00AC0415" w:rsidRPr="00AC0415" w:rsidRDefault="00AC0415" w:rsidP="00AC0415">
            <w:pPr>
              <w:rPr>
                <w:rFonts w:ascii="GHEA Grapalat" w:hAnsi="GHEA Grapalat" w:cs="Sylfaen"/>
                <w:sz w:val="20"/>
                <w:szCs w:val="20"/>
              </w:rPr>
            </w:pPr>
            <w:r w:rsidRPr="00AC0415">
              <w:rPr>
                <w:rFonts w:ascii="GHEA Grapalat" w:hAnsi="GHEA Grapalat"/>
                <w:sz w:val="20"/>
                <w:szCs w:val="20"/>
                <w:lang w:val="hy-AM"/>
              </w:rPr>
              <w:t>նիմեսուլիդ</w:t>
            </w:r>
            <w:r w:rsidRPr="00AC0415">
              <w:rPr>
                <w:rFonts w:ascii="GHEA Grapalat" w:hAnsi="GHEA Grapalat"/>
                <w:sz w:val="20"/>
                <w:szCs w:val="20"/>
              </w:rPr>
              <w:t xml:space="preserve"> MO1AX17, MO2AA26</w:t>
            </w:r>
          </w:p>
        </w:tc>
      </w:tr>
      <w:tr w:rsidR="00AC0415" w:rsidRPr="00AC0415" w14:paraId="7632CF64" w14:textId="77777777" w:rsidTr="00610BFF">
        <w:trPr>
          <w:trHeight w:val="323"/>
        </w:trPr>
        <w:tc>
          <w:tcPr>
            <w:tcW w:w="625" w:type="dxa"/>
            <w:shd w:val="clear" w:color="auto" w:fill="auto"/>
            <w:vAlign w:val="center"/>
          </w:tcPr>
          <w:p w14:paraId="50FFB9F0" w14:textId="2C6DE49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131</w:t>
            </w:r>
          </w:p>
        </w:tc>
        <w:tc>
          <w:tcPr>
            <w:tcW w:w="1170" w:type="dxa"/>
            <w:shd w:val="clear" w:color="auto" w:fill="auto"/>
            <w:vAlign w:val="center"/>
          </w:tcPr>
          <w:p w14:paraId="7D8CFF34" w14:textId="1309DBD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57960</w:t>
            </w:r>
          </w:p>
        </w:tc>
        <w:tc>
          <w:tcPr>
            <w:tcW w:w="8933" w:type="dxa"/>
            <w:shd w:val="clear" w:color="auto" w:fill="auto"/>
            <w:vAlign w:val="center"/>
          </w:tcPr>
          <w:p w14:paraId="252777FC" w14:textId="5CE35C6B" w:rsidR="00AC0415" w:rsidRPr="00AC0415" w:rsidRDefault="00AC0415" w:rsidP="00AC0415">
            <w:pPr>
              <w:rPr>
                <w:rFonts w:ascii="GHEA Grapalat" w:hAnsi="GHEA Grapalat" w:cs="Sylfaen"/>
                <w:sz w:val="20"/>
                <w:szCs w:val="20"/>
              </w:rPr>
            </w:pPr>
            <w:r w:rsidRPr="00AC0415">
              <w:rPr>
                <w:rFonts w:ascii="GHEA Grapalat" w:hAnsi="GHEA Grapalat"/>
                <w:sz w:val="20"/>
                <w:szCs w:val="20"/>
                <w:lang w:val="hy-AM"/>
              </w:rPr>
              <w:t xml:space="preserve">կարբոմեր 974Պ </w:t>
            </w:r>
            <w:r w:rsidRPr="00AC0415">
              <w:rPr>
                <w:rFonts w:ascii="GHEA Grapalat" w:hAnsi="GHEA Grapalat"/>
                <w:sz w:val="20"/>
                <w:szCs w:val="20"/>
              </w:rPr>
              <w:t>S01XA20</w:t>
            </w:r>
          </w:p>
        </w:tc>
      </w:tr>
      <w:tr w:rsidR="00AC0415" w:rsidRPr="00AC0415" w14:paraId="6CA40B20" w14:textId="77777777" w:rsidTr="0081083A">
        <w:trPr>
          <w:trHeight w:val="323"/>
        </w:trPr>
        <w:tc>
          <w:tcPr>
            <w:tcW w:w="625" w:type="dxa"/>
            <w:shd w:val="clear" w:color="auto" w:fill="auto"/>
            <w:vAlign w:val="center"/>
          </w:tcPr>
          <w:p w14:paraId="6E4A404A" w14:textId="0EE78732"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132</w:t>
            </w:r>
          </w:p>
        </w:tc>
        <w:tc>
          <w:tcPr>
            <w:tcW w:w="1170" w:type="dxa"/>
            <w:shd w:val="clear" w:color="auto" w:fill="auto"/>
            <w:vAlign w:val="center"/>
          </w:tcPr>
          <w:p w14:paraId="3191361E" w14:textId="75624C3E"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18700</w:t>
            </w:r>
          </w:p>
        </w:tc>
        <w:tc>
          <w:tcPr>
            <w:tcW w:w="8933" w:type="dxa"/>
            <w:shd w:val="clear" w:color="auto" w:fill="auto"/>
          </w:tcPr>
          <w:p w14:paraId="2AD5F1A5" w14:textId="2E8FAC09" w:rsidR="00AC0415" w:rsidRPr="00AC0415" w:rsidRDefault="00AC0415" w:rsidP="00AC0415">
            <w:pPr>
              <w:rPr>
                <w:rFonts w:ascii="GHEA Grapalat" w:hAnsi="GHEA Grapalat"/>
                <w:sz w:val="20"/>
                <w:szCs w:val="20"/>
              </w:rPr>
            </w:pPr>
            <w:r w:rsidRPr="00AC0415">
              <w:rPr>
                <w:rFonts w:ascii="GHEA Grapalat" w:hAnsi="GHEA Grapalat"/>
                <w:sz w:val="20"/>
                <w:szCs w:val="20"/>
                <w:lang w:val="hy-AM"/>
              </w:rPr>
              <w:t xml:space="preserve">նիստատին </w:t>
            </w:r>
            <w:r w:rsidRPr="00AC0415">
              <w:rPr>
                <w:rFonts w:ascii="GHEA Grapalat" w:hAnsi="GHEA Grapalat"/>
                <w:sz w:val="20"/>
                <w:szCs w:val="20"/>
              </w:rPr>
              <w:t>a07aa02, d01aa01, g01aa01</w:t>
            </w:r>
          </w:p>
        </w:tc>
      </w:tr>
      <w:tr w:rsidR="00AC0415" w:rsidRPr="00AC0415" w14:paraId="1D0FB9B2" w14:textId="77777777" w:rsidTr="0081083A">
        <w:trPr>
          <w:trHeight w:val="323"/>
        </w:trPr>
        <w:tc>
          <w:tcPr>
            <w:tcW w:w="625" w:type="dxa"/>
            <w:shd w:val="clear" w:color="auto" w:fill="auto"/>
            <w:vAlign w:val="center"/>
          </w:tcPr>
          <w:p w14:paraId="3F72604B" w14:textId="633A32D3"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133</w:t>
            </w:r>
          </w:p>
        </w:tc>
        <w:tc>
          <w:tcPr>
            <w:tcW w:w="1170" w:type="dxa"/>
            <w:shd w:val="clear" w:color="auto" w:fill="auto"/>
            <w:vAlign w:val="center"/>
          </w:tcPr>
          <w:p w14:paraId="21E4F6B6" w14:textId="300610A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121050</w:t>
            </w:r>
          </w:p>
        </w:tc>
        <w:tc>
          <w:tcPr>
            <w:tcW w:w="8933" w:type="dxa"/>
            <w:shd w:val="clear" w:color="auto" w:fill="auto"/>
          </w:tcPr>
          <w:p w14:paraId="67D9794F" w14:textId="7F4DBA13" w:rsidR="00AC0415" w:rsidRPr="00AC0415" w:rsidRDefault="00AC0415" w:rsidP="00AC0415">
            <w:pPr>
              <w:rPr>
                <w:rFonts w:ascii="GHEA Grapalat" w:hAnsi="GHEA Grapalat"/>
                <w:sz w:val="20"/>
                <w:szCs w:val="20"/>
              </w:rPr>
            </w:pPr>
            <w:r w:rsidRPr="00AC0415">
              <w:rPr>
                <w:rFonts w:ascii="GHEA Grapalat" w:hAnsi="GHEA Grapalat"/>
                <w:sz w:val="20"/>
                <w:szCs w:val="20"/>
                <w:lang w:val="hy-AM"/>
              </w:rPr>
              <w:t xml:space="preserve">նիստատին </w:t>
            </w:r>
            <w:r w:rsidRPr="00AC0415">
              <w:rPr>
                <w:rFonts w:ascii="GHEA Grapalat" w:hAnsi="GHEA Grapalat"/>
                <w:sz w:val="20"/>
                <w:szCs w:val="20"/>
              </w:rPr>
              <w:t>a07aa02, d01aa01, g01aa01</w:t>
            </w:r>
          </w:p>
        </w:tc>
      </w:tr>
      <w:tr w:rsidR="00AC0415" w:rsidRPr="00AC0415" w14:paraId="71B9C37F" w14:textId="77777777" w:rsidTr="0081083A">
        <w:trPr>
          <w:trHeight w:val="323"/>
        </w:trPr>
        <w:tc>
          <w:tcPr>
            <w:tcW w:w="625" w:type="dxa"/>
            <w:shd w:val="clear" w:color="auto" w:fill="auto"/>
            <w:vAlign w:val="center"/>
          </w:tcPr>
          <w:p w14:paraId="4036AF61" w14:textId="4ABCA231"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134</w:t>
            </w:r>
          </w:p>
        </w:tc>
        <w:tc>
          <w:tcPr>
            <w:tcW w:w="1170" w:type="dxa"/>
            <w:shd w:val="clear" w:color="auto" w:fill="auto"/>
            <w:vAlign w:val="center"/>
          </w:tcPr>
          <w:p w14:paraId="0CF2E82E" w14:textId="2D747BF4"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131490</w:t>
            </w:r>
          </w:p>
        </w:tc>
        <w:tc>
          <w:tcPr>
            <w:tcW w:w="8933" w:type="dxa"/>
            <w:shd w:val="clear" w:color="auto" w:fill="auto"/>
            <w:vAlign w:val="center"/>
          </w:tcPr>
          <w:p w14:paraId="5DC1DFF6" w14:textId="6481B213" w:rsidR="00AC0415" w:rsidRPr="00AC0415" w:rsidRDefault="00AC0415" w:rsidP="00AC0415">
            <w:pPr>
              <w:rPr>
                <w:rFonts w:ascii="GHEA Grapalat" w:hAnsi="GHEA Grapalat"/>
                <w:sz w:val="20"/>
                <w:szCs w:val="20"/>
              </w:rPr>
            </w:pPr>
            <w:r w:rsidRPr="00AC0415">
              <w:rPr>
                <w:rFonts w:ascii="GHEA Grapalat" w:hAnsi="GHEA Grapalat"/>
                <w:sz w:val="20"/>
                <w:szCs w:val="20"/>
              </w:rPr>
              <w:t xml:space="preserve">Էթիլմեթիլհիդրօքսիպիրիդինի սուկցինատ N07XX    </w:t>
            </w:r>
          </w:p>
        </w:tc>
      </w:tr>
      <w:tr w:rsidR="00AC0415" w:rsidRPr="00AC0415" w14:paraId="5BF1A9E7" w14:textId="77777777" w:rsidTr="00610BFF">
        <w:trPr>
          <w:trHeight w:val="323"/>
        </w:trPr>
        <w:tc>
          <w:tcPr>
            <w:tcW w:w="625" w:type="dxa"/>
            <w:shd w:val="clear" w:color="auto" w:fill="auto"/>
            <w:vAlign w:val="center"/>
          </w:tcPr>
          <w:p w14:paraId="1679B6C5" w14:textId="41A70DF6"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135</w:t>
            </w:r>
          </w:p>
        </w:tc>
        <w:tc>
          <w:tcPr>
            <w:tcW w:w="1170" w:type="dxa"/>
            <w:shd w:val="clear" w:color="auto" w:fill="auto"/>
            <w:vAlign w:val="center"/>
          </w:tcPr>
          <w:p w14:paraId="56655984" w14:textId="45C1D8F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89680</w:t>
            </w:r>
          </w:p>
        </w:tc>
        <w:tc>
          <w:tcPr>
            <w:tcW w:w="8933" w:type="dxa"/>
            <w:shd w:val="clear" w:color="auto" w:fill="auto"/>
            <w:vAlign w:val="center"/>
          </w:tcPr>
          <w:p w14:paraId="0927EE67" w14:textId="41DD1944" w:rsidR="00AC0415" w:rsidRPr="00AC0415" w:rsidRDefault="00AC0415" w:rsidP="00AC0415">
            <w:pPr>
              <w:rPr>
                <w:rFonts w:ascii="GHEA Grapalat" w:hAnsi="GHEA Grapalat" w:cs="Sylfaen"/>
                <w:sz w:val="20"/>
                <w:szCs w:val="20"/>
              </w:rPr>
            </w:pPr>
            <w:r w:rsidRPr="00AC0415">
              <w:rPr>
                <w:rFonts w:ascii="GHEA Grapalat" w:hAnsi="GHEA Grapalat"/>
                <w:sz w:val="20"/>
                <w:szCs w:val="20"/>
              </w:rPr>
              <w:t xml:space="preserve">Էթիլմեթիլհիդրօքսիպիրիդինի սուկցինատ N07XX    </w:t>
            </w:r>
          </w:p>
        </w:tc>
      </w:tr>
      <w:tr w:rsidR="00AC0415" w:rsidRPr="00AC0415" w14:paraId="16F9E88E" w14:textId="77777777" w:rsidTr="00610BFF">
        <w:trPr>
          <w:trHeight w:val="323"/>
        </w:trPr>
        <w:tc>
          <w:tcPr>
            <w:tcW w:w="625" w:type="dxa"/>
            <w:shd w:val="clear" w:color="auto" w:fill="auto"/>
            <w:vAlign w:val="center"/>
          </w:tcPr>
          <w:p w14:paraId="2BA200C6" w14:textId="40CF803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136</w:t>
            </w:r>
          </w:p>
        </w:tc>
        <w:tc>
          <w:tcPr>
            <w:tcW w:w="1170" w:type="dxa"/>
            <w:shd w:val="clear" w:color="auto" w:fill="auto"/>
            <w:vAlign w:val="center"/>
          </w:tcPr>
          <w:p w14:paraId="010469AD" w14:textId="7DF20D52"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39340</w:t>
            </w:r>
          </w:p>
        </w:tc>
        <w:tc>
          <w:tcPr>
            <w:tcW w:w="8933" w:type="dxa"/>
            <w:shd w:val="clear" w:color="auto" w:fill="auto"/>
            <w:vAlign w:val="center"/>
          </w:tcPr>
          <w:p w14:paraId="2156B8BD" w14:textId="76D34B9F" w:rsidR="00AC0415" w:rsidRPr="00AC0415" w:rsidRDefault="00AC0415" w:rsidP="00AC0415">
            <w:pPr>
              <w:rPr>
                <w:rFonts w:ascii="GHEA Grapalat" w:hAnsi="GHEA Grapalat" w:cs="Arial"/>
                <w:sz w:val="20"/>
                <w:szCs w:val="20"/>
              </w:rPr>
            </w:pPr>
            <w:r w:rsidRPr="00AC0415">
              <w:rPr>
                <w:rFonts w:ascii="GHEA Grapalat" w:hAnsi="GHEA Grapalat"/>
                <w:sz w:val="20"/>
                <w:szCs w:val="20"/>
              </w:rPr>
              <w:t xml:space="preserve">Էթիլմեթիլհիդրօքսիպիրիդինի սուկցինատ N07XX    </w:t>
            </w:r>
          </w:p>
        </w:tc>
      </w:tr>
      <w:tr w:rsidR="00AC0415" w:rsidRPr="00AC0415" w14:paraId="5F422B0D" w14:textId="77777777" w:rsidTr="00610BFF">
        <w:trPr>
          <w:trHeight w:val="323"/>
        </w:trPr>
        <w:tc>
          <w:tcPr>
            <w:tcW w:w="625" w:type="dxa"/>
            <w:shd w:val="clear" w:color="auto" w:fill="auto"/>
            <w:vAlign w:val="center"/>
          </w:tcPr>
          <w:p w14:paraId="4991C68B" w14:textId="7377973F"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137</w:t>
            </w:r>
          </w:p>
        </w:tc>
        <w:tc>
          <w:tcPr>
            <w:tcW w:w="1170" w:type="dxa"/>
            <w:shd w:val="clear" w:color="auto" w:fill="auto"/>
            <w:vAlign w:val="center"/>
          </w:tcPr>
          <w:p w14:paraId="787A9D4E" w14:textId="7F088E9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130950</w:t>
            </w:r>
          </w:p>
        </w:tc>
        <w:tc>
          <w:tcPr>
            <w:tcW w:w="8933" w:type="dxa"/>
            <w:shd w:val="clear" w:color="auto" w:fill="auto"/>
            <w:vAlign w:val="center"/>
          </w:tcPr>
          <w:p w14:paraId="12F1BF3C" w14:textId="2E547D9D" w:rsidR="00AC0415" w:rsidRPr="00AC0415" w:rsidRDefault="00AC0415" w:rsidP="00AC0415">
            <w:pPr>
              <w:rPr>
                <w:rFonts w:ascii="GHEA Grapalat" w:hAnsi="GHEA Grapalat" w:cs="Arial"/>
                <w:sz w:val="20"/>
                <w:szCs w:val="20"/>
              </w:rPr>
            </w:pPr>
            <w:r w:rsidRPr="00AC0415">
              <w:rPr>
                <w:rFonts w:ascii="GHEA Grapalat" w:hAnsi="GHEA Grapalat"/>
                <w:sz w:val="20"/>
                <w:szCs w:val="20"/>
                <w:lang w:val="hy-AM"/>
              </w:rPr>
              <w:t>Լևիտիրացետամ</w:t>
            </w:r>
          </w:p>
        </w:tc>
      </w:tr>
      <w:tr w:rsidR="00AC0415" w:rsidRPr="003440FC" w14:paraId="0C5B76FE" w14:textId="77777777" w:rsidTr="00610BFF">
        <w:trPr>
          <w:trHeight w:val="323"/>
        </w:trPr>
        <w:tc>
          <w:tcPr>
            <w:tcW w:w="625" w:type="dxa"/>
            <w:shd w:val="clear" w:color="auto" w:fill="auto"/>
            <w:vAlign w:val="center"/>
          </w:tcPr>
          <w:p w14:paraId="1B6F955F" w14:textId="4DF24C1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138</w:t>
            </w:r>
          </w:p>
        </w:tc>
        <w:tc>
          <w:tcPr>
            <w:tcW w:w="1170" w:type="dxa"/>
            <w:shd w:val="clear" w:color="auto" w:fill="auto"/>
            <w:vAlign w:val="center"/>
          </w:tcPr>
          <w:p w14:paraId="22C2120A" w14:textId="1EF2B9B1"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869400</w:t>
            </w:r>
          </w:p>
        </w:tc>
        <w:tc>
          <w:tcPr>
            <w:tcW w:w="8933" w:type="dxa"/>
            <w:shd w:val="clear" w:color="auto" w:fill="auto"/>
            <w:vAlign w:val="center"/>
          </w:tcPr>
          <w:p w14:paraId="0A3AC9C6" w14:textId="5FC6193F" w:rsidR="00AC0415" w:rsidRPr="00AC0415" w:rsidRDefault="00AC0415" w:rsidP="00AC0415">
            <w:pPr>
              <w:rPr>
                <w:rFonts w:ascii="GHEA Grapalat" w:hAnsi="GHEA Grapalat"/>
                <w:sz w:val="20"/>
                <w:szCs w:val="20"/>
                <w:lang w:val="hy-AM"/>
              </w:rPr>
            </w:pPr>
            <w:r w:rsidRPr="00AC0415">
              <w:rPr>
                <w:rFonts w:ascii="GHEA Grapalat" w:hAnsi="GHEA Grapalat"/>
                <w:sz w:val="20"/>
                <w:szCs w:val="20"/>
                <w:lang w:val="hy-AM"/>
              </w:rPr>
              <w:t>մագնեզիումի լակտատի դիհիդրատ, պիրիդօքսինի հիդրոքլորիդ</w:t>
            </w:r>
          </w:p>
        </w:tc>
      </w:tr>
      <w:tr w:rsidR="00AC0415" w:rsidRPr="003440FC" w14:paraId="6A6347B1" w14:textId="77777777" w:rsidTr="0081083A">
        <w:trPr>
          <w:trHeight w:val="323"/>
        </w:trPr>
        <w:tc>
          <w:tcPr>
            <w:tcW w:w="625" w:type="dxa"/>
            <w:shd w:val="clear" w:color="auto" w:fill="auto"/>
            <w:vAlign w:val="center"/>
          </w:tcPr>
          <w:p w14:paraId="35751A16" w14:textId="635DE01A"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139</w:t>
            </w:r>
          </w:p>
        </w:tc>
        <w:tc>
          <w:tcPr>
            <w:tcW w:w="1170" w:type="dxa"/>
            <w:shd w:val="clear" w:color="auto" w:fill="auto"/>
            <w:vAlign w:val="center"/>
          </w:tcPr>
          <w:p w14:paraId="68767CB4" w14:textId="53AC1B93"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2199750</w:t>
            </w:r>
          </w:p>
        </w:tc>
        <w:tc>
          <w:tcPr>
            <w:tcW w:w="8933" w:type="dxa"/>
            <w:shd w:val="clear" w:color="auto" w:fill="auto"/>
            <w:vAlign w:val="bottom"/>
          </w:tcPr>
          <w:p w14:paraId="5CD461E0" w14:textId="77777777" w:rsidR="00AC0415" w:rsidRPr="00AC0415" w:rsidRDefault="00AC0415" w:rsidP="00AC0415">
            <w:pPr>
              <w:jc w:val="both"/>
              <w:rPr>
                <w:rFonts w:ascii="GHEA Grapalat" w:hAnsi="GHEA Grapalat" w:cs="Calibri"/>
                <w:sz w:val="20"/>
                <w:szCs w:val="20"/>
                <w:lang w:val="hy-AM"/>
              </w:rPr>
            </w:pPr>
            <w:r w:rsidRPr="00AC0415">
              <w:rPr>
                <w:rFonts w:ascii="GHEA Grapalat" w:hAnsi="GHEA Grapalat" w:cs="Calibri"/>
                <w:sz w:val="20"/>
                <w:szCs w:val="20"/>
                <w:lang w:val="hy-AM"/>
              </w:rPr>
              <w:t xml:space="preserve">պերինդոպրիլ /պերինդոպրիլի </w:t>
            </w:r>
          </w:p>
          <w:p w14:paraId="249B06DE" w14:textId="5ABBC463" w:rsidR="00AC0415" w:rsidRPr="00AC0415" w:rsidRDefault="00AC0415" w:rsidP="00AC0415">
            <w:pPr>
              <w:rPr>
                <w:rFonts w:ascii="GHEA Grapalat" w:hAnsi="GHEA Grapalat"/>
                <w:sz w:val="20"/>
                <w:szCs w:val="20"/>
                <w:lang w:val="hy-AM"/>
              </w:rPr>
            </w:pPr>
            <w:r w:rsidRPr="00AC0415">
              <w:rPr>
                <w:rFonts w:ascii="GHEA Grapalat" w:hAnsi="GHEA Grapalat" w:cs="Calibri"/>
                <w:sz w:val="20"/>
                <w:szCs w:val="20"/>
                <w:lang w:val="hy-AM"/>
              </w:rPr>
              <w:t>արգինին/, ինդապամիդ, ամլոդիպին /ամլոդիպինի բեզիլատ/ C08GA02</w:t>
            </w:r>
          </w:p>
        </w:tc>
      </w:tr>
      <w:tr w:rsidR="00AC0415" w:rsidRPr="003440FC" w14:paraId="0AA926E3" w14:textId="77777777" w:rsidTr="0081083A">
        <w:trPr>
          <w:trHeight w:val="323"/>
        </w:trPr>
        <w:tc>
          <w:tcPr>
            <w:tcW w:w="625" w:type="dxa"/>
            <w:shd w:val="clear" w:color="auto" w:fill="auto"/>
            <w:vAlign w:val="center"/>
          </w:tcPr>
          <w:p w14:paraId="5621409B" w14:textId="236B25C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140</w:t>
            </w:r>
          </w:p>
        </w:tc>
        <w:tc>
          <w:tcPr>
            <w:tcW w:w="1170" w:type="dxa"/>
            <w:shd w:val="clear" w:color="auto" w:fill="auto"/>
            <w:vAlign w:val="center"/>
          </w:tcPr>
          <w:p w14:paraId="54B856C5" w14:textId="09BF7D24"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1253700</w:t>
            </w:r>
          </w:p>
        </w:tc>
        <w:tc>
          <w:tcPr>
            <w:tcW w:w="8933" w:type="dxa"/>
            <w:shd w:val="clear" w:color="auto" w:fill="auto"/>
            <w:vAlign w:val="bottom"/>
          </w:tcPr>
          <w:p w14:paraId="29D0C1F3" w14:textId="77777777" w:rsidR="00AC0415" w:rsidRPr="00AC0415" w:rsidRDefault="00AC0415" w:rsidP="00AC0415">
            <w:pPr>
              <w:jc w:val="both"/>
              <w:rPr>
                <w:rFonts w:ascii="GHEA Grapalat" w:hAnsi="GHEA Grapalat" w:cs="Calibri"/>
                <w:sz w:val="20"/>
                <w:szCs w:val="20"/>
                <w:lang w:val="hy-AM"/>
              </w:rPr>
            </w:pPr>
            <w:r w:rsidRPr="00AC0415">
              <w:rPr>
                <w:rFonts w:ascii="GHEA Grapalat" w:hAnsi="GHEA Grapalat" w:cs="Calibri"/>
                <w:sz w:val="20"/>
                <w:szCs w:val="20"/>
                <w:lang w:val="hy-AM"/>
              </w:rPr>
              <w:t xml:space="preserve">պերինդոպրիլ /պերինդոպրիլի </w:t>
            </w:r>
          </w:p>
          <w:p w14:paraId="3EE5A2F3" w14:textId="48AD48FD" w:rsidR="00AC0415" w:rsidRPr="00AC0415" w:rsidRDefault="00AC0415" w:rsidP="00AC0415">
            <w:pPr>
              <w:rPr>
                <w:rFonts w:ascii="GHEA Grapalat" w:hAnsi="GHEA Grapalat" w:cs="Sylfaen"/>
                <w:sz w:val="20"/>
                <w:szCs w:val="20"/>
                <w:lang w:val="hy-AM"/>
              </w:rPr>
            </w:pPr>
            <w:r w:rsidRPr="00AC0415">
              <w:rPr>
                <w:rFonts w:ascii="GHEA Grapalat" w:hAnsi="GHEA Grapalat" w:cs="Calibri"/>
                <w:sz w:val="20"/>
                <w:szCs w:val="20"/>
                <w:lang w:val="hy-AM"/>
              </w:rPr>
              <w:t>արգինին/, ինդապամիդ, ամլոդիպին /ամլոդիպինի բեզիլատ/ C08GA02</w:t>
            </w:r>
          </w:p>
        </w:tc>
      </w:tr>
      <w:tr w:rsidR="00AC0415" w:rsidRPr="00AC0415" w14:paraId="10B30BB7" w14:textId="77777777" w:rsidTr="00610BFF">
        <w:trPr>
          <w:trHeight w:val="323"/>
        </w:trPr>
        <w:tc>
          <w:tcPr>
            <w:tcW w:w="625" w:type="dxa"/>
            <w:shd w:val="clear" w:color="auto" w:fill="auto"/>
            <w:vAlign w:val="center"/>
          </w:tcPr>
          <w:p w14:paraId="1B2B72D6" w14:textId="609619F0"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141</w:t>
            </w:r>
          </w:p>
        </w:tc>
        <w:tc>
          <w:tcPr>
            <w:tcW w:w="1170" w:type="dxa"/>
            <w:shd w:val="clear" w:color="auto" w:fill="auto"/>
            <w:vAlign w:val="center"/>
          </w:tcPr>
          <w:p w14:paraId="6CE12B3F" w14:textId="6A40123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226500</w:t>
            </w:r>
          </w:p>
        </w:tc>
        <w:tc>
          <w:tcPr>
            <w:tcW w:w="8933" w:type="dxa"/>
            <w:shd w:val="clear" w:color="auto" w:fill="auto"/>
            <w:vAlign w:val="center"/>
          </w:tcPr>
          <w:p w14:paraId="1544EFDF" w14:textId="3D79C2A3" w:rsidR="00AC0415" w:rsidRPr="00AC0415" w:rsidRDefault="00AC0415" w:rsidP="00AC0415">
            <w:pPr>
              <w:rPr>
                <w:rFonts w:ascii="GHEA Grapalat" w:hAnsi="GHEA Grapalat" w:cs="Sylfaen"/>
                <w:sz w:val="20"/>
                <w:szCs w:val="20"/>
                <w:lang w:val="hy-AM"/>
              </w:rPr>
            </w:pPr>
            <w:r w:rsidRPr="00AC0415">
              <w:rPr>
                <w:rFonts w:ascii="GHEA Grapalat" w:hAnsi="GHEA Grapalat" w:cs="Sylfaen"/>
                <w:sz w:val="20"/>
                <w:szCs w:val="20"/>
              </w:rPr>
              <w:t>բիսոպրոլոլ</w:t>
            </w:r>
            <w:r w:rsidRPr="00AC0415">
              <w:rPr>
                <w:rFonts w:ascii="GHEA Grapalat" w:hAnsi="GHEA Grapalat"/>
                <w:sz w:val="20"/>
                <w:szCs w:val="20"/>
              </w:rPr>
              <w:t xml:space="preserve"> c07ab07</w:t>
            </w:r>
          </w:p>
        </w:tc>
      </w:tr>
      <w:tr w:rsidR="00AC0415" w:rsidRPr="00AC0415" w14:paraId="3A9BCBCC" w14:textId="77777777" w:rsidTr="00610BFF">
        <w:trPr>
          <w:trHeight w:val="323"/>
        </w:trPr>
        <w:tc>
          <w:tcPr>
            <w:tcW w:w="625" w:type="dxa"/>
            <w:shd w:val="clear" w:color="auto" w:fill="auto"/>
            <w:vAlign w:val="center"/>
          </w:tcPr>
          <w:p w14:paraId="18288ABA" w14:textId="796DFEAD"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142</w:t>
            </w:r>
          </w:p>
        </w:tc>
        <w:tc>
          <w:tcPr>
            <w:tcW w:w="1170" w:type="dxa"/>
            <w:shd w:val="clear" w:color="auto" w:fill="auto"/>
            <w:vAlign w:val="center"/>
          </w:tcPr>
          <w:p w14:paraId="665EB771" w14:textId="6C9E69A8"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74580</w:t>
            </w:r>
          </w:p>
        </w:tc>
        <w:tc>
          <w:tcPr>
            <w:tcW w:w="8933" w:type="dxa"/>
            <w:shd w:val="clear" w:color="auto" w:fill="auto"/>
            <w:vAlign w:val="center"/>
          </w:tcPr>
          <w:p w14:paraId="5AB05AE4" w14:textId="6464C55F" w:rsidR="00AC0415" w:rsidRPr="00AC0415" w:rsidRDefault="00AC0415" w:rsidP="00AC0415">
            <w:pPr>
              <w:rPr>
                <w:rFonts w:ascii="GHEA Grapalat" w:hAnsi="GHEA Grapalat"/>
                <w:sz w:val="20"/>
                <w:szCs w:val="20"/>
              </w:rPr>
            </w:pPr>
            <w:r w:rsidRPr="00AC0415">
              <w:rPr>
                <w:rFonts w:ascii="GHEA Grapalat" w:hAnsi="GHEA Grapalat" w:cs="Sylfaen"/>
                <w:sz w:val="20"/>
                <w:szCs w:val="20"/>
              </w:rPr>
              <w:t>բիսոպրոլոլ</w:t>
            </w:r>
            <w:r w:rsidRPr="00AC0415">
              <w:rPr>
                <w:rFonts w:ascii="GHEA Grapalat" w:hAnsi="GHEA Grapalat"/>
                <w:sz w:val="20"/>
                <w:szCs w:val="20"/>
              </w:rPr>
              <w:t xml:space="preserve"> c07ab07</w:t>
            </w:r>
          </w:p>
        </w:tc>
      </w:tr>
      <w:tr w:rsidR="00AC0415" w:rsidRPr="00AC0415" w14:paraId="38E110F5" w14:textId="77777777" w:rsidTr="00610BFF">
        <w:trPr>
          <w:trHeight w:val="323"/>
        </w:trPr>
        <w:tc>
          <w:tcPr>
            <w:tcW w:w="625" w:type="dxa"/>
            <w:shd w:val="clear" w:color="auto" w:fill="auto"/>
            <w:vAlign w:val="center"/>
          </w:tcPr>
          <w:p w14:paraId="4D8958EE" w14:textId="0BD021AC"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143</w:t>
            </w:r>
          </w:p>
        </w:tc>
        <w:tc>
          <w:tcPr>
            <w:tcW w:w="1170" w:type="dxa"/>
            <w:shd w:val="clear" w:color="auto" w:fill="auto"/>
            <w:vAlign w:val="center"/>
          </w:tcPr>
          <w:p w14:paraId="29257A81" w14:textId="344E47B7"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202300</w:t>
            </w:r>
          </w:p>
        </w:tc>
        <w:tc>
          <w:tcPr>
            <w:tcW w:w="8933" w:type="dxa"/>
            <w:shd w:val="clear" w:color="auto" w:fill="auto"/>
            <w:vAlign w:val="center"/>
          </w:tcPr>
          <w:p w14:paraId="1DD96AC0" w14:textId="30264972" w:rsidR="00AC0415" w:rsidRPr="00AC0415" w:rsidRDefault="00AC0415" w:rsidP="00AC0415">
            <w:pPr>
              <w:rPr>
                <w:rFonts w:ascii="GHEA Grapalat" w:hAnsi="GHEA Grapalat"/>
                <w:sz w:val="20"/>
                <w:szCs w:val="20"/>
              </w:rPr>
            </w:pPr>
            <w:r w:rsidRPr="00AC0415">
              <w:rPr>
                <w:rFonts w:ascii="GHEA Grapalat" w:hAnsi="GHEA Grapalat" w:cs="Arial"/>
                <w:sz w:val="20"/>
                <w:szCs w:val="20"/>
              </w:rPr>
              <w:t>սալբուտամոլ r03ac02</w:t>
            </w:r>
          </w:p>
        </w:tc>
      </w:tr>
      <w:tr w:rsidR="00AC0415" w:rsidRPr="00AC0415" w14:paraId="7DE80545" w14:textId="77777777" w:rsidTr="00610BFF">
        <w:trPr>
          <w:trHeight w:val="323"/>
        </w:trPr>
        <w:tc>
          <w:tcPr>
            <w:tcW w:w="625" w:type="dxa"/>
            <w:shd w:val="clear" w:color="auto" w:fill="auto"/>
            <w:vAlign w:val="center"/>
          </w:tcPr>
          <w:p w14:paraId="3D66EC91" w14:textId="4AA8697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144</w:t>
            </w:r>
          </w:p>
        </w:tc>
        <w:tc>
          <w:tcPr>
            <w:tcW w:w="1170" w:type="dxa"/>
            <w:shd w:val="clear" w:color="auto" w:fill="auto"/>
            <w:vAlign w:val="center"/>
          </w:tcPr>
          <w:p w14:paraId="308E5DB4" w14:textId="48586474"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33660</w:t>
            </w:r>
          </w:p>
        </w:tc>
        <w:tc>
          <w:tcPr>
            <w:tcW w:w="8933" w:type="dxa"/>
            <w:shd w:val="clear" w:color="auto" w:fill="auto"/>
            <w:vAlign w:val="center"/>
          </w:tcPr>
          <w:p w14:paraId="60AD92DD" w14:textId="6C0C19D2" w:rsidR="00AC0415" w:rsidRPr="00AC0415" w:rsidRDefault="00AC0415" w:rsidP="00AC0415">
            <w:pPr>
              <w:rPr>
                <w:rFonts w:ascii="GHEA Grapalat" w:hAnsi="GHEA Grapalat"/>
                <w:sz w:val="20"/>
                <w:szCs w:val="20"/>
              </w:rPr>
            </w:pPr>
            <w:r w:rsidRPr="00AC0415">
              <w:rPr>
                <w:rFonts w:ascii="GHEA Grapalat" w:hAnsi="GHEA Grapalat" w:cs="Arial"/>
                <w:sz w:val="20"/>
                <w:szCs w:val="20"/>
              </w:rPr>
              <w:t>սալբուտամոլ</w:t>
            </w:r>
            <w:r w:rsidRPr="00AC0415">
              <w:rPr>
                <w:rFonts w:ascii="GHEA Grapalat" w:hAnsi="GHEA Grapalat" w:cs="Arial"/>
                <w:sz w:val="20"/>
                <w:szCs w:val="20"/>
                <w:lang w:val="pt-BR"/>
              </w:rPr>
              <w:t xml:space="preserve"> r03ac02</w:t>
            </w:r>
          </w:p>
        </w:tc>
      </w:tr>
      <w:tr w:rsidR="00AC0415" w:rsidRPr="00AC0415" w14:paraId="7B1CCE0E" w14:textId="77777777" w:rsidTr="00610BFF">
        <w:trPr>
          <w:trHeight w:val="323"/>
        </w:trPr>
        <w:tc>
          <w:tcPr>
            <w:tcW w:w="625" w:type="dxa"/>
            <w:shd w:val="clear" w:color="auto" w:fill="auto"/>
            <w:vAlign w:val="center"/>
          </w:tcPr>
          <w:p w14:paraId="413C66B3" w14:textId="39E32452"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145</w:t>
            </w:r>
          </w:p>
        </w:tc>
        <w:tc>
          <w:tcPr>
            <w:tcW w:w="1170" w:type="dxa"/>
            <w:shd w:val="clear" w:color="auto" w:fill="auto"/>
            <w:vAlign w:val="center"/>
          </w:tcPr>
          <w:p w14:paraId="453CC3DC" w14:textId="1B33587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56340</w:t>
            </w:r>
          </w:p>
        </w:tc>
        <w:tc>
          <w:tcPr>
            <w:tcW w:w="8933" w:type="dxa"/>
            <w:shd w:val="clear" w:color="auto" w:fill="auto"/>
            <w:vAlign w:val="center"/>
          </w:tcPr>
          <w:p w14:paraId="473298CD" w14:textId="7F0BEC84" w:rsidR="00AC0415" w:rsidRPr="00AC0415" w:rsidRDefault="00AC0415" w:rsidP="00AC0415">
            <w:pPr>
              <w:rPr>
                <w:rFonts w:ascii="GHEA Grapalat" w:hAnsi="GHEA Grapalat"/>
                <w:sz w:val="20"/>
                <w:szCs w:val="20"/>
              </w:rPr>
            </w:pPr>
            <w:r w:rsidRPr="00AC0415">
              <w:rPr>
                <w:rFonts w:ascii="GHEA Grapalat" w:hAnsi="GHEA Grapalat" w:cs="Arial"/>
                <w:color w:val="000000"/>
                <w:sz w:val="20"/>
                <w:szCs w:val="20"/>
                <w:lang w:val="hy-AM"/>
              </w:rPr>
              <w:t>բիսակոդիլ</w:t>
            </w:r>
          </w:p>
        </w:tc>
      </w:tr>
      <w:tr w:rsidR="00AC0415" w:rsidRPr="00AC0415" w14:paraId="6DD14292" w14:textId="77777777" w:rsidTr="00610BFF">
        <w:trPr>
          <w:trHeight w:val="323"/>
        </w:trPr>
        <w:tc>
          <w:tcPr>
            <w:tcW w:w="625" w:type="dxa"/>
            <w:shd w:val="clear" w:color="auto" w:fill="auto"/>
            <w:vAlign w:val="center"/>
          </w:tcPr>
          <w:p w14:paraId="71EF1263" w14:textId="59F51DB4"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146</w:t>
            </w:r>
          </w:p>
        </w:tc>
        <w:tc>
          <w:tcPr>
            <w:tcW w:w="1170" w:type="dxa"/>
            <w:shd w:val="clear" w:color="auto" w:fill="auto"/>
            <w:vAlign w:val="center"/>
          </w:tcPr>
          <w:p w14:paraId="7BA151C7" w14:textId="0FBC6706"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38160</w:t>
            </w:r>
          </w:p>
        </w:tc>
        <w:tc>
          <w:tcPr>
            <w:tcW w:w="8933" w:type="dxa"/>
            <w:shd w:val="clear" w:color="auto" w:fill="auto"/>
            <w:vAlign w:val="center"/>
          </w:tcPr>
          <w:p w14:paraId="76CB3C32" w14:textId="763DD919" w:rsidR="00AC0415" w:rsidRPr="00AC0415" w:rsidRDefault="00AC0415" w:rsidP="00AC0415">
            <w:pPr>
              <w:rPr>
                <w:rFonts w:ascii="GHEA Grapalat" w:hAnsi="GHEA Grapalat" w:cs="Sylfaen"/>
              </w:rPr>
            </w:pPr>
            <w:r w:rsidRPr="00AC0415">
              <w:rPr>
                <w:rFonts w:ascii="GHEA Grapalat" w:hAnsi="GHEA Grapalat" w:cs="Arial"/>
                <w:color w:val="000000"/>
                <w:sz w:val="20"/>
                <w:szCs w:val="20"/>
                <w:lang w:val="hy-AM"/>
              </w:rPr>
              <w:t>բիսակոդիլ</w:t>
            </w:r>
          </w:p>
        </w:tc>
      </w:tr>
      <w:tr w:rsidR="00AC0415" w:rsidRPr="003440FC" w14:paraId="327EEBA5" w14:textId="77777777" w:rsidTr="00610BFF">
        <w:trPr>
          <w:trHeight w:val="323"/>
        </w:trPr>
        <w:tc>
          <w:tcPr>
            <w:tcW w:w="625" w:type="dxa"/>
            <w:shd w:val="clear" w:color="auto" w:fill="auto"/>
            <w:vAlign w:val="center"/>
          </w:tcPr>
          <w:p w14:paraId="4500CF54" w14:textId="2B8159E9"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147</w:t>
            </w:r>
          </w:p>
        </w:tc>
        <w:tc>
          <w:tcPr>
            <w:tcW w:w="1170" w:type="dxa"/>
            <w:shd w:val="clear" w:color="auto" w:fill="auto"/>
            <w:vAlign w:val="center"/>
          </w:tcPr>
          <w:p w14:paraId="4B1EB5A3" w14:textId="426AD42F"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362250</w:t>
            </w:r>
          </w:p>
        </w:tc>
        <w:tc>
          <w:tcPr>
            <w:tcW w:w="8933" w:type="dxa"/>
            <w:shd w:val="clear" w:color="auto" w:fill="auto"/>
            <w:vAlign w:val="center"/>
          </w:tcPr>
          <w:p w14:paraId="742B0C2C" w14:textId="535425F4" w:rsidR="00AC0415" w:rsidRPr="00AC0415" w:rsidRDefault="00AC0415" w:rsidP="00AC0415">
            <w:pPr>
              <w:rPr>
                <w:rFonts w:ascii="GHEA Grapalat" w:hAnsi="GHEA Grapalat" w:cs="Sylfaen"/>
                <w:lang w:val="hy-AM"/>
              </w:rPr>
            </w:pPr>
            <w:r w:rsidRPr="00AC0415">
              <w:rPr>
                <w:rFonts w:ascii="GHEA Grapalat" w:hAnsi="GHEA Grapalat"/>
                <w:sz w:val="20"/>
                <w:szCs w:val="20"/>
                <w:lang w:val="hy-AM"/>
              </w:rPr>
              <w:t>քլորոպիրամին</w:t>
            </w:r>
            <w:r w:rsidRPr="00AC0415">
              <w:rPr>
                <w:rFonts w:ascii="GHEA Grapalat" w:hAnsi="GHEA Grapalat"/>
                <w:sz w:val="20"/>
                <w:szCs w:val="20"/>
                <w:lang w:val="pt-BR"/>
              </w:rPr>
              <w:t xml:space="preserve"> /</w:t>
            </w:r>
            <w:r w:rsidRPr="00AC0415">
              <w:rPr>
                <w:rFonts w:ascii="GHEA Grapalat" w:hAnsi="GHEA Grapalat"/>
                <w:sz w:val="20"/>
                <w:szCs w:val="20"/>
                <w:lang w:val="hy-AM"/>
              </w:rPr>
              <w:t>քլորոպիրամինի</w:t>
            </w:r>
            <w:r w:rsidRPr="00AC0415">
              <w:rPr>
                <w:rFonts w:ascii="GHEA Grapalat" w:hAnsi="GHEA Grapalat"/>
                <w:sz w:val="20"/>
                <w:szCs w:val="20"/>
                <w:lang w:val="pt-BR"/>
              </w:rPr>
              <w:t xml:space="preserve"> </w:t>
            </w:r>
            <w:r w:rsidRPr="00AC0415">
              <w:rPr>
                <w:rFonts w:ascii="GHEA Grapalat" w:hAnsi="GHEA Grapalat"/>
                <w:sz w:val="20"/>
                <w:szCs w:val="20"/>
                <w:lang w:val="hy-AM"/>
              </w:rPr>
              <w:t>հիդրոքլորիդ</w:t>
            </w:r>
            <w:r w:rsidRPr="00AC0415">
              <w:rPr>
                <w:rFonts w:ascii="GHEA Grapalat" w:hAnsi="GHEA Grapalat"/>
                <w:sz w:val="20"/>
                <w:szCs w:val="20"/>
                <w:lang w:val="pt-BR"/>
              </w:rPr>
              <w:t>/ R06AC03, D04AA09</w:t>
            </w:r>
          </w:p>
        </w:tc>
      </w:tr>
      <w:tr w:rsidR="00AC0415" w:rsidRPr="003440FC" w14:paraId="7AE4CEFC" w14:textId="77777777" w:rsidTr="00610BFF">
        <w:trPr>
          <w:trHeight w:val="323"/>
        </w:trPr>
        <w:tc>
          <w:tcPr>
            <w:tcW w:w="625" w:type="dxa"/>
            <w:shd w:val="clear" w:color="auto" w:fill="auto"/>
            <w:vAlign w:val="center"/>
          </w:tcPr>
          <w:p w14:paraId="49EE51A0" w14:textId="1C62F91E"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148</w:t>
            </w:r>
          </w:p>
        </w:tc>
        <w:tc>
          <w:tcPr>
            <w:tcW w:w="1170" w:type="dxa"/>
            <w:shd w:val="clear" w:color="auto" w:fill="auto"/>
            <w:vAlign w:val="center"/>
          </w:tcPr>
          <w:p w14:paraId="56BE51F9" w14:textId="138F82BD"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175600</w:t>
            </w:r>
          </w:p>
        </w:tc>
        <w:tc>
          <w:tcPr>
            <w:tcW w:w="8933" w:type="dxa"/>
            <w:shd w:val="clear" w:color="auto" w:fill="auto"/>
            <w:vAlign w:val="center"/>
          </w:tcPr>
          <w:p w14:paraId="5E5B980B" w14:textId="795BED6A" w:rsidR="00AC0415" w:rsidRPr="00AC0415" w:rsidRDefault="00AC0415" w:rsidP="00AC0415">
            <w:pPr>
              <w:rPr>
                <w:rFonts w:ascii="GHEA Grapalat" w:hAnsi="GHEA Grapalat"/>
                <w:sz w:val="20"/>
                <w:szCs w:val="20"/>
                <w:lang w:val="hy-AM"/>
              </w:rPr>
            </w:pPr>
            <w:r w:rsidRPr="00AC0415">
              <w:rPr>
                <w:rFonts w:ascii="GHEA Grapalat" w:hAnsi="GHEA Grapalat"/>
                <w:sz w:val="20"/>
                <w:szCs w:val="20"/>
                <w:lang w:val="hy-AM"/>
              </w:rPr>
              <w:t>քլորոպիրամին</w:t>
            </w:r>
            <w:r w:rsidRPr="00AC0415">
              <w:rPr>
                <w:rFonts w:ascii="GHEA Grapalat" w:hAnsi="GHEA Grapalat"/>
                <w:sz w:val="20"/>
                <w:szCs w:val="20"/>
                <w:lang w:val="pt-BR"/>
              </w:rPr>
              <w:t xml:space="preserve"> /</w:t>
            </w:r>
            <w:r w:rsidRPr="00AC0415">
              <w:rPr>
                <w:rFonts w:ascii="GHEA Grapalat" w:hAnsi="GHEA Grapalat"/>
                <w:sz w:val="20"/>
                <w:szCs w:val="20"/>
                <w:lang w:val="hy-AM"/>
              </w:rPr>
              <w:t>քլորոպիրամինի</w:t>
            </w:r>
            <w:r w:rsidRPr="00AC0415">
              <w:rPr>
                <w:rFonts w:ascii="GHEA Grapalat" w:hAnsi="GHEA Grapalat"/>
                <w:sz w:val="20"/>
                <w:szCs w:val="20"/>
                <w:lang w:val="pt-BR"/>
              </w:rPr>
              <w:t xml:space="preserve"> </w:t>
            </w:r>
            <w:r w:rsidRPr="00AC0415">
              <w:rPr>
                <w:rFonts w:ascii="GHEA Grapalat" w:hAnsi="GHEA Grapalat"/>
                <w:sz w:val="20"/>
                <w:szCs w:val="20"/>
                <w:lang w:val="hy-AM"/>
              </w:rPr>
              <w:t>հիդրոքլորիդ</w:t>
            </w:r>
            <w:r w:rsidRPr="00AC0415">
              <w:rPr>
                <w:rFonts w:ascii="GHEA Grapalat" w:hAnsi="GHEA Grapalat"/>
                <w:sz w:val="20"/>
                <w:szCs w:val="20"/>
                <w:lang w:val="pt-BR"/>
              </w:rPr>
              <w:t>/ R06AC03, D04AA09</w:t>
            </w:r>
          </w:p>
        </w:tc>
      </w:tr>
      <w:tr w:rsidR="00AC0415" w:rsidRPr="003440FC" w14:paraId="03A37B5E" w14:textId="77777777" w:rsidTr="00610BFF">
        <w:trPr>
          <w:trHeight w:val="323"/>
        </w:trPr>
        <w:tc>
          <w:tcPr>
            <w:tcW w:w="625" w:type="dxa"/>
            <w:shd w:val="clear" w:color="auto" w:fill="auto"/>
            <w:vAlign w:val="center"/>
          </w:tcPr>
          <w:p w14:paraId="2264831D" w14:textId="1BFBB397"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149</w:t>
            </w:r>
          </w:p>
        </w:tc>
        <w:tc>
          <w:tcPr>
            <w:tcW w:w="1170" w:type="dxa"/>
            <w:shd w:val="clear" w:color="auto" w:fill="auto"/>
            <w:vAlign w:val="center"/>
          </w:tcPr>
          <w:p w14:paraId="0506B200" w14:textId="5C565274"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131400</w:t>
            </w:r>
          </w:p>
        </w:tc>
        <w:tc>
          <w:tcPr>
            <w:tcW w:w="8933" w:type="dxa"/>
            <w:shd w:val="clear" w:color="auto" w:fill="auto"/>
            <w:vAlign w:val="center"/>
          </w:tcPr>
          <w:p w14:paraId="6CE761E5" w14:textId="34C3500C" w:rsidR="00AC0415" w:rsidRPr="00AC0415" w:rsidRDefault="00AC0415" w:rsidP="00AC0415">
            <w:pPr>
              <w:rPr>
                <w:rFonts w:ascii="GHEA Grapalat" w:hAnsi="GHEA Grapalat"/>
                <w:sz w:val="20"/>
                <w:szCs w:val="20"/>
                <w:lang w:val="hy-AM"/>
              </w:rPr>
            </w:pPr>
            <w:r w:rsidRPr="00AC0415">
              <w:rPr>
                <w:rFonts w:ascii="GHEA Grapalat" w:hAnsi="GHEA Grapalat" w:cs="Sylfaen"/>
                <w:sz w:val="20"/>
                <w:szCs w:val="20"/>
                <w:lang w:val="hy-AM"/>
              </w:rPr>
              <w:t>բժշկական</w:t>
            </w:r>
            <w:r w:rsidRPr="00AC0415">
              <w:rPr>
                <w:rFonts w:ascii="GHEA Grapalat" w:hAnsi="GHEA Grapalat"/>
                <w:sz w:val="20"/>
                <w:szCs w:val="20"/>
                <w:lang w:val="pt-BR"/>
              </w:rPr>
              <w:t xml:space="preserve"> </w:t>
            </w:r>
            <w:r w:rsidRPr="00AC0415">
              <w:rPr>
                <w:rFonts w:ascii="GHEA Grapalat" w:hAnsi="GHEA Grapalat" w:cs="Sylfaen"/>
                <w:sz w:val="20"/>
                <w:szCs w:val="20"/>
                <w:lang w:val="hy-AM"/>
              </w:rPr>
              <w:t>թանզիֆ</w:t>
            </w:r>
            <w:r w:rsidRPr="00AC0415">
              <w:rPr>
                <w:rFonts w:ascii="GHEA Grapalat" w:hAnsi="GHEA Grapalat"/>
                <w:sz w:val="20"/>
                <w:szCs w:val="20"/>
                <w:lang w:val="pt-BR"/>
              </w:rPr>
              <w:t xml:space="preserve"> (</w:t>
            </w:r>
            <w:r w:rsidRPr="00AC0415">
              <w:rPr>
                <w:rFonts w:ascii="GHEA Grapalat" w:hAnsi="GHEA Grapalat" w:cs="Sylfaen"/>
                <w:sz w:val="20"/>
                <w:szCs w:val="20"/>
                <w:lang w:val="hy-AM"/>
              </w:rPr>
              <w:t>մարլյա</w:t>
            </w:r>
            <w:r w:rsidRPr="00AC0415">
              <w:rPr>
                <w:rFonts w:ascii="GHEA Grapalat" w:hAnsi="GHEA Grapalat"/>
                <w:sz w:val="20"/>
                <w:szCs w:val="20"/>
                <w:lang w:val="pt-BR"/>
              </w:rPr>
              <w:t xml:space="preserve">) </w:t>
            </w:r>
            <w:r w:rsidRPr="00AC0415">
              <w:rPr>
                <w:rFonts w:ascii="GHEA Grapalat" w:hAnsi="GHEA Grapalat"/>
                <w:sz w:val="20"/>
                <w:szCs w:val="20"/>
                <w:lang w:val="hy-AM"/>
              </w:rPr>
              <w:t>լայնությունը</w:t>
            </w:r>
            <w:r w:rsidRPr="00AC0415">
              <w:rPr>
                <w:rFonts w:ascii="GHEA Grapalat" w:hAnsi="GHEA Grapalat"/>
                <w:sz w:val="20"/>
                <w:szCs w:val="20"/>
                <w:lang w:val="pt-BR"/>
              </w:rPr>
              <w:t xml:space="preserve"> 90</w:t>
            </w:r>
            <w:r w:rsidRPr="00AC0415">
              <w:rPr>
                <w:rFonts w:ascii="GHEA Grapalat" w:hAnsi="GHEA Grapalat"/>
                <w:sz w:val="20"/>
                <w:szCs w:val="20"/>
                <w:lang w:val="hy-AM"/>
              </w:rPr>
              <w:t>սմ</w:t>
            </w:r>
            <w:r w:rsidRPr="00AC0415">
              <w:rPr>
                <w:rFonts w:ascii="GHEA Grapalat" w:hAnsi="GHEA Grapalat"/>
                <w:sz w:val="20"/>
                <w:szCs w:val="20"/>
                <w:lang w:val="es-ES"/>
              </w:rPr>
              <w:tab/>
            </w:r>
          </w:p>
        </w:tc>
      </w:tr>
      <w:tr w:rsidR="00AC0415" w:rsidRPr="00AC0415" w14:paraId="66B45B8E" w14:textId="77777777" w:rsidTr="0081083A">
        <w:trPr>
          <w:trHeight w:val="323"/>
        </w:trPr>
        <w:tc>
          <w:tcPr>
            <w:tcW w:w="625" w:type="dxa"/>
            <w:shd w:val="clear" w:color="auto" w:fill="auto"/>
            <w:vAlign w:val="center"/>
          </w:tcPr>
          <w:p w14:paraId="0ACC5B87" w14:textId="22256A78" w:rsidR="00AC0415" w:rsidRPr="00AC0415" w:rsidRDefault="00AC0415" w:rsidP="00AC0415">
            <w:pPr>
              <w:jc w:val="both"/>
              <w:rPr>
                <w:rFonts w:ascii="GHEA Grapalat" w:hAnsi="GHEA Grapalat" w:cs="Arial LatArm"/>
                <w:lang w:val="pt-BR"/>
              </w:rPr>
            </w:pPr>
            <w:r w:rsidRPr="00AC0415">
              <w:rPr>
                <w:rFonts w:ascii="GHEA Grapalat" w:hAnsi="GHEA Grapalat" w:cs="Arial LatArm"/>
                <w:lang w:val="hy-AM"/>
              </w:rPr>
              <w:t>150</w:t>
            </w:r>
          </w:p>
        </w:tc>
        <w:tc>
          <w:tcPr>
            <w:tcW w:w="1170" w:type="dxa"/>
            <w:shd w:val="clear" w:color="auto" w:fill="auto"/>
            <w:vAlign w:val="center"/>
          </w:tcPr>
          <w:p w14:paraId="5CE0084F" w14:textId="5E50D10A" w:rsidR="00AC0415" w:rsidRPr="00AC0415" w:rsidRDefault="00AC0415" w:rsidP="00AC0415">
            <w:pPr>
              <w:jc w:val="center"/>
              <w:rPr>
                <w:rFonts w:ascii="GHEA Grapalat" w:hAnsi="GHEA Grapalat" w:cs="Calibri"/>
                <w:color w:val="000000"/>
                <w:sz w:val="18"/>
                <w:szCs w:val="18"/>
                <w:lang w:val="hy-AM"/>
              </w:rPr>
            </w:pPr>
            <w:r w:rsidRPr="00AC0415">
              <w:rPr>
                <w:rFonts w:ascii="Arial LatArm" w:hAnsi="Arial LatArm" w:cs="Calibri"/>
                <w:color w:val="494529"/>
                <w:sz w:val="20"/>
                <w:szCs w:val="20"/>
              </w:rPr>
              <w:t>67900</w:t>
            </w:r>
          </w:p>
        </w:tc>
        <w:tc>
          <w:tcPr>
            <w:tcW w:w="8933" w:type="dxa"/>
            <w:shd w:val="clear" w:color="auto" w:fill="auto"/>
            <w:vAlign w:val="center"/>
          </w:tcPr>
          <w:p w14:paraId="19AB965E" w14:textId="672D6578" w:rsidR="00AC0415" w:rsidRPr="00AC0415" w:rsidRDefault="00AC0415" w:rsidP="00AC0415">
            <w:pPr>
              <w:rPr>
                <w:rFonts w:ascii="GHEA Grapalat" w:hAnsi="GHEA Grapalat"/>
                <w:sz w:val="20"/>
                <w:szCs w:val="20"/>
                <w:lang w:val="hy-AM"/>
              </w:rPr>
            </w:pPr>
            <w:r w:rsidRPr="00AC0415">
              <w:rPr>
                <w:rFonts w:ascii="GHEA Grapalat" w:hAnsi="GHEA Grapalat"/>
                <w:sz w:val="20"/>
                <w:szCs w:val="20"/>
                <w:lang w:val="hy-AM"/>
              </w:rPr>
              <w:t>Ջերմաչափեր</w:t>
            </w:r>
          </w:p>
        </w:tc>
      </w:tr>
      <w:tr w:rsidR="00AC0415" w:rsidRPr="00CC2BAB" w14:paraId="4E2A05DD" w14:textId="77777777" w:rsidTr="0081083A">
        <w:trPr>
          <w:trHeight w:val="323"/>
        </w:trPr>
        <w:tc>
          <w:tcPr>
            <w:tcW w:w="625" w:type="dxa"/>
            <w:shd w:val="clear" w:color="auto" w:fill="auto"/>
            <w:vAlign w:val="center"/>
          </w:tcPr>
          <w:p w14:paraId="1ABB62D8" w14:textId="3D848304" w:rsidR="00AC0415" w:rsidRPr="00AC0415" w:rsidRDefault="00AC0415" w:rsidP="00AC0415">
            <w:pPr>
              <w:jc w:val="both"/>
              <w:rPr>
                <w:rFonts w:ascii="GHEA Grapalat" w:hAnsi="GHEA Grapalat" w:cs="Arial LatArm"/>
                <w:lang w:val="ru-RU"/>
              </w:rPr>
            </w:pPr>
            <w:r w:rsidRPr="00AC0415">
              <w:rPr>
                <w:rFonts w:ascii="GHEA Grapalat" w:hAnsi="GHEA Grapalat" w:cs="Arial LatArm"/>
                <w:lang w:val="ru-RU"/>
              </w:rPr>
              <w:t>151</w:t>
            </w:r>
          </w:p>
        </w:tc>
        <w:tc>
          <w:tcPr>
            <w:tcW w:w="1170" w:type="dxa"/>
            <w:shd w:val="clear" w:color="auto" w:fill="auto"/>
            <w:vAlign w:val="center"/>
          </w:tcPr>
          <w:p w14:paraId="21CBA67A" w14:textId="5D704A5E" w:rsidR="00AC0415" w:rsidRPr="00AC0415" w:rsidRDefault="00AC0415" w:rsidP="00AC0415">
            <w:pPr>
              <w:jc w:val="center"/>
              <w:rPr>
                <w:rFonts w:ascii="GHEA Grapalat" w:hAnsi="GHEA Grapalat" w:cs="Arial"/>
                <w:color w:val="000000"/>
                <w:sz w:val="18"/>
                <w:szCs w:val="18"/>
                <w:lang w:val="hy-AM"/>
              </w:rPr>
            </w:pPr>
            <w:r w:rsidRPr="00AC0415">
              <w:rPr>
                <w:rFonts w:ascii="Arial LatArm" w:hAnsi="Arial LatArm" w:cs="Calibri"/>
                <w:color w:val="494529"/>
                <w:sz w:val="20"/>
                <w:szCs w:val="20"/>
              </w:rPr>
              <w:t>148000</w:t>
            </w:r>
          </w:p>
        </w:tc>
        <w:tc>
          <w:tcPr>
            <w:tcW w:w="8933" w:type="dxa"/>
            <w:shd w:val="clear" w:color="auto" w:fill="auto"/>
            <w:vAlign w:val="center"/>
          </w:tcPr>
          <w:p w14:paraId="1CBE5E07" w14:textId="539AA993" w:rsidR="00AC0415" w:rsidRPr="00AC0415" w:rsidRDefault="00AC0415" w:rsidP="00AC0415">
            <w:pPr>
              <w:rPr>
                <w:rFonts w:ascii="GHEA Grapalat" w:hAnsi="GHEA Grapalat" w:cs="Sylfaen"/>
                <w:sz w:val="20"/>
                <w:szCs w:val="20"/>
              </w:rPr>
            </w:pPr>
            <w:r w:rsidRPr="00AC0415">
              <w:rPr>
                <w:rFonts w:ascii="GHEA Grapalat" w:hAnsi="GHEA Grapalat"/>
                <w:sz w:val="20"/>
                <w:szCs w:val="20"/>
                <w:lang w:val="hy-AM"/>
              </w:rPr>
              <w:t>Վիրաբուժական բաժանմունքի սավաններ</w:t>
            </w:r>
          </w:p>
        </w:tc>
      </w:tr>
    </w:tbl>
    <w:p w14:paraId="2CEE3459" w14:textId="495B1658" w:rsidR="00BB37EC" w:rsidRDefault="00BB37EC" w:rsidP="00EF3662">
      <w:pPr>
        <w:pStyle w:val="BodyTextIndent2"/>
        <w:spacing w:line="240" w:lineRule="auto"/>
        <w:ind w:firstLine="567"/>
        <w:rPr>
          <w:rFonts w:ascii="GHEA Grapalat" w:hAnsi="GHEA Grapalat"/>
        </w:rPr>
      </w:pPr>
    </w:p>
    <w:p w14:paraId="14C79FB7" w14:textId="77777777" w:rsidR="0019397E" w:rsidRDefault="0019397E" w:rsidP="00EF3662">
      <w:pPr>
        <w:pStyle w:val="BodyTextIndent2"/>
        <w:spacing w:line="240" w:lineRule="auto"/>
        <w:ind w:firstLine="567"/>
        <w:rPr>
          <w:rFonts w:ascii="GHEA Grapalat" w:hAnsi="GHEA Grapalat"/>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D2661D" w:rsidRPr="003440FC" w14:paraId="5B22FFC4" w14:textId="77777777" w:rsidTr="001616B4">
        <w:tc>
          <w:tcPr>
            <w:tcW w:w="1612" w:type="dxa"/>
            <w:tcBorders>
              <w:top w:val="single" w:sz="4" w:space="0" w:color="auto"/>
              <w:left w:val="single" w:sz="4" w:space="0" w:color="auto"/>
              <w:bottom w:val="single" w:sz="4" w:space="0" w:color="auto"/>
              <w:right w:val="single" w:sz="4" w:space="0" w:color="auto"/>
            </w:tcBorders>
            <w:hideMark/>
          </w:tcPr>
          <w:p w14:paraId="26EC0BC8" w14:textId="77777777" w:rsidR="00D2661D" w:rsidRDefault="00D2661D" w:rsidP="001616B4">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488CC309" w14:textId="77777777" w:rsidR="00D2661D" w:rsidRDefault="00D2661D" w:rsidP="001616B4">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D2661D" w14:paraId="5BB3122A" w14:textId="77777777" w:rsidTr="001616B4">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68BAF7B0" w14:textId="77777777" w:rsidR="00D2661D" w:rsidRDefault="00D2661D" w:rsidP="001616B4">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67BD13F2" w14:textId="77777777" w:rsidR="00D2661D" w:rsidRDefault="00D2661D" w:rsidP="001616B4">
            <w:pPr>
              <w:tabs>
                <w:tab w:val="left" w:pos="1134"/>
              </w:tabs>
              <w:jc w:val="center"/>
              <w:rPr>
                <w:rFonts w:ascii="GHEA Grapalat" w:hAnsi="GHEA Grapalat"/>
                <w:b/>
                <w:i/>
                <w:sz w:val="14"/>
                <w:lang w:val="es-ES"/>
              </w:rPr>
            </w:pPr>
            <w:r>
              <w:rPr>
                <w:rFonts w:ascii="GHEA Grapalat" w:hAnsi="GHEA Grapalat"/>
                <w:b/>
                <w:i/>
                <w:sz w:val="14"/>
                <w:lang w:val="es-ES"/>
              </w:rPr>
              <w:t>2</w:t>
            </w:r>
          </w:p>
        </w:tc>
      </w:tr>
      <w:tr w:rsidR="00D2661D" w:rsidRPr="00B6365B" w14:paraId="41D22FAA" w14:textId="77777777" w:rsidTr="00F938A0">
        <w:trPr>
          <w:trHeight w:val="484"/>
        </w:trPr>
        <w:tc>
          <w:tcPr>
            <w:tcW w:w="1612" w:type="dxa"/>
            <w:tcBorders>
              <w:top w:val="single" w:sz="4" w:space="0" w:color="auto"/>
              <w:left w:val="single" w:sz="4" w:space="0" w:color="auto"/>
              <w:bottom w:val="single" w:sz="4" w:space="0" w:color="auto"/>
              <w:right w:val="single" w:sz="4" w:space="0" w:color="auto"/>
            </w:tcBorders>
            <w:vAlign w:val="center"/>
          </w:tcPr>
          <w:p w14:paraId="7FCCBAA2" w14:textId="77777777" w:rsidR="00D2661D" w:rsidRPr="000D4A64" w:rsidRDefault="00D2661D" w:rsidP="001616B4">
            <w:pPr>
              <w:jc w:val="center"/>
              <w:rPr>
                <w:rFonts w:ascii="GHEA Grapalat" w:hAnsi="GHEA Grapalat"/>
                <w:i/>
                <w:sz w:val="16"/>
              </w:rPr>
            </w:pPr>
            <w:r>
              <w:rPr>
                <w:rFonts w:ascii="GHEA Grapalat" w:hAnsi="GHEA Grapalat"/>
                <w:i/>
                <w:sz w:val="16"/>
                <w:lang w:val="hy-AM"/>
              </w:rPr>
              <w:t>1-148</w:t>
            </w:r>
          </w:p>
        </w:tc>
        <w:tc>
          <w:tcPr>
            <w:tcW w:w="5198" w:type="dxa"/>
            <w:tcBorders>
              <w:top w:val="single" w:sz="4" w:space="0" w:color="auto"/>
              <w:left w:val="single" w:sz="4" w:space="0" w:color="auto"/>
              <w:bottom w:val="single" w:sz="4" w:space="0" w:color="auto"/>
              <w:right w:val="single" w:sz="4" w:space="0" w:color="auto"/>
            </w:tcBorders>
            <w:vAlign w:val="center"/>
          </w:tcPr>
          <w:p w14:paraId="6C20CFD6" w14:textId="77777777" w:rsidR="00D2661D" w:rsidRPr="001F65CF" w:rsidRDefault="00D2661D" w:rsidP="001616B4">
            <w:pPr>
              <w:rPr>
                <w:rFonts w:ascii="GHEA Grapalat" w:hAnsi="GHEA Grapalat"/>
                <w:color w:val="000000"/>
                <w:sz w:val="21"/>
                <w:szCs w:val="21"/>
                <w:shd w:val="clear" w:color="auto" w:fill="FFFFFF"/>
                <w:lang w:val="af-ZA"/>
              </w:rPr>
            </w:pPr>
            <w:r w:rsidRPr="00374DBB">
              <w:rPr>
                <w:rFonts w:ascii="GHEA Grapalat" w:hAnsi="GHEA Grapalat"/>
                <w:bCs/>
                <w:color w:val="000000"/>
                <w:sz w:val="21"/>
                <w:szCs w:val="21"/>
                <w:shd w:val="clear" w:color="auto" w:fill="FFFFFF"/>
                <w:lang w:val="hy-AM"/>
              </w:rPr>
              <w:t>Սահմանված կարգով դեղերի իրացման լիցենզիա</w:t>
            </w:r>
            <w:r w:rsidRPr="00374DBB">
              <w:rPr>
                <w:rFonts w:ascii="Courier New" w:hAnsi="Courier New" w:cs="Courier New"/>
                <w:bCs/>
                <w:color w:val="000000"/>
                <w:sz w:val="21"/>
                <w:szCs w:val="21"/>
                <w:shd w:val="clear" w:color="auto" w:fill="FFFFFF"/>
                <w:lang w:val="hy-AM"/>
              </w:rPr>
              <w:t> </w:t>
            </w:r>
          </w:p>
        </w:tc>
      </w:tr>
      <w:tr w:rsidR="00D2661D" w:rsidRPr="003440FC" w14:paraId="563914A1" w14:textId="77777777" w:rsidTr="001616B4">
        <w:trPr>
          <w:trHeight w:val="1957"/>
        </w:trPr>
        <w:tc>
          <w:tcPr>
            <w:tcW w:w="1612" w:type="dxa"/>
            <w:tcBorders>
              <w:top w:val="single" w:sz="4" w:space="0" w:color="auto"/>
              <w:left w:val="single" w:sz="4" w:space="0" w:color="auto"/>
              <w:bottom w:val="single" w:sz="4" w:space="0" w:color="auto"/>
              <w:right w:val="single" w:sz="4" w:space="0" w:color="auto"/>
            </w:tcBorders>
            <w:vAlign w:val="center"/>
          </w:tcPr>
          <w:p w14:paraId="377B6E64" w14:textId="07374CEB" w:rsidR="00D2661D" w:rsidRPr="0048084A" w:rsidRDefault="00D2661D" w:rsidP="001616B4">
            <w:pPr>
              <w:jc w:val="center"/>
              <w:rPr>
                <w:rFonts w:ascii="GHEA Grapalat" w:hAnsi="GHEA Grapalat"/>
                <w:i/>
                <w:sz w:val="16"/>
                <w:lang w:val="hy-AM"/>
              </w:rPr>
            </w:pPr>
            <w:r>
              <w:rPr>
                <w:rFonts w:ascii="GHEA Grapalat" w:hAnsi="GHEA Grapalat"/>
                <w:i/>
                <w:sz w:val="16"/>
                <w:lang w:val="hy-AM"/>
              </w:rPr>
              <w:t>56-59, 126</w:t>
            </w:r>
          </w:p>
        </w:tc>
        <w:tc>
          <w:tcPr>
            <w:tcW w:w="5198" w:type="dxa"/>
            <w:tcBorders>
              <w:top w:val="single" w:sz="4" w:space="0" w:color="auto"/>
              <w:left w:val="single" w:sz="4" w:space="0" w:color="auto"/>
              <w:bottom w:val="single" w:sz="4" w:space="0" w:color="auto"/>
              <w:right w:val="single" w:sz="4" w:space="0" w:color="auto"/>
            </w:tcBorders>
            <w:vAlign w:val="center"/>
          </w:tcPr>
          <w:p w14:paraId="1546BFCF" w14:textId="77777777" w:rsidR="00D2661D" w:rsidRPr="00374DBB" w:rsidRDefault="00D2661D" w:rsidP="001616B4">
            <w:pPr>
              <w:rPr>
                <w:rFonts w:ascii="GHEA Grapalat" w:hAnsi="GHEA Grapalat"/>
                <w:bCs/>
                <w:color w:val="000000"/>
                <w:sz w:val="21"/>
                <w:szCs w:val="21"/>
                <w:shd w:val="clear" w:color="auto" w:fill="FFFFFF"/>
                <w:lang w:val="hy-AM"/>
              </w:rPr>
            </w:pPr>
            <w:r w:rsidRPr="001F65CF">
              <w:rPr>
                <w:rFonts w:ascii="GHEA Grapalat" w:hAnsi="GHEA Grapalat"/>
                <w:color w:val="000000"/>
                <w:sz w:val="21"/>
                <w:szCs w:val="21"/>
                <w:shd w:val="clear" w:color="auto" w:fill="FFFFFF"/>
                <w:lang w:val="af-ZA"/>
              </w:rPr>
              <w:t>Թմրամիջոցների կամ հոգեմետ նյութերի կամ Հայաստանի Հանրապետության կառավարության սահմանած դրանց պրեկուրսորների արտադրություն</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կամ</w:t>
            </w:r>
            <w:r w:rsidRPr="001F65CF">
              <w:rPr>
                <w:rFonts w:ascii="GHEA Grapalat" w:hAnsi="GHEA Grapalat"/>
                <w:i/>
                <w:sz w:val="18"/>
                <w:szCs w:val="18"/>
                <w:u w:val="single"/>
                <w:vertAlign w:val="subscript"/>
                <w:lang w:val="hy-AM"/>
              </w:rPr>
              <w:t xml:space="preserve"> </w:t>
            </w:r>
            <w:r w:rsidRPr="001F65CF">
              <w:rPr>
                <w:rFonts w:ascii="GHEA Grapalat" w:hAnsi="GHEA Grapalat"/>
                <w:color w:val="000000"/>
                <w:sz w:val="21"/>
                <w:szCs w:val="21"/>
                <w:shd w:val="clear" w:color="auto" w:fill="FFFFFF"/>
                <w:lang w:val="hy-AM"/>
              </w:rPr>
              <w:t xml:space="preserve"> </w:t>
            </w:r>
            <w:r w:rsidRPr="001F65CF">
              <w:rPr>
                <w:rFonts w:ascii="GHEA Grapalat" w:hAnsi="GHEA Grapalat" w:cs="Sylfaen"/>
                <w:color w:val="000000"/>
                <w:sz w:val="21"/>
                <w:szCs w:val="21"/>
                <w:shd w:val="clear" w:color="auto" w:fill="FFFFFF"/>
                <w:lang w:val="hy-AM"/>
              </w:rPr>
              <w:t>Թ</w:t>
            </w:r>
            <w:r w:rsidRPr="001F65CF">
              <w:rPr>
                <w:rFonts w:ascii="GHEA Grapalat" w:hAnsi="GHEA Grapalat"/>
                <w:color w:val="000000"/>
                <w:sz w:val="21"/>
                <w:szCs w:val="21"/>
                <w:shd w:val="clear" w:color="auto" w:fill="FFFFFF"/>
                <w:lang w:val="af-ZA"/>
              </w:rPr>
              <w:t>մրամիջոցների կամ հոգեմետ նյութերի կամ Հայաստանի Հանրապետության կառավարության սահմանած դրանց պրեկուրսորների ներմուծում, արտահանում կամ մեծածախ առևտուր</w:t>
            </w:r>
          </w:p>
        </w:tc>
      </w:tr>
    </w:tbl>
    <w:p w14:paraId="798331AD" w14:textId="77777777" w:rsidR="009313D1" w:rsidRPr="00D2661D" w:rsidRDefault="009313D1" w:rsidP="00EF3662">
      <w:pPr>
        <w:pStyle w:val="BodyTextIndent2"/>
        <w:spacing w:line="240" w:lineRule="auto"/>
        <w:ind w:firstLine="567"/>
        <w:rPr>
          <w:rFonts w:ascii="GHEA Grapalat" w:hAnsi="GHEA Grapalat"/>
          <w:lang w:val="hy-AM"/>
        </w:rPr>
      </w:pPr>
    </w:p>
    <w:p w14:paraId="0EFA3438" w14:textId="77777777" w:rsidR="009313D1" w:rsidRDefault="009313D1" w:rsidP="00EF3662">
      <w:pPr>
        <w:pStyle w:val="BodyTextIndent2"/>
        <w:spacing w:line="240" w:lineRule="auto"/>
        <w:ind w:firstLine="567"/>
        <w:rPr>
          <w:rFonts w:ascii="GHEA Grapalat" w:hAnsi="GHEA Grapalat"/>
        </w:rPr>
      </w:pPr>
    </w:p>
    <w:p w14:paraId="5961611B" w14:textId="77777777" w:rsidR="009313D1" w:rsidRDefault="009313D1" w:rsidP="00EF3662">
      <w:pPr>
        <w:pStyle w:val="BodyTextIndent2"/>
        <w:spacing w:line="240" w:lineRule="auto"/>
        <w:ind w:firstLine="567"/>
        <w:rPr>
          <w:rFonts w:ascii="GHEA Grapalat" w:hAnsi="GHEA Grapalat"/>
        </w:rPr>
      </w:pPr>
    </w:p>
    <w:p w14:paraId="63A1D750" w14:textId="77777777" w:rsidR="009313D1" w:rsidRDefault="009313D1" w:rsidP="005900EB">
      <w:pPr>
        <w:pStyle w:val="BodyTextIndent2"/>
        <w:spacing w:line="240" w:lineRule="auto"/>
        <w:ind w:firstLine="0"/>
        <w:rPr>
          <w:rFonts w:ascii="GHEA Grapalat" w:hAnsi="GHEA Grapalat"/>
        </w:rPr>
      </w:pPr>
    </w:p>
    <w:p w14:paraId="4264157A" w14:textId="77777777" w:rsidR="009313D1" w:rsidRDefault="009313D1" w:rsidP="00EF3662">
      <w:pPr>
        <w:pStyle w:val="BodyTextIndent2"/>
        <w:spacing w:line="240" w:lineRule="auto"/>
        <w:ind w:firstLine="567"/>
        <w:rPr>
          <w:rFonts w:ascii="GHEA Grapalat" w:hAnsi="GHEA Grapalat"/>
        </w:rPr>
      </w:pPr>
    </w:p>
    <w:p w14:paraId="49370BBF" w14:textId="77777777" w:rsidR="00D2661D" w:rsidRDefault="00D2661D" w:rsidP="005900EB">
      <w:pPr>
        <w:pStyle w:val="BodyTextIndent2"/>
        <w:spacing w:line="240" w:lineRule="auto"/>
        <w:ind w:firstLine="0"/>
        <w:rPr>
          <w:rFonts w:ascii="GHEA Grapalat" w:hAnsi="GHEA Grapalat"/>
        </w:rPr>
      </w:pPr>
    </w:p>
    <w:p w14:paraId="757E9A39" w14:textId="77777777" w:rsidR="00D2661D" w:rsidRDefault="00D2661D" w:rsidP="005900EB">
      <w:pPr>
        <w:pStyle w:val="BodyTextIndent2"/>
        <w:spacing w:line="240" w:lineRule="auto"/>
        <w:ind w:firstLine="0"/>
        <w:rPr>
          <w:rFonts w:ascii="GHEA Grapalat" w:hAnsi="GHEA Grapalat"/>
        </w:rPr>
      </w:pPr>
    </w:p>
    <w:p w14:paraId="400E259F" w14:textId="77777777" w:rsidR="00D2661D" w:rsidRDefault="00D2661D" w:rsidP="005900EB">
      <w:pPr>
        <w:pStyle w:val="BodyTextIndent2"/>
        <w:spacing w:line="240" w:lineRule="auto"/>
        <w:ind w:firstLine="0"/>
        <w:rPr>
          <w:rFonts w:ascii="GHEA Grapalat" w:hAnsi="GHEA Grapalat"/>
        </w:rPr>
      </w:pPr>
    </w:p>
    <w:p w14:paraId="3D635038" w14:textId="77777777" w:rsidR="00D2661D" w:rsidRDefault="00D2661D" w:rsidP="005900EB">
      <w:pPr>
        <w:pStyle w:val="BodyTextIndent2"/>
        <w:spacing w:line="240" w:lineRule="auto"/>
        <w:ind w:firstLine="0"/>
        <w:rPr>
          <w:rFonts w:ascii="GHEA Grapalat" w:hAnsi="GHEA Grapalat"/>
        </w:rPr>
      </w:pPr>
    </w:p>
    <w:p w14:paraId="4A885B18" w14:textId="77777777" w:rsidR="00D2661D" w:rsidRDefault="00D2661D" w:rsidP="005900EB">
      <w:pPr>
        <w:pStyle w:val="BodyTextIndent2"/>
        <w:spacing w:line="240" w:lineRule="auto"/>
        <w:ind w:firstLine="0"/>
        <w:rPr>
          <w:rFonts w:ascii="GHEA Grapalat" w:hAnsi="GHEA Grapalat"/>
        </w:rPr>
      </w:pPr>
    </w:p>
    <w:p w14:paraId="792BBB40" w14:textId="77777777" w:rsidR="00D2661D" w:rsidRDefault="00D2661D" w:rsidP="005900EB">
      <w:pPr>
        <w:pStyle w:val="BodyTextIndent2"/>
        <w:spacing w:line="240" w:lineRule="auto"/>
        <w:ind w:firstLine="0"/>
        <w:rPr>
          <w:rFonts w:ascii="GHEA Grapalat" w:hAnsi="GHEA Grapalat"/>
        </w:rPr>
      </w:pPr>
    </w:p>
    <w:p w14:paraId="3FB44FC8" w14:textId="77777777" w:rsidR="00D2661D" w:rsidRDefault="00D2661D" w:rsidP="005900EB">
      <w:pPr>
        <w:pStyle w:val="BodyTextIndent2"/>
        <w:spacing w:line="240" w:lineRule="auto"/>
        <w:ind w:firstLine="0"/>
        <w:rPr>
          <w:rFonts w:ascii="GHEA Grapalat" w:hAnsi="GHEA Grapalat"/>
        </w:rPr>
      </w:pPr>
    </w:p>
    <w:p w14:paraId="6802A3F6" w14:textId="77777777" w:rsidR="00D2661D" w:rsidRDefault="00D2661D" w:rsidP="005900EB">
      <w:pPr>
        <w:pStyle w:val="BodyTextIndent2"/>
        <w:spacing w:line="240" w:lineRule="auto"/>
        <w:ind w:firstLine="0"/>
        <w:rPr>
          <w:rFonts w:ascii="GHEA Grapalat" w:hAnsi="GHEA Grapalat"/>
        </w:rPr>
      </w:pPr>
    </w:p>
    <w:p w14:paraId="232E0DB6" w14:textId="6DD6E456" w:rsidR="00096865" w:rsidRDefault="00816505" w:rsidP="005900EB">
      <w:pPr>
        <w:pStyle w:val="BodyTextIndent2"/>
        <w:spacing w:line="240" w:lineRule="auto"/>
        <w:ind w:firstLine="0"/>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lastRenderedPageBreak/>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2"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4D8545ED"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3566FD">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3566FD">
        <w:rPr>
          <w:rFonts w:ascii="GHEA Grapalat" w:hAnsi="GHEA Grapalat" w:cs="Sylfaen"/>
          <w:b/>
          <w:szCs w:val="24"/>
          <w:lang w:val="hy-AM"/>
        </w:rPr>
        <w:t>1</w:t>
      </w:r>
      <w:r w:rsidR="003A5CD2" w:rsidRPr="003A5CD2">
        <w:rPr>
          <w:rFonts w:ascii="GHEA Grapalat" w:hAnsi="GHEA Grapalat" w:cs="Sylfaen"/>
          <w:b/>
          <w:szCs w:val="24"/>
          <w:lang w:val="hy-AM"/>
        </w:rPr>
        <w:t>9</w:t>
      </w:r>
      <w:bookmarkStart w:id="3" w:name="_GoBack"/>
      <w:bookmarkEnd w:id="3"/>
      <w:r>
        <w:rPr>
          <w:rFonts w:ascii="GHEA Grapalat" w:hAnsi="GHEA Grapalat" w:cs="Sylfaen"/>
          <w:b/>
          <w:szCs w:val="24"/>
          <w:lang w:val="hy-AM"/>
        </w:rPr>
        <w:t>.0</w:t>
      </w:r>
      <w:r w:rsidR="003566FD">
        <w:rPr>
          <w:rFonts w:ascii="GHEA Grapalat" w:hAnsi="GHEA Grapalat" w:cs="Sylfaen"/>
          <w:b/>
          <w:szCs w:val="24"/>
          <w:lang w:val="hy-AM"/>
        </w:rPr>
        <w:t>8</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5" w:name="_Hlk9261892"/>
      <w:bookmarkEnd w:id="4"/>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5"/>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w:t>
      </w:r>
      <w:r w:rsidRPr="00AE2768">
        <w:rPr>
          <w:rFonts w:ascii="GHEA Grapalat" w:hAnsi="GHEA Grapalat" w:cs="Sylfaen"/>
          <w:sz w:val="20"/>
          <w:szCs w:val="24"/>
          <w:lang w:val="hy-AM" w:eastAsia="en-US"/>
        </w:rPr>
        <w:lastRenderedPageBreak/>
        <w:t>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lastRenderedPageBreak/>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697FAFD5"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3566FD">
        <w:rPr>
          <w:rFonts w:ascii="GHEA Grapalat" w:hAnsi="GHEA Grapalat" w:cs="Sylfaen"/>
          <w:sz w:val="20"/>
          <w:lang w:val="hy-AM"/>
        </w:rPr>
        <w:t>7</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3566FD">
        <w:rPr>
          <w:rFonts w:ascii="GHEA Grapalat" w:hAnsi="GHEA Grapalat" w:cs="Sylfaen"/>
          <w:b/>
          <w:sz w:val="20"/>
          <w:lang w:val="hy-AM"/>
        </w:rPr>
        <w:t>1</w:t>
      </w:r>
      <w:r w:rsidR="003A5CD2" w:rsidRPr="003A5CD2">
        <w:rPr>
          <w:rFonts w:ascii="GHEA Grapalat" w:hAnsi="GHEA Grapalat" w:cs="Sylfaen"/>
          <w:b/>
          <w:sz w:val="20"/>
          <w:lang w:val="af-ZA"/>
        </w:rPr>
        <w:t>9</w:t>
      </w:r>
      <w:r w:rsidRPr="00A3299B">
        <w:rPr>
          <w:rFonts w:ascii="GHEA Grapalat" w:hAnsi="GHEA Grapalat" w:cs="Sylfaen"/>
          <w:b/>
          <w:sz w:val="20"/>
          <w:lang w:val="af-ZA"/>
        </w:rPr>
        <w:t>.</w:t>
      </w:r>
      <w:r>
        <w:rPr>
          <w:rFonts w:ascii="GHEA Grapalat" w:hAnsi="GHEA Grapalat" w:cs="Sylfaen"/>
          <w:b/>
          <w:sz w:val="20"/>
          <w:lang w:val="hy-AM"/>
        </w:rPr>
        <w:t>0</w:t>
      </w:r>
      <w:r w:rsidR="003566FD">
        <w:rPr>
          <w:rFonts w:ascii="GHEA Grapalat" w:hAnsi="GHEA Grapalat" w:cs="Sylfaen"/>
          <w:b/>
          <w:sz w:val="20"/>
          <w:lang w:val="hy-AM"/>
        </w:rPr>
        <w:t>8</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lastRenderedPageBreak/>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 ապահովումը ներկայացվում է բանկային </w:t>
      </w:r>
      <w:r w:rsidR="00A161E3" w:rsidRPr="006D2E03">
        <w:rPr>
          <w:rFonts w:ascii="GHEA Grapalat" w:hAnsi="GHEA Grapalat" w:cs="Sylfaen"/>
          <w:sz w:val="20"/>
          <w:lang w:val="hy-AM"/>
        </w:rPr>
        <w:lastRenderedPageBreak/>
        <w:t>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6B26E67" w:rsidR="00096865" w:rsidRPr="00A71D81" w:rsidRDefault="008461C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614AC5">
        <w:rPr>
          <w:rFonts w:ascii="GHEA Grapalat" w:hAnsi="GHEA Grapalat" w:cs="Sylfaen"/>
          <w:b/>
          <w:szCs w:val="22"/>
          <w:lang w:val="hy-AM"/>
        </w:rPr>
        <w:t xml:space="preserve"> </w:t>
      </w:r>
      <w:r>
        <w:rPr>
          <w:rFonts w:ascii="GHEA Grapalat" w:hAnsi="GHEA Grapalat" w:cs="Sylfaen"/>
          <w:b/>
          <w:szCs w:val="22"/>
          <w:lang w:val="hy-AM"/>
        </w:rPr>
        <w:t xml:space="preserve">Հ Ա Ր Ց Մ Ա Ն </w:t>
      </w:r>
      <w:r w:rsidR="00614AC5">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4C8692CD"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w:t>
      </w:r>
      <w:r w:rsidR="00801727">
        <w:rPr>
          <w:rFonts w:ascii="GHEA Grapalat" w:hAnsi="GHEA Grapalat"/>
          <w:sz w:val="24"/>
          <w:szCs w:val="24"/>
          <w:lang w:val="hy-AM"/>
        </w:rPr>
        <w:t>6</w:t>
      </w:r>
      <w:r w:rsidR="00121ED0">
        <w:rPr>
          <w:rFonts w:ascii="GHEA Grapalat" w:hAnsi="GHEA Grapalat"/>
          <w:sz w:val="24"/>
          <w:szCs w:val="24"/>
          <w:lang w:val="hy-AM"/>
        </w:rPr>
        <w:t>/</w:t>
      </w:r>
      <w:r w:rsidR="00533563">
        <w:rPr>
          <w:rFonts w:ascii="GHEA Grapalat" w:hAnsi="GHEA Grapalat"/>
          <w:sz w:val="24"/>
          <w:szCs w:val="24"/>
          <w:lang w:val="hy-AM"/>
        </w:rPr>
        <w:t>2</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D900BCE"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ի 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w:t>
      </w:r>
      <w:r w:rsidR="00533563">
        <w:rPr>
          <w:rFonts w:ascii="GHEA Grapalat" w:hAnsi="GHEA Grapalat"/>
          <w:lang w:val="hy-AM"/>
        </w:rPr>
        <w:t>2</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գնանշման 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B876E6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w:t>
      </w:r>
      <w:r w:rsidR="00533563">
        <w:rPr>
          <w:rFonts w:ascii="GHEA Grapalat" w:hAnsi="GHEA Grapalat"/>
          <w:lang w:val="hy-AM"/>
        </w:rPr>
        <w:t>2</w:t>
      </w:r>
      <w:r w:rsidR="00F128EC" w:rsidRPr="00A71D81">
        <w:rPr>
          <w:rFonts w:ascii="GHEA Grapalat" w:hAnsi="GHEA Grapalat"/>
          <w:lang w:val="af-ZA"/>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B8EEB7F"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w:t>
      </w:r>
      <w:r w:rsidR="00533563">
        <w:rPr>
          <w:rFonts w:ascii="GHEA Grapalat" w:hAnsi="GHEA Grapalat"/>
          <w:lang w:val="hy-AM"/>
        </w:rPr>
        <w:t>2</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6ACF003"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801727" w:rsidRPr="00801727">
        <w:rPr>
          <w:rFonts w:ascii="GHEA Grapalat" w:hAnsi="GHEA Grapalat"/>
          <w:sz w:val="24"/>
          <w:szCs w:val="24"/>
          <w:lang w:val="hy-AM"/>
        </w:rPr>
        <w:t xml:space="preserve"> </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FC7905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w:t>
      </w:r>
      <w:r w:rsidR="00533563">
        <w:rPr>
          <w:rFonts w:ascii="GHEA Grapalat" w:hAnsi="GHEA Grapalat"/>
          <w:lang w:val="hy-AM"/>
        </w:rPr>
        <w:t>2</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7BE2D56" w:rsidR="00BF1194" w:rsidRPr="00A71D81" w:rsidRDefault="00F128EC"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801727" w:rsidRPr="00801727">
        <w:rPr>
          <w:rFonts w:ascii="GHEA Grapalat" w:hAnsi="GHEA Grapalat"/>
          <w:sz w:val="24"/>
          <w:szCs w:val="24"/>
          <w:lang w:val="hy-AM"/>
        </w:rPr>
        <w:t xml:space="preserve"> </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af-ZA"/>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D4C5AAC" w:rsidR="00BF1194" w:rsidRPr="00A71D81" w:rsidRDefault="00121ED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0BDFD392" w14:textId="05A37B1E" w:rsidR="00BF1194" w:rsidRPr="00A71D81" w:rsidRDefault="00BF1194" w:rsidP="00A94227">
      <w:pPr>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5FB19C96" w:rsidR="00BF1194" w:rsidRPr="00A71D81" w:rsidRDefault="00BF1194" w:rsidP="00471FB0">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hAnsi="GHEA Grapalat"/>
        </w:rPr>
        <w:br w:type="page"/>
      </w: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3BD10C9F" w:rsidR="00BF1194" w:rsidRPr="00A71D81" w:rsidRDefault="00BF1194" w:rsidP="00471FB0">
      <w:pPr>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5DDDF95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0324E631" w:rsidR="00BF1194" w:rsidRDefault="00BF1194" w:rsidP="00BF1194">
      <w:pPr>
        <w:pStyle w:val="BodyTextIndent3"/>
        <w:spacing w:line="240" w:lineRule="auto"/>
        <w:ind w:firstLine="0"/>
        <w:jc w:val="left"/>
        <w:rPr>
          <w:rFonts w:ascii="GHEA Grapalat" w:hAnsi="GHEA Grapalat"/>
          <w:b/>
          <w:lang w:val="hy-AM"/>
        </w:rPr>
      </w:pPr>
    </w:p>
    <w:p w14:paraId="399FA6EA" w14:textId="3CD332EE" w:rsidR="00F128EC" w:rsidRDefault="00F128EC" w:rsidP="00BF1194">
      <w:pPr>
        <w:pStyle w:val="BodyTextIndent3"/>
        <w:spacing w:line="240" w:lineRule="auto"/>
        <w:ind w:firstLine="0"/>
        <w:jc w:val="left"/>
        <w:rPr>
          <w:rFonts w:ascii="GHEA Grapalat" w:hAnsi="GHEA Grapalat"/>
          <w:b/>
          <w:lang w:val="hy-AM"/>
        </w:rPr>
      </w:pPr>
    </w:p>
    <w:p w14:paraId="0D55AFBA" w14:textId="77777777" w:rsidR="00F128EC" w:rsidRPr="00A71D81" w:rsidRDefault="00F128EC"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723F15E"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801727" w:rsidRPr="00801727">
        <w:rPr>
          <w:rFonts w:ascii="GHEA Grapalat" w:hAnsi="GHEA Grapalat"/>
          <w:sz w:val="24"/>
          <w:szCs w:val="24"/>
          <w:lang w:val="hy-AM"/>
        </w:rPr>
        <w:t xml:space="preserve"> </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8CB4E5D"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801727">
        <w:rPr>
          <w:rFonts w:ascii="GHEA Grapalat" w:hAnsi="GHEA Grapalat"/>
          <w:lang w:val="hy-AM"/>
        </w:rPr>
        <w:t>ՔԲԿ-ԳՀԱՊՁԲ-26/</w:t>
      </w:r>
      <w:r w:rsidR="00533563">
        <w:rPr>
          <w:rFonts w:ascii="GHEA Grapalat" w:hAnsi="GHEA Grapalat"/>
          <w:lang w:val="hy-AM"/>
        </w:rPr>
        <w:t>2</w:t>
      </w:r>
      <w:r w:rsidR="00121ED0" w:rsidRPr="00A71D81">
        <w:rPr>
          <w:rFonts w:ascii="GHEA Grapalat" w:hAnsi="GHEA Grapalat"/>
          <w:lang w:val="hy-AM"/>
        </w:rPr>
        <w:t>»</w:t>
      </w:r>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440F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440F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3440F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3440F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40286C15" w:rsidR="00B2572B" w:rsidRPr="00A71D81" w:rsidRDefault="00324DB4"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6D4C5CA6" w14:textId="6018801E" w:rsidR="00B2572B" w:rsidRPr="00A71D81" w:rsidRDefault="00324DB4"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3ACD922C" w14:textId="19B76DFC" w:rsidR="009E1525" w:rsidRPr="009F5889" w:rsidRDefault="007154FC" w:rsidP="009F5889">
      <w:pPr>
        <w:pStyle w:val="NormalWeb"/>
        <w:shd w:val="clear" w:color="auto" w:fill="FFFFFF"/>
        <w:spacing w:before="0" w:beforeAutospacing="0" w:after="0" w:afterAutospacing="0"/>
        <w:ind w:firstLine="375"/>
        <w:rPr>
          <w:rFonts w:ascii="GHEA Grapalat" w:hAnsi="GHEA Grapalat"/>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bookmarkStart w:id="9" w:name="_Hlk191654904"/>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bookmarkEnd w:id="9"/>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F5889">
        <w:rPr>
          <w:rStyle w:val="Strong"/>
          <w:rFonts w:ascii="GHEA Grapalat" w:hAnsi="GHEA Grapalat"/>
          <w:b w:val="0"/>
          <w:bCs w:val="0"/>
          <w:sz w:val="20"/>
          <w:szCs w:val="20"/>
          <w:lang w:val="hy-AM"/>
        </w:rPr>
        <w:t xml:space="preserve">           </w:t>
      </w:r>
      <w:r w:rsidR="009F5889" w:rsidRPr="00A71D81">
        <w:rPr>
          <w:rFonts w:ascii="GHEA Grapalat" w:hAnsi="GHEA Grapalat"/>
          <w:lang w:val="hy-AM"/>
        </w:rPr>
        <w:t>«</w:t>
      </w:r>
      <w:r w:rsidR="00801727">
        <w:rPr>
          <w:rFonts w:ascii="GHEA Grapalat" w:hAnsi="GHEA Grapalat"/>
          <w:lang w:val="hy-AM"/>
        </w:rPr>
        <w:t>ՔԲԿ-ԳՀԱՊՁԲ-26/</w:t>
      </w:r>
      <w:r w:rsidR="00533563">
        <w:rPr>
          <w:rFonts w:ascii="GHEA Grapalat" w:hAnsi="GHEA Grapalat"/>
          <w:lang w:val="hy-AM"/>
        </w:rPr>
        <w:t>2</w:t>
      </w:r>
      <w:r w:rsidR="009F5889" w:rsidRPr="00A71D81">
        <w:rPr>
          <w:rFonts w:ascii="GHEA Grapalat" w:hAnsi="GHEA Grapalat"/>
          <w:lang w:val="hy-AM"/>
        </w:rPr>
        <w:t>»</w:t>
      </w:r>
      <w:r w:rsidR="009F5889">
        <w:rPr>
          <w:rFonts w:ascii="GHEA Grapalat" w:hAnsi="GHEA Grapalat"/>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C120CB6"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61895"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61895" w:rsidRPr="00A71D81">
        <w:rPr>
          <w:rStyle w:val="Strong"/>
          <w:rFonts w:ascii="GHEA Grapalat" w:hAnsi="GHEA Grapalat"/>
          <w:b w:val="0"/>
          <w:bCs w:val="0"/>
          <w:sz w:val="20"/>
          <w:szCs w:val="20"/>
          <w:lang w:val="hy-AM"/>
        </w:rPr>
        <w:t>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1102919D" w14:textId="6F9E4A8C" w:rsidR="00987679" w:rsidRPr="00A71D81" w:rsidRDefault="009F5889" w:rsidP="009F5889">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A71D81">
        <w:rPr>
          <w:rFonts w:ascii="GHEA Grapalat" w:hAnsi="GHEA Grapalat"/>
          <w:lang w:val="hy-AM"/>
        </w:rPr>
        <w:t>«</w:t>
      </w:r>
      <w:r w:rsidR="00801727">
        <w:rPr>
          <w:rFonts w:ascii="GHEA Grapalat" w:hAnsi="GHEA Grapalat"/>
          <w:lang w:val="hy-AM"/>
        </w:rPr>
        <w:t>ՔԲԿ-ԳՀԱՊՁԲ-26/1</w:t>
      </w:r>
      <w:r w:rsidRPr="00A71D81">
        <w:rPr>
          <w:rFonts w:ascii="GHEA Grapalat" w:hAnsi="GHEA Grapalat"/>
          <w:lang w:val="hy-AM"/>
        </w:rPr>
        <w:t>»</w:t>
      </w:r>
      <w:r>
        <w:rPr>
          <w:rFonts w:ascii="GHEA Grapalat" w:hAnsi="GHEA Grapalat"/>
          <w:lang w:val="hy-AM"/>
        </w:rPr>
        <w:t xml:space="preserve">  </w:t>
      </w:r>
      <w:r w:rsidR="000C0396" w:rsidRPr="00A71D81">
        <w:rPr>
          <w:rFonts w:ascii="GHEA Grapalat" w:hAnsi="GHEA Grapalat"/>
          <w:color w:val="000000"/>
          <w:sz w:val="20"/>
          <w:szCs w:val="20"/>
          <w:lang w:val="hy-AM"/>
        </w:rPr>
        <w:t xml:space="preserve"> ծածկագրով </w:t>
      </w:r>
      <w:r>
        <w:rPr>
          <w:rFonts w:ascii="GHEA Grapalat" w:hAnsi="GHEA Grapalat"/>
          <w:color w:val="000000"/>
          <w:sz w:val="20"/>
          <w:szCs w:val="20"/>
          <w:lang w:val="hy-AM"/>
        </w:rPr>
        <w:t xml:space="preserve">  </w:t>
      </w:r>
      <w:r w:rsidR="000C0396"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000C0396" w:rsidRPr="00A71D81">
        <w:rPr>
          <w:rFonts w:ascii="GHEA Grapalat" w:hAnsi="GHEA Grapalat"/>
          <w:color w:val="000000"/>
          <w:sz w:val="20"/>
          <w:szCs w:val="20"/>
          <w:lang w:val="hy-AM"/>
        </w:rPr>
        <w:t xml:space="preserve"> օրվանից հաշված իննսուն աշխատանքային օր</w:t>
      </w:r>
      <w:r w:rsidR="000C0396"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r>
        <w:rPr>
          <w:rFonts w:ascii="GHEA Grapalat" w:hAnsi="GHEA Grapalat"/>
          <w:color w:val="000000"/>
          <w:sz w:val="20"/>
          <w:szCs w:val="20"/>
          <w:lang w:val="hy-AM"/>
        </w:rPr>
        <w:t xml:space="preserve">  </w:t>
      </w:r>
      <w:hyperlink r:id="rId9" w:history="1">
        <w:r w:rsidRPr="008763F3">
          <w:rPr>
            <w:rStyle w:val="Hyperlink"/>
            <w:rFonts w:ascii="GHEA Grapalat" w:hAnsi="GHEA Grapalat"/>
            <w:sz w:val="20"/>
            <w:szCs w:val="20"/>
            <w:lang w:val="af-ZA"/>
          </w:rPr>
          <w:t>qbk.gnumner@gmail.com</w:t>
        </w:r>
      </w:hyperlink>
      <w:r>
        <w:rPr>
          <w:rFonts w:ascii="GHEA Grapalat" w:hAnsi="GHEA Grapalat"/>
          <w:sz w:val="20"/>
          <w:szCs w:val="20"/>
          <w:lang w:val="hy-AM"/>
        </w:rPr>
        <w:t xml:space="preserve"> </w:t>
      </w:r>
      <w:r w:rsidR="00987679"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6D98392A" w:rsidR="009C370D" w:rsidRPr="00A71D81" w:rsidRDefault="009F5889"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hy-AM"/>
        </w:rPr>
        <w:t>»</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6B742D87" w:rsidR="009C370D" w:rsidRPr="00A71D81" w:rsidRDefault="009F5889"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03435019" w14:textId="3F505511" w:rsidR="00F27778" w:rsidRPr="009F5889" w:rsidRDefault="00091EBC"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009F5889" w:rsidRPr="00A71D81">
        <w:rPr>
          <w:rFonts w:ascii="GHEA Grapalat" w:hAnsi="GHEA Grapalat"/>
          <w:lang w:val="hy-AM"/>
        </w:rPr>
        <w:t>«</w:t>
      </w:r>
      <w:r w:rsidR="00801727">
        <w:rPr>
          <w:rFonts w:ascii="GHEA Grapalat" w:hAnsi="GHEA Grapalat"/>
          <w:lang w:val="hy-AM"/>
        </w:rPr>
        <w:t>ՔԲԿ-ԳՀԱՊՁԲ-26/</w:t>
      </w:r>
      <w:r w:rsidR="00533563">
        <w:rPr>
          <w:rFonts w:ascii="GHEA Grapalat" w:hAnsi="GHEA Grapalat"/>
          <w:lang w:val="hy-AM"/>
        </w:rPr>
        <w:t>2</w:t>
      </w:r>
      <w:r w:rsidR="009F5889" w:rsidRPr="00A71D81">
        <w:rPr>
          <w:rFonts w:ascii="GHEA Grapalat" w:hAnsi="GHEA Grapalat"/>
          <w:lang w:val="hy-AM"/>
        </w:rPr>
        <w:t>»</w:t>
      </w:r>
      <w:r w:rsidR="009F5889">
        <w:rPr>
          <w:rFonts w:ascii="GHEA Grapalat" w:hAnsi="GHEA Grapalat"/>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 </w:t>
      </w:r>
      <w:r w:rsidR="009F5889">
        <w:rPr>
          <w:rFonts w:ascii="GHEA Grapalat" w:hAnsi="GHEA Grapalat"/>
          <w:sz w:val="20"/>
          <w:szCs w:val="20"/>
          <w:u w:val="single"/>
          <w:lang w:val="hy-AM"/>
        </w:rPr>
        <w:t xml:space="preserve">   </w:t>
      </w: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34B41686"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5889">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0B6878BA"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9F5889">
        <w:rPr>
          <w:rFonts w:ascii="GHEA Grapalat" w:hAnsi="GHEA Grapalat"/>
          <w:color w:val="000000"/>
          <w:sz w:val="20"/>
          <w:szCs w:val="20"/>
          <w:lang w:val="hy-AM"/>
        </w:rPr>
        <w:t xml:space="preserve">՝  </w:t>
      </w:r>
      <w:hyperlink r:id="rId10" w:history="1">
        <w:r w:rsidR="009F5889" w:rsidRPr="008763F3">
          <w:rPr>
            <w:rStyle w:val="Hyperlink"/>
            <w:rFonts w:ascii="GHEA Grapalat" w:hAnsi="GHEA Grapalat"/>
            <w:sz w:val="20"/>
            <w:szCs w:val="20"/>
            <w:lang w:val="af-ZA"/>
          </w:rPr>
          <w:t>qbk.gnumner@gmail.com</w:t>
        </w:r>
      </w:hyperlink>
    </w:p>
    <w:p w14:paraId="5FDB6B81" w14:textId="41EC2B0C"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101BEDE2" w14:textId="77777777" w:rsidR="009F5889" w:rsidRDefault="009F5889" w:rsidP="00830B85">
      <w:pPr>
        <w:pStyle w:val="BodyTextIndent3"/>
        <w:spacing w:line="240" w:lineRule="auto"/>
        <w:jc w:val="right"/>
        <w:rPr>
          <w:rFonts w:ascii="GHEA Grapalat" w:hAnsi="GHEA Grapalat" w:cs="Sylfaen"/>
          <w:b/>
          <w:lang w:val="hy-AM"/>
        </w:rPr>
      </w:pPr>
    </w:p>
    <w:p w14:paraId="7DCFA689" w14:textId="77777777" w:rsidR="009F5889" w:rsidRDefault="009F5889" w:rsidP="00830B85">
      <w:pPr>
        <w:pStyle w:val="BodyTextIndent3"/>
        <w:spacing w:line="240" w:lineRule="auto"/>
        <w:jc w:val="right"/>
        <w:rPr>
          <w:rFonts w:ascii="GHEA Grapalat" w:hAnsi="GHEA Grapalat" w:cs="Sylfaen"/>
          <w:b/>
          <w:lang w:val="hy-AM"/>
        </w:rPr>
      </w:pPr>
    </w:p>
    <w:p w14:paraId="5DF65ABD" w14:textId="77777777" w:rsidR="009F5889" w:rsidRDefault="009F5889" w:rsidP="00830B85">
      <w:pPr>
        <w:pStyle w:val="BodyTextIndent3"/>
        <w:spacing w:line="240" w:lineRule="auto"/>
        <w:jc w:val="right"/>
        <w:rPr>
          <w:rFonts w:ascii="GHEA Grapalat" w:hAnsi="GHEA Grapalat" w:cs="Sylfaen"/>
          <w:b/>
          <w:lang w:val="hy-AM"/>
        </w:rPr>
      </w:pPr>
    </w:p>
    <w:p w14:paraId="66A05673" w14:textId="77777777" w:rsidR="009F5889" w:rsidRDefault="009F5889" w:rsidP="00830B85">
      <w:pPr>
        <w:pStyle w:val="BodyTextIndent3"/>
        <w:spacing w:line="240" w:lineRule="auto"/>
        <w:jc w:val="right"/>
        <w:rPr>
          <w:rFonts w:ascii="GHEA Grapalat" w:hAnsi="GHEA Grapalat" w:cs="Sylfaen"/>
          <w:b/>
          <w:lang w:val="hy-AM"/>
        </w:rPr>
      </w:pPr>
    </w:p>
    <w:p w14:paraId="0B942EED" w14:textId="77777777" w:rsidR="009F5889" w:rsidRDefault="009F5889" w:rsidP="00830B85">
      <w:pPr>
        <w:pStyle w:val="BodyTextIndent3"/>
        <w:spacing w:line="240" w:lineRule="auto"/>
        <w:jc w:val="right"/>
        <w:rPr>
          <w:rFonts w:ascii="GHEA Grapalat" w:hAnsi="GHEA Grapalat" w:cs="Sylfaen"/>
          <w:b/>
          <w:lang w:val="hy-AM"/>
        </w:rPr>
      </w:pPr>
    </w:p>
    <w:p w14:paraId="71BD61FB" w14:textId="77777777" w:rsidR="009F5889" w:rsidRDefault="009F5889" w:rsidP="00830B85">
      <w:pPr>
        <w:pStyle w:val="BodyTextIndent3"/>
        <w:spacing w:line="240" w:lineRule="auto"/>
        <w:jc w:val="right"/>
        <w:rPr>
          <w:rFonts w:ascii="GHEA Grapalat" w:hAnsi="GHEA Grapalat" w:cs="Sylfaen"/>
          <w:b/>
          <w:lang w:val="hy-AM"/>
        </w:rPr>
      </w:pPr>
    </w:p>
    <w:p w14:paraId="78832EAD" w14:textId="77777777" w:rsidR="009F5889" w:rsidRDefault="009F5889" w:rsidP="00830B85">
      <w:pPr>
        <w:pStyle w:val="BodyTextIndent3"/>
        <w:spacing w:line="240" w:lineRule="auto"/>
        <w:jc w:val="right"/>
        <w:rPr>
          <w:rFonts w:ascii="GHEA Grapalat" w:hAnsi="GHEA Grapalat" w:cs="Sylfaen"/>
          <w:b/>
          <w:lang w:val="hy-AM"/>
        </w:rPr>
      </w:pPr>
    </w:p>
    <w:p w14:paraId="0AFC8889" w14:textId="77777777" w:rsidR="009F5889" w:rsidRDefault="009F5889" w:rsidP="00830B85">
      <w:pPr>
        <w:pStyle w:val="BodyTextIndent3"/>
        <w:spacing w:line="240" w:lineRule="auto"/>
        <w:jc w:val="right"/>
        <w:rPr>
          <w:rFonts w:ascii="GHEA Grapalat" w:hAnsi="GHEA Grapalat" w:cs="Sylfaen"/>
          <w:b/>
          <w:lang w:val="hy-AM"/>
        </w:rPr>
      </w:pPr>
    </w:p>
    <w:p w14:paraId="70D27470" w14:textId="77777777" w:rsidR="009F5889" w:rsidRDefault="009F5889" w:rsidP="00830B85">
      <w:pPr>
        <w:pStyle w:val="BodyTextIndent3"/>
        <w:spacing w:line="240" w:lineRule="auto"/>
        <w:jc w:val="right"/>
        <w:rPr>
          <w:rFonts w:ascii="GHEA Grapalat" w:hAnsi="GHEA Grapalat" w:cs="Sylfaen"/>
          <w:b/>
          <w:lang w:val="hy-AM"/>
        </w:rPr>
      </w:pPr>
    </w:p>
    <w:p w14:paraId="627A8E06" w14:textId="77777777" w:rsidR="009F5889" w:rsidRDefault="009F5889" w:rsidP="00830B85">
      <w:pPr>
        <w:pStyle w:val="BodyTextIndent3"/>
        <w:spacing w:line="240" w:lineRule="auto"/>
        <w:jc w:val="right"/>
        <w:rPr>
          <w:rFonts w:ascii="GHEA Grapalat" w:hAnsi="GHEA Grapalat" w:cs="Sylfaen"/>
          <w:b/>
          <w:lang w:val="hy-AM"/>
        </w:rPr>
      </w:pPr>
    </w:p>
    <w:p w14:paraId="3A425C7A" w14:textId="77777777" w:rsidR="009F5889" w:rsidRDefault="009F5889" w:rsidP="00830B85">
      <w:pPr>
        <w:pStyle w:val="BodyTextIndent3"/>
        <w:spacing w:line="240" w:lineRule="auto"/>
        <w:jc w:val="right"/>
        <w:rPr>
          <w:rFonts w:ascii="GHEA Grapalat" w:hAnsi="GHEA Grapalat" w:cs="Sylfaen"/>
          <w:b/>
          <w:lang w:val="hy-AM"/>
        </w:rPr>
      </w:pPr>
    </w:p>
    <w:p w14:paraId="7596DF80" w14:textId="77777777" w:rsidR="009F5889" w:rsidRDefault="009F5889" w:rsidP="00830B85">
      <w:pPr>
        <w:pStyle w:val="BodyTextIndent3"/>
        <w:spacing w:line="240" w:lineRule="auto"/>
        <w:jc w:val="right"/>
        <w:rPr>
          <w:rFonts w:ascii="GHEA Grapalat" w:hAnsi="GHEA Grapalat" w:cs="Sylfaen"/>
          <w:b/>
          <w:lang w:val="hy-AM"/>
        </w:rPr>
      </w:pPr>
    </w:p>
    <w:p w14:paraId="5490AF07" w14:textId="77777777" w:rsidR="009F5889" w:rsidRDefault="009F5889" w:rsidP="00830B85">
      <w:pPr>
        <w:pStyle w:val="BodyTextIndent3"/>
        <w:spacing w:line="240" w:lineRule="auto"/>
        <w:jc w:val="right"/>
        <w:rPr>
          <w:rFonts w:ascii="GHEA Grapalat" w:hAnsi="GHEA Grapalat" w:cs="Sylfaen"/>
          <w:b/>
          <w:lang w:val="hy-AM"/>
        </w:rPr>
      </w:pPr>
    </w:p>
    <w:p w14:paraId="4B42E64B" w14:textId="77777777" w:rsidR="009F5889" w:rsidRDefault="009F5889" w:rsidP="00830B85">
      <w:pPr>
        <w:pStyle w:val="BodyTextIndent3"/>
        <w:spacing w:line="240" w:lineRule="auto"/>
        <w:jc w:val="right"/>
        <w:rPr>
          <w:rFonts w:ascii="GHEA Grapalat" w:hAnsi="GHEA Grapalat" w:cs="Sylfaen"/>
          <w:b/>
          <w:lang w:val="hy-AM"/>
        </w:rPr>
      </w:pPr>
    </w:p>
    <w:p w14:paraId="1C5565BE" w14:textId="77777777" w:rsidR="009F5889" w:rsidRDefault="009F5889" w:rsidP="00830B85">
      <w:pPr>
        <w:pStyle w:val="BodyTextIndent3"/>
        <w:spacing w:line="240" w:lineRule="auto"/>
        <w:jc w:val="right"/>
        <w:rPr>
          <w:rFonts w:ascii="GHEA Grapalat" w:hAnsi="GHEA Grapalat" w:cs="Sylfaen"/>
          <w:b/>
          <w:lang w:val="hy-AM"/>
        </w:rPr>
      </w:pPr>
    </w:p>
    <w:p w14:paraId="3E8A4305" w14:textId="77777777" w:rsidR="009F5889" w:rsidRDefault="009F5889" w:rsidP="00830B85">
      <w:pPr>
        <w:pStyle w:val="BodyTextIndent3"/>
        <w:spacing w:line="240" w:lineRule="auto"/>
        <w:jc w:val="right"/>
        <w:rPr>
          <w:rFonts w:ascii="GHEA Grapalat" w:hAnsi="GHEA Grapalat" w:cs="Sylfaen"/>
          <w:b/>
          <w:lang w:val="hy-AM"/>
        </w:rPr>
      </w:pPr>
    </w:p>
    <w:p w14:paraId="2089FAEB" w14:textId="77777777" w:rsidR="009F5889" w:rsidRDefault="009F5889" w:rsidP="00830B85">
      <w:pPr>
        <w:pStyle w:val="BodyTextIndent3"/>
        <w:spacing w:line="240" w:lineRule="auto"/>
        <w:jc w:val="right"/>
        <w:rPr>
          <w:rFonts w:ascii="GHEA Grapalat" w:hAnsi="GHEA Grapalat" w:cs="Sylfaen"/>
          <w:b/>
          <w:lang w:val="hy-AM"/>
        </w:rPr>
      </w:pPr>
    </w:p>
    <w:p w14:paraId="0B661DE8" w14:textId="77777777" w:rsidR="009F5889" w:rsidRDefault="009F5889" w:rsidP="00830B85">
      <w:pPr>
        <w:pStyle w:val="BodyTextIndent3"/>
        <w:spacing w:line="240" w:lineRule="auto"/>
        <w:jc w:val="right"/>
        <w:rPr>
          <w:rFonts w:ascii="GHEA Grapalat" w:hAnsi="GHEA Grapalat" w:cs="Sylfaen"/>
          <w:b/>
          <w:lang w:val="hy-AM"/>
        </w:rPr>
      </w:pPr>
    </w:p>
    <w:p w14:paraId="04091D3A" w14:textId="77777777" w:rsidR="009F5889" w:rsidRDefault="009F5889" w:rsidP="00830B85">
      <w:pPr>
        <w:pStyle w:val="BodyTextIndent3"/>
        <w:spacing w:line="240" w:lineRule="auto"/>
        <w:jc w:val="right"/>
        <w:rPr>
          <w:rFonts w:ascii="GHEA Grapalat" w:hAnsi="GHEA Grapalat" w:cs="Sylfaen"/>
          <w:b/>
          <w:lang w:val="hy-AM"/>
        </w:rPr>
      </w:pPr>
    </w:p>
    <w:p w14:paraId="25531C6D" w14:textId="77777777" w:rsidR="009F5889" w:rsidRDefault="009F5889" w:rsidP="00830B85">
      <w:pPr>
        <w:pStyle w:val="BodyTextIndent3"/>
        <w:spacing w:line="240" w:lineRule="auto"/>
        <w:jc w:val="right"/>
        <w:rPr>
          <w:rFonts w:ascii="GHEA Grapalat" w:hAnsi="GHEA Grapalat" w:cs="Sylfaen"/>
          <w:b/>
          <w:lang w:val="hy-AM"/>
        </w:rPr>
      </w:pPr>
    </w:p>
    <w:p w14:paraId="51E4AB51" w14:textId="77777777" w:rsidR="009F5889" w:rsidRDefault="009F5889" w:rsidP="00830B85">
      <w:pPr>
        <w:pStyle w:val="BodyTextIndent3"/>
        <w:spacing w:line="240" w:lineRule="auto"/>
        <w:jc w:val="right"/>
        <w:rPr>
          <w:rFonts w:ascii="GHEA Grapalat" w:hAnsi="GHEA Grapalat" w:cs="Sylfaen"/>
          <w:b/>
          <w:lang w:val="hy-AM"/>
        </w:rPr>
      </w:pPr>
    </w:p>
    <w:p w14:paraId="5B34C8D7" w14:textId="77777777" w:rsidR="009F5889" w:rsidRDefault="009F5889" w:rsidP="00830B85">
      <w:pPr>
        <w:pStyle w:val="BodyTextIndent3"/>
        <w:spacing w:line="240" w:lineRule="auto"/>
        <w:jc w:val="right"/>
        <w:rPr>
          <w:rFonts w:ascii="GHEA Grapalat" w:hAnsi="GHEA Grapalat" w:cs="Sylfaen"/>
          <w:b/>
          <w:lang w:val="hy-AM"/>
        </w:rPr>
      </w:pPr>
    </w:p>
    <w:p w14:paraId="7890DAAD" w14:textId="77777777" w:rsidR="009F5889" w:rsidRDefault="009F5889" w:rsidP="00830B85">
      <w:pPr>
        <w:pStyle w:val="BodyTextIndent3"/>
        <w:spacing w:line="240" w:lineRule="auto"/>
        <w:jc w:val="right"/>
        <w:rPr>
          <w:rFonts w:ascii="GHEA Grapalat" w:hAnsi="GHEA Grapalat" w:cs="Sylfaen"/>
          <w:b/>
          <w:lang w:val="hy-AM"/>
        </w:rPr>
      </w:pPr>
    </w:p>
    <w:p w14:paraId="7EC37643" w14:textId="77777777" w:rsidR="009F5889" w:rsidRDefault="009F5889" w:rsidP="00830B85">
      <w:pPr>
        <w:pStyle w:val="BodyTextIndent3"/>
        <w:spacing w:line="240" w:lineRule="auto"/>
        <w:jc w:val="right"/>
        <w:rPr>
          <w:rFonts w:ascii="GHEA Grapalat" w:hAnsi="GHEA Grapalat" w:cs="Sylfaen"/>
          <w:b/>
          <w:lang w:val="hy-AM"/>
        </w:rPr>
      </w:pPr>
    </w:p>
    <w:p w14:paraId="3F88F7B0" w14:textId="77777777" w:rsidR="009F5889" w:rsidRDefault="009F5889" w:rsidP="00830B85">
      <w:pPr>
        <w:pStyle w:val="BodyTextIndent3"/>
        <w:spacing w:line="240" w:lineRule="auto"/>
        <w:jc w:val="right"/>
        <w:rPr>
          <w:rFonts w:ascii="GHEA Grapalat" w:hAnsi="GHEA Grapalat" w:cs="Sylfaen"/>
          <w:b/>
          <w:lang w:val="hy-AM"/>
        </w:rPr>
      </w:pPr>
    </w:p>
    <w:p w14:paraId="12330595" w14:textId="77777777" w:rsidR="009F5889" w:rsidRDefault="009F5889" w:rsidP="00830B85">
      <w:pPr>
        <w:pStyle w:val="BodyTextIndent3"/>
        <w:spacing w:line="240" w:lineRule="auto"/>
        <w:jc w:val="right"/>
        <w:rPr>
          <w:rFonts w:ascii="GHEA Grapalat" w:hAnsi="GHEA Grapalat" w:cs="Sylfaen"/>
          <w:b/>
          <w:lang w:val="hy-AM"/>
        </w:rPr>
      </w:pPr>
    </w:p>
    <w:p w14:paraId="5D08BD0D" w14:textId="77777777" w:rsidR="009F5889" w:rsidRDefault="009F5889" w:rsidP="00830B85">
      <w:pPr>
        <w:pStyle w:val="BodyTextIndent3"/>
        <w:spacing w:line="240" w:lineRule="auto"/>
        <w:jc w:val="right"/>
        <w:rPr>
          <w:rFonts w:ascii="GHEA Grapalat" w:hAnsi="GHEA Grapalat" w:cs="Sylfaen"/>
          <w:b/>
          <w:lang w:val="hy-AM"/>
        </w:rPr>
      </w:pPr>
    </w:p>
    <w:p w14:paraId="27F2DBA9" w14:textId="77777777" w:rsidR="009F5889" w:rsidRDefault="009F5889" w:rsidP="00830B85">
      <w:pPr>
        <w:pStyle w:val="BodyTextIndent3"/>
        <w:spacing w:line="240" w:lineRule="auto"/>
        <w:jc w:val="right"/>
        <w:rPr>
          <w:rFonts w:ascii="GHEA Grapalat" w:hAnsi="GHEA Grapalat" w:cs="Sylfaen"/>
          <w:b/>
          <w:lang w:val="hy-AM"/>
        </w:rPr>
      </w:pPr>
    </w:p>
    <w:p w14:paraId="3101FB57" w14:textId="77777777" w:rsidR="009F5889" w:rsidRDefault="009F5889" w:rsidP="00830B85">
      <w:pPr>
        <w:pStyle w:val="BodyTextIndent3"/>
        <w:spacing w:line="240" w:lineRule="auto"/>
        <w:jc w:val="right"/>
        <w:rPr>
          <w:rFonts w:ascii="GHEA Grapalat" w:hAnsi="GHEA Grapalat" w:cs="Sylfaen"/>
          <w:b/>
          <w:lang w:val="hy-AM"/>
        </w:rPr>
      </w:pPr>
    </w:p>
    <w:p w14:paraId="006518FB" w14:textId="77777777" w:rsidR="009F5889" w:rsidRDefault="009F5889" w:rsidP="00830B85">
      <w:pPr>
        <w:pStyle w:val="BodyTextIndent3"/>
        <w:spacing w:line="240" w:lineRule="auto"/>
        <w:jc w:val="right"/>
        <w:rPr>
          <w:rFonts w:ascii="GHEA Grapalat" w:hAnsi="GHEA Grapalat" w:cs="Sylfaen"/>
          <w:b/>
          <w:lang w:val="hy-AM"/>
        </w:rPr>
      </w:pPr>
    </w:p>
    <w:p w14:paraId="4BC18B76" w14:textId="77777777" w:rsidR="009F5889" w:rsidRDefault="009F5889" w:rsidP="00830B85">
      <w:pPr>
        <w:pStyle w:val="BodyTextIndent3"/>
        <w:spacing w:line="240" w:lineRule="auto"/>
        <w:jc w:val="right"/>
        <w:rPr>
          <w:rFonts w:ascii="GHEA Grapalat" w:hAnsi="GHEA Grapalat" w:cs="Sylfaen"/>
          <w:b/>
          <w:lang w:val="hy-AM"/>
        </w:rPr>
      </w:pPr>
    </w:p>
    <w:p w14:paraId="0EC2B66C" w14:textId="77777777" w:rsidR="009F5889" w:rsidRDefault="009F5889" w:rsidP="00830B85">
      <w:pPr>
        <w:pStyle w:val="BodyTextIndent3"/>
        <w:spacing w:line="240" w:lineRule="auto"/>
        <w:jc w:val="right"/>
        <w:rPr>
          <w:rFonts w:ascii="GHEA Grapalat" w:hAnsi="GHEA Grapalat" w:cs="Sylfaen"/>
          <w:b/>
          <w:lang w:val="hy-AM"/>
        </w:rPr>
      </w:pPr>
    </w:p>
    <w:p w14:paraId="62C6D161" w14:textId="77777777" w:rsidR="009F5889" w:rsidRDefault="009F5889" w:rsidP="00830B85">
      <w:pPr>
        <w:pStyle w:val="BodyTextIndent3"/>
        <w:spacing w:line="240" w:lineRule="auto"/>
        <w:jc w:val="right"/>
        <w:rPr>
          <w:rFonts w:ascii="GHEA Grapalat" w:hAnsi="GHEA Grapalat" w:cs="Sylfaen"/>
          <w:b/>
          <w:lang w:val="hy-AM"/>
        </w:rPr>
      </w:pPr>
    </w:p>
    <w:p w14:paraId="4A977B60" w14:textId="77777777" w:rsidR="009F5889" w:rsidRDefault="009F5889" w:rsidP="00830B85">
      <w:pPr>
        <w:pStyle w:val="BodyTextIndent3"/>
        <w:spacing w:line="240" w:lineRule="auto"/>
        <w:jc w:val="right"/>
        <w:rPr>
          <w:rFonts w:ascii="GHEA Grapalat" w:hAnsi="GHEA Grapalat" w:cs="Sylfaen"/>
          <w:b/>
          <w:lang w:val="hy-AM"/>
        </w:rPr>
      </w:pPr>
    </w:p>
    <w:p w14:paraId="2CD2F319" w14:textId="77777777" w:rsidR="009F5889" w:rsidRDefault="009F5889" w:rsidP="00830B85">
      <w:pPr>
        <w:pStyle w:val="BodyTextIndent3"/>
        <w:spacing w:line="240" w:lineRule="auto"/>
        <w:jc w:val="right"/>
        <w:rPr>
          <w:rFonts w:ascii="GHEA Grapalat" w:hAnsi="GHEA Grapalat" w:cs="Sylfaen"/>
          <w:b/>
          <w:lang w:val="hy-AM"/>
        </w:rPr>
      </w:pPr>
    </w:p>
    <w:p w14:paraId="20486F82" w14:textId="77777777" w:rsidR="009F5889" w:rsidRDefault="009F5889" w:rsidP="00830B85">
      <w:pPr>
        <w:pStyle w:val="BodyTextIndent3"/>
        <w:spacing w:line="240" w:lineRule="auto"/>
        <w:jc w:val="right"/>
        <w:rPr>
          <w:rFonts w:ascii="GHEA Grapalat" w:hAnsi="GHEA Grapalat" w:cs="Sylfaen"/>
          <w:b/>
          <w:lang w:val="hy-AM"/>
        </w:rPr>
      </w:pPr>
    </w:p>
    <w:p w14:paraId="61677D96" w14:textId="77777777" w:rsidR="009F5889" w:rsidRDefault="009F5889" w:rsidP="00830B85">
      <w:pPr>
        <w:pStyle w:val="BodyTextIndent3"/>
        <w:spacing w:line="240" w:lineRule="auto"/>
        <w:jc w:val="right"/>
        <w:rPr>
          <w:rFonts w:ascii="GHEA Grapalat" w:hAnsi="GHEA Grapalat" w:cs="Sylfaen"/>
          <w:b/>
          <w:lang w:val="hy-AM"/>
        </w:rPr>
      </w:pPr>
    </w:p>
    <w:p w14:paraId="5B97C48A" w14:textId="77777777" w:rsidR="009F5889" w:rsidRDefault="009F5889" w:rsidP="00830B85">
      <w:pPr>
        <w:pStyle w:val="BodyTextIndent3"/>
        <w:spacing w:line="240" w:lineRule="auto"/>
        <w:jc w:val="right"/>
        <w:rPr>
          <w:rFonts w:ascii="GHEA Grapalat" w:hAnsi="GHEA Grapalat" w:cs="Sylfaen"/>
          <w:b/>
          <w:lang w:val="hy-AM"/>
        </w:rPr>
      </w:pPr>
    </w:p>
    <w:p w14:paraId="23696412" w14:textId="77777777" w:rsidR="009F5889" w:rsidRDefault="009F5889" w:rsidP="00830B85">
      <w:pPr>
        <w:pStyle w:val="BodyTextIndent3"/>
        <w:spacing w:line="240" w:lineRule="auto"/>
        <w:jc w:val="right"/>
        <w:rPr>
          <w:rFonts w:ascii="GHEA Grapalat" w:hAnsi="GHEA Grapalat" w:cs="Sylfaen"/>
          <w:b/>
          <w:lang w:val="hy-AM"/>
        </w:rPr>
      </w:pPr>
    </w:p>
    <w:p w14:paraId="722913F1" w14:textId="77777777" w:rsidR="009F5889" w:rsidRDefault="009F5889" w:rsidP="00830B85">
      <w:pPr>
        <w:pStyle w:val="BodyTextIndent3"/>
        <w:spacing w:line="240" w:lineRule="auto"/>
        <w:jc w:val="right"/>
        <w:rPr>
          <w:rFonts w:ascii="GHEA Grapalat" w:hAnsi="GHEA Grapalat" w:cs="Sylfaen"/>
          <w:b/>
          <w:lang w:val="hy-AM"/>
        </w:rPr>
      </w:pPr>
    </w:p>
    <w:p w14:paraId="64EA3C13" w14:textId="77777777" w:rsidR="009F5889" w:rsidRDefault="009F5889" w:rsidP="00830B85">
      <w:pPr>
        <w:pStyle w:val="BodyTextIndent3"/>
        <w:spacing w:line="240" w:lineRule="auto"/>
        <w:jc w:val="right"/>
        <w:rPr>
          <w:rFonts w:ascii="GHEA Grapalat" w:hAnsi="GHEA Grapalat" w:cs="Sylfaen"/>
          <w:b/>
          <w:lang w:val="hy-AM"/>
        </w:rPr>
      </w:pPr>
    </w:p>
    <w:p w14:paraId="3327A911" w14:textId="77777777" w:rsidR="009F5889" w:rsidRDefault="009F5889" w:rsidP="00830B85">
      <w:pPr>
        <w:pStyle w:val="BodyTextIndent3"/>
        <w:spacing w:line="240" w:lineRule="auto"/>
        <w:jc w:val="right"/>
        <w:rPr>
          <w:rFonts w:ascii="GHEA Grapalat" w:hAnsi="GHEA Grapalat" w:cs="Sylfaen"/>
          <w:b/>
          <w:lang w:val="hy-AM"/>
        </w:rPr>
      </w:pPr>
    </w:p>
    <w:p w14:paraId="3FAFA146" w14:textId="77777777" w:rsidR="009F5889" w:rsidRDefault="009F5889" w:rsidP="00830B85">
      <w:pPr>
        <w:pStyle w:val="BodyTextIndent3"/>
        <w:spacing w:line="240" w:lineRule="auto"/>
        <w:jc w:val="right"/>
        <w:rPr>
          <w:rFonts w:ascii="GHEA Grapalat" w:hAnsi="GHEA Grapalat" w:cs="Sylfaen"/>
          <w:b/>
          <w:lang w:val="hy-AM"/>
        </w:rPr>
      </w:pPr>
    </w:p>
    <w:p w14:paraId="347D3E62" w14:textId="77777777" w:rsidR="009F5889" w:rsidRDefault="009F5889" w:rsidP="00830B85">
      <w:pPr>
        <w:pStyle w:val="BodyTextIndent3"/>
        <w:spacing w:line="240" w:lineRule="auto"/>
        <w:jc w:val="right"/>
        <w:rPr>
          <w:rFonts w:ascii="GHEA Grapalat" w:hAnsi="GHEA Grapalat" w:cs="Sylfaen"/>
          <w:b/>
          <w:lang w:val="hy-AM"/>
        </w:rPr>
      </w:pPr>
    </w:p>
    <w:p w14:paraId="79EF0F74" w14:textId="77777777" w:rsidR="009F5889" w:rsidRDefault="009F5889" w:rsidP="00830B85">
      <w:pPr>
        <w:pStyle w:val="BodyTextIndent3"/>
        <w:spacing w:line="240" w:lineRule="auto"/>
        <w:jc w:val="right"/>
        <w:rPr>
          <w:rFonts w:ascii="GHEA Grapalat" w:hAnsi="GHEA Grapalat" w:cs="Sylfaen"/>
          <w:b/>
          <w:lang w:val="hy-AM"/>
        </w:rPr>
      </w:pPr>
    </w:p>
    <w:p w14:paraId="604227A6" w14:textId="65283D72" w:rsidR="009F5889" w:rsidRDefault="009F5889" w:rsidP="00830B85">
      <w:pPr>
        <w:pStyle w:val="BodyTextIndent3"/>
        <w:spacing w:line="240" w:lineRule="auto"/>
        <w:jc w:val="right"/>
        <w:rPr>
          <w:rFonts w:ascii="GHEA Grapalat" w:hAnsi="GHEA Grapalat" w:cs="Sylfaen"/>
          <w:b/>
          <w:lang w:val="hy-AM"/>
        </w:rPr>
      </w:pPr>
    </w:p>
    <w:p w14:paraId="53CA2E82" w14:textId="392E8918" w:rsidR="00847219" w:rsidRDefault="00847219" w:rsidP="00830B85">
      <w:pPr>
        <w:pStyle w:val="BodyTextIndent3"/>
        <w:spacing w:line="240" w:lineRule="auto"/>
        <w:jc w:val="right"/>
        <w:rPr>
          <w:rFonts w:ascii="GHEA Grapalat" w:hAnsi="GHEA Grapalat" w:cs="Sylfaen"/>
          <w:b/>
          <w:lang w:val="hy-AM"/>
        </w:rPr>
      </w:pPr>
    </w:p>
    <w:p w14:paraId="494E1F5B" w14:textId="5515C464" w:rsidR="00847219" w:rsidRDefault="00847219" w:rsidP="00830B85">
      <w:pPr>
        <w:pStyle w:val="BodyTextIndent3"/>
        <w:spacing w:line="240" w:lineRule="auto"/>
        <w:jc w:val="right"/>
        <w:rPr>
          <w:rFonts w:ascii="GHEA Grapalat" w:hAnsi="GHEA Grapalat" w:cs="Sylfaen"/>
          <w:b/>
          <w:lang w:val="hy-AM"/>
        </w:rPr>
      </w:pPr>
    </w:p>
    <w:p w14:paraId="3F1C2478" w14:textId="77777777" w:rsidR="00847219" w:rsidRDefault="00847219" w:rsidP="00830B85">
      <w:pPr>
        <w:pStyle w:val="BodyTextIndent3"/>
        <w:spacing w:line="240" w:lineRule="auto"/>
        <w:jc w:val="right"/>
        <w:rPr>
          <w:rFonts w:ascii="GHEA Grapalat" w:hAnsi="GHEA Grapalat" w:cs="Sylfaen"/>
          <w:b/>
          <w:lang w:val="hy-AM"/>
        </w:rPr>
      </w:pPr>
    </w:p>
    <w:p w14:paraId="14EDB051" w14:textId="77777777" w:rsidR="009F5889" w:rsidRDefault="009F5889" w:rsidP="00830B85">
      <w:pPr>
        <w:pStyle w:val="BodyTextIndent3"/>
        <w:spacing w:line="240" w:lineRule="auto"/>
        <w:jc w:val="right"/>
        <w:rPr>
          <w:rFonts w:ascii="GHEA Grapalat" w:hAnsi="GHEA Grapalat" w:cs="Sylfaen"/>
          <w:b/>
          <w:lang w:val="hy-AM"/>
        </w:rPr>
      </w:pPr>
    </w:p>
    <w:p w14:paraId="5B7749E0" w14:textId="77777777" w:rsidR="009F5889" w:rsidRDefault="009F5889" w:rsidP="00830B85">
      <w:pPr>
        <w:pStyle w:val="BodyTextIndent3"/>
        <w:spacing w:line="240" w:lineRule="auto"/>
        <w:jc w:val="right"/>
        <w:rPr>
          <w:rFonts w:ascii="GHEA Grapalat" w:hAnsi="GHEA Grapalat" w:cs="Sylfaen"/>
          <w:b/>
          <w:lang w:val="hy-AM"/>
        </w:rPr>
      </w:pPr>
    </w:p>
    <w:p w14:paraId="3880B2B8" w14:textId="77777777" w:rsidR="009F5889" w:rsidRDefault="009F5889" w:rsidP="00830B85">
      <w:pPr>
        <w:pStyle w:val="BodyTextIndent3"/>
        <w:spacing w:line="240" w:lineRule="auto"/>
        <w:jc w:val="right"/>
        <w:rPr>
          <w:rFonts w:ascii="GHEA Grapalat" w:hAnsi="GHEA Grapalat" w:cs="Sylfaen"/>
          <w:b/>
          <w:lang w:val="hy-AM"/>
        </w:rPr>
      </w:pPr>
    </w:p>
    <w:p w14:paraId="5237E0DE" w14:textId="0A59F7B6"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27CB5F91" w:rsidR="00830B85" w:rsidRPr="00A71D81" w:rsidRDefault="009F5889"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hy-AM"/>
        </w:rPr>
        <w:t>»</w:t>
      </w:r>
      <w:r>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72107F8F" w:rsidR="00830B85" w:rsidRPr="00A71D81" w:rsidRDefault="009F5889"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109F2A30" w14:textId="5C7EDFE0" w:rsidR="0052053A" w:rsidRPr="00A71D81" w:rsidRDefault="0052053A"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u w:val="single"/>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009F5889" w:rsidRPr="00A71D81">
        <w:rPr>
          <w:rFonts w:ascii="GHEA Grapalat" w:hAnsi="GHEA Grapalat"/>
          <w:lang w:val="hy-AM"/>
        </w:rPr>
        <w:t>«</w:t>
      </w:r>
      <w:r w:rsidR="00801727">
        <w:rPr>
          <w:rFonts w:ascii="GHEA Grapalat" w:hAnsi="GHEA Grapalat"/>
          <w:lang w:val="hy-AM"/>
        </w:rPr>
        <w:t>ՔԲԿ-ԳՀԱՊՁԲ-26/</w:t>
      </w:r>
      <w:r w:rsidR="00533563">
        <w:rPr>
          <w:rFonts w:ascii="GHEA Grapalat" w:hAnsi="GHEA Grapalat"/>
          <w:lang w:val="hy-AM"/>
        </w:rPr>
        <w:t>2</w:t>
      </w:r>
      <w:r w:rsidR="009F5889" w:rsidRPr="00A71D81">
        <w:rPr>
          <w:rFonts w:ascii="GHEA Grapalat" w:hAnsi="GHEA Grapalat"/>
          <w:lang w:val="hy-AM"/>
        </w:rPr>
        <w:t>»</w:t>
      </w:r>
      <w:r w:rsidR="009F5889">
        <w:rPr>
          <w:rFonts w:ascii="GHEA Grapalat" w:hAnsi="GHEA Grapalat"/>
          <w:lang w:val="hy-AM"/>
        </w:rPr>
        <w:t xml:space="preserve"> </w:t>
      </w:r>
      <w:r w:rsidRPr="00A71D81">
        <w:rPr>
          <w:rFonts w:cs="Sylfaen"/>
          <w:vertAlign w:val="superscript"/>
          <w:lang w:val="hy-AM"/>
        </w:rPr>
        <w:t xml:space="preserve">      </w:t>
      </w: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6569496C"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6F649F" w:rsidRPr="006F649F">
        <w:rPr>
          <w:rFonts w:ascii="GHEA Grapalat" w:hAnsi="GHEA Grapalat" w:cs="Arial"/>
          <w:b/>
          <w:sz w:val="20"/>
          <w:szCs w:val="20"/>
          <w:lang w:val="hy-AM"/>
        </w:rPr>
        <w:t xml:space="preserve">      </w:t>
      </w:r>
      <w:r w:rsidR="009F5889" w:rsidRPr="00445B79">
        <w:rPr>
          <w:rFonts w:ascii="GHEA Grapalat" w:hAnsi="GHEA Grapalat" w:cs="Arial"/>
          <w:b/>
          <w:sz w:val="20"/>
          <w:szCs w:val="20"/>
          <w:lang w:val="hy-AM"/>
        </w:rPr>
        <w:t>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7561F456" w14:textId="77777777" w:rsidR="009F5889" w:rsidRPr="003750DF" w:rsidRDefault="0098242F" w:rsidP="009F588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hyperlink r:id="rId12" w:history="1">
        <w:r w:rsidR="009F5889" w:rsidRPr="008763F3">
          <w:rPr>
            <w:rStyle w:val="Hyperlink"/>
            <w:rFonts w:ascii="GHEA Grapalat" w:hAnsi="GHEA Grapalat"/>
            <w:sz w:val="20"/>
            <w:szCs w:val="20"/>
            <w:lang w:val="af-ZA"/>
          </w:rPr>
          <w:t>qbk.gnumner@gmail.com</w:t>
        </w:r>
      </w:hyperlink>
    </w:p>
    <w:p w14:paraId="112946EA" w14:textId="50894614" w:rsidR="0098242F" w:rsidRPr="00A71D81" w:rsidRDefault="00B84059" w:rsidP="0098242F">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0098242F" w:rsidRPr="00A71D81">
        <w:rPr>
          <w:rFonts w:ascii="GHEA Grapalat" w:hAnsi="GHEA Grapalat"/>
          <w:color w:val="000000"/>
          <w:sz w:val="20"/>
          <w:szCs w:val="20"/>
          <w:lang w:val="hy-AM"/>
        </w:rPr>
        <w:t xml:space="preserve">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BFF8F8B"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3773ED59"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00801727">
        <w:rPr>
          <w:rFonts w:ascii="GHEA Grapalat" w:hAnsi="GHEA Grapalat"/>
          <w:lang w:val="hy-AM"/>
        </w:rPr>
        <w:t>ՔԲԿ-ԳՀԱՊՁԲ-26/</w:t>
      </w:r>
      <w:r w:rsidR="00533563">
        <w:rPr>
          <w:rFonts w:ascii="GHEA Grapalat" w:hAnsi="GHEA Grapalat"/>
          <w:lang w:val="hy-AM"/>
        </w:rPr>
        <w:t>2</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440F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440F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440F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440F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440F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289503D5" w:rsidR="00091EBC" w:rsidRPr="00A71D81" w:rsidRDefault="00631658" w:rsidP="00A94227">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495612EC" w:rsidR="00091EBC" w:rsidRPr="00A71D81" w:rsidRDefault="003640A8"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hy-AM"/>
        </w:rPr>
        <w:t>»</w:t>
      </w:r>
      <w:r>
        <w:rPr>
          <w:rFonts w:ascii="GHEA Grapalat" w:hAnsi="GHEA Grapalat"/>
          <w:sz w:val="24"/>
          <w:szCs w:val="24"/>
          <w:lang w:val="hy-AM"/>
        </w:rPr>
        <w:t xml:space="preserve"> </w:t>
      </w:r>
      <w:r w:rsidRPr="00A71D81">
        <w:rPr>
          <w:rFonts w:ascii="GHEA Grapalat" w:hAnsi="GHEA Grapalat"/>
          <w:b/>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65739B1" w:rsidR="00091EBC" w:rsidRPr="00A71D81" w:rsidRDefault="006F649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13CF9536" w14:textId="5DF259F8" w:rsidR="00091EBC" w:rsidRPr="00A71D81" w:rsidRDefault="00091EBC" w:rsidP="00C90716">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C90716">
        <w:rPr>
          <w:rStyle w:val="Strong"/>
          <w:rFonts w:ascii="GHEA Grapalat" w:hAnsi="GHEA Grapalat"/>
          <w:b w:val="0"/>
          <w:bCs w:val="0"/>
          <w:sz w:val="20"/>
          <w:szCs w:val="20"/>
          <w:u w:val="single"/>
          <w:lang w:val="hy-AM"/>
        </w:rPr>
        <w:t xml:space="preserve">«Քրեակատարողական բժշկության կենտրոն» ՊՈԱԿ-ի    </w:t>
      </w:r>
      <w:r w:rsidR="00C90716"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AF3AB0C"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90716">
        <w:rPr>
          <w:rFonts w:ascii="GHEA Grapalat" w:hAnsi="GHEA Grapalat" w:cs="Arial"/>
          <w:b/>
          <w:sz w:val="20"/>
          <w:szCs w:val="20"/>
          <w:lang w:val="hy-AM"/>
        </w:rPr>
        <w:t>ՀՀ 900018007</w:t>
      </w:r>
      <w:r w:rsidR="00C90716" w:rsidRPr="00C90716">
        <w:rPr>
          <w:rFonts w:ascii="GHEA Grapalat" w:hAnsi="GHEA Grapalat" w:cs="Arial"/>
          <w:b/>
          <w:sz w:val="20"/>
          <w:szCs w:val="20"/>
          <w:lang w:val="hy-AM"/>
        </w:rPr>
        <w:t>345</w:t>
      </w:r>
      <w:r w:rsidR="00C90716">
        <w:rPr>
          <w:rFonts w:ascii="GHEA Grapalat" w:hAnsi="GHEA Grapalat" w:cs="Arial"/>
          <w:b/>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0C3D681" w14:textId="17E0BD75" w:rsidR="002C565E" w:rsidRPr="00A71D81" w:rsidRDefault="00224A68" w:rsidP="002C565E">
      <w:pPr>
        <w:pStyle w:val="ListParagraph"/>
        <w:tabs>
          <w:tab w:val="left" w:pos="0"/>
        </w:tabs>
        <w:ind w:left="0"/>
        <w:mirrorIndents/>
        <w:jc w:val="both"/>
        <w:rPr>
          <w:rFonts w:ascii="GHEA Grapalat" w:hAnsi="GHEA Grapalat"/>
          <w:color w:val="000000"/>
          <w:sz w:val="20"/>
          <w:szCs w:val="20"/>
          <w:lang w:val="hy-AM"/>
        </w:rPr>
      </w:pPr>
      <w:hyperlink r:id="rId14"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2C565E"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74558A3C" w14:textId="6958C7E2" w:rsidR="00631658" w:rsidRPr="00A71D81" w:rsidRDefault="008627CA" w:rsidP="00631658">
      <w:pPr>
        <w:jc w:val="right"/>
        <w:rPr>
          <w:rFonts w:ascii="GHEA Grapalat" w:hAnsi="GHEA Grapalat" w:cs="GHEA Grapalat"/>
          <w:i/>
          <w:sz w:val="18"/>
          <w:szCs w:val="18"/>
          <w:lang w:val="hy-AM"/>
        </w:rPr>
      </w:pPr>
      <w:r>
        <w:rPr>
          <w:rFonts w:ascii="GHEA Grapalat" w:hAnsi="GHEA Grapalat"/>
          <w:b/>
          <w:lang w:val="hy-AM"/>
        </w:rPr>
        <w:t xml:space="preserve"> </w:t>
      </w:r>
      <w:r w:rsidR="009C370D"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4C292A4"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03E2B309"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01727">
        <w:rPr>
          <w:rFonts w:ascii="GHEA Grapalat" w:hAnsi="GHEA Grapalat"/>
          <w:lang w:val="hy-AM"/>
        </w:rPr>
        <w:t>ՔԲԿ-ԳՀԱՊՁԲ-26/</w:t>
      </w:r>
      <w:r w:rsidR="00533563">
        <w:rPr>
          <w:rFonts w:ascii="GHEA Grapalat" w:hAnsi="GHEA Grapalat"/>
          <w:lang w:val="hy-AM"/>
        </w:rPr>
        <w:t>2</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440F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440F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440F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440F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440F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7A34BA75" w:rsidR="00540EA9" w:rsidRPr="00A71D81" w:rsidRDefault="002345F2" w:rsidP="00540EA9">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w:t>
      </w:r>
      <w:r w:rsidR="00533563">
        <w:rPr>
          <w:rFonts w:ascii="GHEA Grapalat" w:hAnsi="GHEA Grapalat"/>
          <w:sz w:val="24"/>
          <w:szCs w:val="24"/>
          <w:lang w:val="hy-AM"/>
        </w:rPr>
        <w:t>2</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39A953A0" w:rsidR="00540EA9" w:rsidRPr="00A71D81" w:rsidRDefault="002345F2" w:rsidP="00540EA9">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մրցույթի</w:t>
      </w:r>
      <w:r w:rsidR="00540EA9" w:rsidRPr="00A71D81">
        <w:rPr>
          <w:rFonts w:ascii="GHEA Grapalat" w:hAnsi="GHEA Grapalat" w:cs="Arial"/>
          <w:b/>
          <w:lang w:val="hy-AM"/>
        </w:rPr>
        <w:t xml:space="preserve"> </w:t>
      </w:r>
      <w:r w:rsidR="00540EA9" w:rsidRPr="00A71D81">
        <w:rPr>
          <w:rFonts w:ascii="GHEA Grapalat" w:hAnsi="GHEA Grapalat" w:cs="Sylfaen"/>
          <w:b/>
          <w:lang w:val="hy-AM"/>
        </w:rPr>
        <w:t>հրավերի</w:t>
      </w: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34ACAEF3" w14:textId="12200AD9" w:rsidR="00540EA9" w:rsidRPr="00A71D81" w:rsidRDefault="00540EA9" w:rsidP="002345F2">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002345F2" w:rsidRPr="009B3BC7">
        <w:rPr>
          <w:rFonts w:ascii="GHEA Grapalat" w:hAnsi="GHEA Grapalat" w:cs="Sylfaen"/>
          <w:b/>
          <w:sz w:val="20"/>
          <w:szCs w:val="20"/>
          <w:lang w:val="hy-AM"/>
        </w:rPr>
        <w:t>«Քրեակատարողական բժշկության կենտրոն» ՊՈԱԿ</w:t>
      </w:r>
      <w:r w:rsidR="002345F2">
        <w:rPr>
          <w:rFonts w:ascii="GHEA Grapalat" w:hAnsi="GHEA Grapalat" w:cs="Sylfaen"/>
          <w:b/>
          <w:sz w:val="20"/>
          <w:szCs w:val="20"/>
          <w:lang w:val="hy-AM"/>
        </w:rPr>
        <w:t xml:space="preserve">  </w:t>
      </w:r>
      <w:r w:rsidR="002345F2" w:rsidRPr="00A71D81">
        <w:rPr>
          <w:rStyle w:val="Strong"/>
          <w:rFonts w:ascii="GHEA Grapalat" w:hAnsi="GHEA Grapalat"/>
          <w:sz w:val="20"/>
          <w:szCs w:val="20"/>
          <w:lang w:val="hy-AM"/>
        </w:rPr>
        <w:t xml:space="preserve"> </w:t>
      </w: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5525D9B" w14:textId="73156442"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002345F2">
        <w:rPr>
          <w:rFonts w:ascii="GHEA Grapalat" w:hAnsi="GHEA Grapalat" w:cs="Arial"/>
          <w:b/>
          <w:sz w:val="20"/>
          <w:szCs w:val="20"/>
          <w:lang w:val="hy-AM"/>
        </w:rPr>
        <w:t>900018007</w:t>
      </w:r>
      <w:r w:rsidR="002345F2" w:rsidRPr="002345F2">
        <w:rPr>
          <w:rFonts w:ascii="GHEA Grapalat" w:hAnsi="GHEA Grapalat" w:cs="Arial"/>
          <w:b/>
          <w:sz w:val="20"/>
          <w:szCs w:val="20"/>
          <w:lang w:val="hy-AM"/>
        </w:rPr>
        <w:t>345</w:t>
      </w:r>
      <w:r w:rsidR="002345F2">
        <w:rPr>
          <w:rFonts w:ascii="GHEA Grapalat" w:hAnsi="GHEA Grapalat" w:cs="Arial"/>
          <w:b/>
          <w:sz w:val="20"/>
          <w:szCs w:val="20"/>
          <w:lang w:val="hy-AM"/>
        </w:rPr>
        <w:t xml:space="preserve">  </w:t>
      </w:r>
      <w:r w:rsidRPr="00A71D81">
        <w:rPr>
          <w:rStyle w:val="Strong"/>
          <w:rFonts w:ascii="GHEA Grapalat" w:hAnsi="GHEA Grapalat"/>
          <w:sz w:val="20"/>
          <w:szCs w:val="20"/>
          <w:lang w:val="hy-AM"/>
        </w:rPr>
        <w:t>հաշվեհամարին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2DD7B0D4" w14:textId="2168118B" w:rsidR="00540EA9" w:rsidRPr="00A71D81" w:rsidRDefault="00A80088" w:rsidP="00540EA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hyperlink r:id="rId16"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540EA9"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5615FC65" w:rsidR="00CB5EFD" w:rsidRDefault="00CB5EFD" w:rsidP="00383BC3">
      <w:pPr>
        <w:ind w:left="-66"/>
        <w:jc w:val="center"/>
        <w:rPr>
          <w:rFonts w:ascii="GHEA Grapalat" w:hAnsi="GHEA Grapalat" w:cs="Sylfaen"/>
          <w:b/>
          <w:lang w:val="hy-AM"/>
        </w:rPr>
      </w:pPr>
    </w:p>
    <w:p w14:paraId="24809F50" w14:textId="756C73C3" w:rsidR="00BC060A" w:rsidRDefault="00BC060A" w:rsidP="00383BC3">
      <w:pPr>
        <w:ind w:left="-66"/>
        <w:jc w:val="center"/>
        <w:rPr>
          <w:rFonts w:ascii="GHEA Grapalat" w:hAnsi="GHEA Grapalat" w:cs="Sylfaen"/>
          <w:b/>
          <w:lang w:val="hy-AM"/>
        </w:rPr>
      </w:pPr>
    </w:p>
    <w:p w14:paraId="5CA1E66A" w14:textId="4A1163F9" w:rsidR="00BC060A" w:rsidRDefault="00BC060A" w:rsidP="00383BC3">
      <w:pPr>
        <w:ind w:left="-66"/>
        <w:jc w:val="center"/>
        <w:rPr>
          <w:rFonts w:ascii="GHEA Grapalat" w:hAnsi="GHEA Grapalat" w:cs="Sylfaen"/>
          <w:b/>
          <w:lang w:val="hy-AM"/>
        </w:rPr>
      </w:pPr>
    </w:p>
    <w:p w14:paraId="18351DC7" w14:textId="48C4185C" w:rsidR="00BC060A" w:rsidRDefault="00BC060A" w:rsidP="00383BC3">
      <w:pPr>
        <w:ind w:left="-66"/>
        <w:jc w:val="center"/>
        <w:rPr>
          <w:rFonts w:ascii="GHEA Grapalat" w:hAnsi="GHEA Grapalat" w:cs="Sylfaen"/>
          <w:b/>
          <w:lang w:val="hy-AM"/>
        </w:rPr>
      </w:pPr>
    </w:p>
    <w:p w14:paraId="25E75CB0" w14:textId="37DB888E" w:rsidR="00BC060A" w:rsidRDefault="00BC060A" w:rsidP="00383BC3">
      <w:pPr>
        <w:ind w:left="-66"/>
        <w:jc w:val="center"/>
        <w:rPr>
          <w:rFonts w:ascii="GHEA Grapalat" w:hAnsi="GHEA Grapalat" w:cs="Sylfaen"/>
          <w:b/>
          <w:lang w:val="hy-AM"/>
        </w:rPr>
      </w:pPr>
    </w:p>
    <w:p w14:paraId="7C128766" w14:textId="6DE14FC2" w:rsidR="00BC060A" w:rsidRDefault="00BC060A" w:rsidP="00383BC3">
      <w:pPr>
        <w:ind w:left="-66"/>
        <w:jc w:val="center"/>
        <w:rPr>
          <w:rFonts w:ascii="GHEA Grapalat" w:hAnsi="GHEA Grapalat" w:cs="Sylfaen"/>
          <w:b/>
          <w:lang w:val="hy-AM"/>
        </w:rPr>
      </w:pPr>
    </w:p>
    <w:p w14:paraId="77BDC17B" w14:textId="45B47D33" w:rsidR="00BC060A" w:rsidRDefault="00BC060A" w:rsidP="00383BC3">
      <w:pPr>
        <w:ind w:left="-66"/>
        <w:jc w:val="center"/>
        <w:rPr>
          <w:rFonts w:ascii="GHEA Grapalat" w:hAnsi="GHEA Grapalat" w:cs="Sylfaen"/>
          <w:b/>
          <w:lang w:val="hy-AM"/>
        </w:rPr>
      </w:pPr>
    </w:p>
    <w:p w14:paraId="3833EE8F" w14:textId="3B53C668" w:rsidR="00BC060A" w:rsidRDefault="00BC060A" w:rsidP="00383BC3">
      <w:pPr>
        <w:ind w:left="-66"/>
        <w:jc w:val="center"/>
        <w:rPr>
          <w:rFonts w:ascii="GHEA Grapalat" w:hAnsi="GHEA Grapalat" w:cs="Sylfaen"/>
          <w:b/>
          <w:lang w:val="hy-AM"/>
        </w:rPr>
      </w:pPr>
    </w:p>
    <w:p w14:paraId="17EF512F" w14:textId="530A43E7" w:rsidR="00BC060A" w:rsidRDefault="00BC060A" w:rsidP="00383BC3">
      <w:pPr>
        <w:ind w:left="-66"/>
        <w:jc w:val="center"/>
        <w:rPr>
          <w:rFonts w:ascii="GHEA Grapalat" w:hAnsi="GHEA Grapalat" w:cs="Sylfaen"/>
          <w:b/>
          <w:lang w:val="hy-AM"/>
        </w:rPr>
      </w:pPr>
    </w:p>
    <w:p w14:paraId="4BDBC7DD" w14:textId="498F460C" w:rsidR="00BC060A" w:rsidRDefault="00BC060A" w:rsidP="00383BC3">
      <w:pPr>
        <w:ind w:left="-66"/>
        <w:jc w:val="center"/>
        <w:rPr>
          <w:rFonts w:ascii="GHEA Grapalat" w:hAnsi="GHEA Grapalat" w:cs="Sylfaen"/>
          <w:b/>
          <w:lang w:val="hy-AM"/>
        </w:rPr>
      </w:pPr>
    </w:p>
    <w:p w14:paraId="187F0F42" w14:textId="5D7902BC" w:rsidR="00BC060A" w:rsidRDefault="00BC060A" w:rsidP="00383BC3">
      <w:pPr>
        <w:ind w:left="-66"/>
        <w:jc w:val="center"/>
        <w:rPr>
          <w:rFonts w:ascii="GHEA Grapalat" w:hAnsi="GHEA Grapalat" w:cs="Sylfaen"/>
          <w:b/>
          <w:lang w:val="hy-AM"/>
        </w:rPr>
      </w:pPr>
    </w:p>
    <w:p w14:paraId="066AC323" w14:textId="48CCCB37" w:rsidR="00BC060A" w:rsidRDefault="00BC060A" w:rsidP="00383BC3">
      <w:pPr>
        <w:ind w:left="-66"/>
        <w:jc w:val="center"/>
        <w:rPr>
          <w:rFonts w:ascii="GHEA Grapalat" w:hAnsi="GHEA Grapalat" w:cs="Sylfaen"/>
          <w:b/>
          <w:lang w:val="hy-AM"/>
        </w:rPr>
      </w:pPr>
    </w:p>
    <w:p w14:paraId="739CCAFA" w14:textId="3F52E0E6" w:rsidR="00BC060A" w:rsidRDefault="00BC060A" w:rsidP="00383BC3">
      <w:pPr>
        <w:ind w:left="-66"/>
        <w:jc w:val="center"/>
        <w:rPr>
          <w:rFonts w:ascii="GHEA Grapalat" w:hAnsi="GHEA Grapalat" w:cs="Sylfaen"/>
          <w:b/>
          <w:lang w:val="hy-AM"/>
        </w:rPr>
      </w:pPr>
    </w:p>
    <w:p w14:paraId="698AB104" w14:textId="08B5E203" w:rsidR="001B0555" w:rsidRDefault="001B0555" w:rsidP="00383BC3">
      <w:pPr>
        <w:ind w:left="-66"/>
        <w:jc w:val="center"/>
        <w:rPr>
          <w:rFonts w:ascii="GHEA Grapalat" w:hAnsi="GHEA Grapalat" w:cs="Sylfaen"/>
          <w:b/>
          <w:lang w:val="hy-AM"/>
        </w:rPr>
      </w:pPr>
    </w:p>
    <w:p w14:paraId="44AC54B9" w14:textId="223B0990" w:rsidR="001B0555" w:rsidRDefault="001B0555" w:rsidP="00383BC3">
      <w:pPr>
        <w:ind w:left="-66"/>
        <w:jc w:val="center"/>
        <w:rPr>
          <w:rFonts w:ascii="GHEA Grapalat" w:hAnsi="GHEA Grapalat" w:cs="Sylfaen"/>
          <w:b/>
          <w:lang w:val="hy-AM"/>
        </w:rPr>
      </w:pPr>
    </w:p>
    <w:p w14:paraId="4DEA904F" w14:textId="77777777" w:rsidR="001B0555" w:rsidRDefault="001B0555" w:rsidP="00383BC3">
      <w:pPr>
        <w:ind w:left="-66"/>
        <w:jc w:val="center"/>
        <w:rPr>
          <w:rFonts w:ascii="GHEA Grapalat" w:hAnsi="GHEA Grapalat" w:cs="Sylfaen"/>
          <w:b/>
          <w:lang w:val="hy-AM"/>
        </w:rPr>
      </w:pPr>
    </w:p>
    <w:p w14:paraId="37CAE708" w14:textId="7E0DFDA9" w:rsidR="00BC060A" w:rsidRDefault="00BC060A" w:rsidP="00383BC3">
      <w:pPr>
        <w:ind w:left="-66"/>
        <w:jc w:val="center"/>
        <w:rPr>
          <w:rFonts w:ascii="GHEA Grapalat" w:hAnsi="GHEA Grapalat" w:cs="Sylfaen"/>
          <w:b/>
          <w:lang w:val="hy-AM"/>
        </w:rPr>
      </w:pPr>
    </w:p>
    <w:p w14:paraId="79C941D7" w14:textId="77777777" w:rsidR="00BC060A" w:rsidRPr="00A71D81" w:rsidRDefault="00BC060A"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5AB69B61" w14:textId="77777777" w:rsidR="00044D90" w:rsidRPr="00AB6289" w:rsidRDefault="00044D90" w:rsidP="00044D90">
      <w:pPr>
        <w:pStyle w:val="BodyTextIndent3"/>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Pr="00AB6289">
        <w:rPr>
          <w:rFonts w:ascii="GHEA Grapalat" w:hAnsi="GHEA Grapalat" w:cs="Sylfaen"/>
          <w:b/>
          <w:lang w:val="hy-AM"/>
        </w:rPr>
        <w:t>6</w:t>
      </w:r>
    </w:p>
    <w:p w14:paraId="2A73BD2B" w14:textId="21A38079" w:rsidR="00044D90" w:rsidRPr="00AE2768" w:rsidRDefault="00044D90" w:rsidP="00044D90">
      <w:pPr>
        <w:pStyle w:val="BodyTextIndent3"/>
        <w:spacing w:line="240" w:lineRule="auto"/>
        <w:jc w:val="right"/>
        <w:rPr>
          <w:rFonts w:ascii="GHEA Grapalat" w:hAnsi="GHEA Grapalat" w:cs="Sylfaen"/>
          <w:b/>
          <w:lang w:val="hy-AM"/>
        </w:rPr>
      </w:pPr>
      <w:r w:rsidRPr="00A719E3">
        <w:rPr>
          <w:rFonts w:ascii="GHEA Grapalat" w:hAnsi="GHEA Grapalat" w:cs="Sylfaen"/>
          <w:b/>
          <w:lang w:val="es-ES"/>
        </w:rPr>
        <w:t>«ՔԲԿ-ԳՀԱՊՁԲ-2</w:t>
      </w:r>
      <w:r w:rsidR="00AC4794">
        <w:rPr>
          <w:rFonts w:ascii="GHEA Grapalat" w:hAnsi="GHEA Grapalat" w:cs="Sylfaen"/>
          <w:b/>
          <w:lang w:val="hy-AM"/>
        </w:rPr>
        <w:t>6</w:t>
      </w:r>
      <w:r w:rsidRPr="00A719E3">
        <w:rPr>
          <w:rFonts w:ascii="GHEA Grapalat" w:hAnsi="GHEA Grapalat" w:cs="Sylfaen"/>
          <w:b/>
          <w:lang w:val="es-ES"/>
        </w:rPr>
        <w:t>/</w:t>
      </w:r>
      <w:r w:rsidR="00533563">
        <w:rPr>
          <w:rFonts w:ascii="GHEA Grapalat" w:hAnsi="GHEA Grapalat" w:cs="Sylfaen"/>
          <w:b/>
          <w:lang w:val="hy-AM"/>
        </w:rPr>
        <w:t>2</w:t>
      </w:r>
      <w:r w:rsidRPr="00A719E3">
        <w:rPr>
          <w:rFonts w:ascii="GHEA Grapalat" w:hAnsi="GHEA Grapalat" w:cs="Sylfaen"/>
          <w:b/>
          <w:lang w:val="es-ES"/>
        </w:rPr>
        <w:t>»</w:t>
      </w:r>
      <w:r>
        <w:rPr>
          <w:rFonts w:ascii="GHEA Grapalat" w:hAnsi="GHEA Grapalat" w:cs="Sylfaen"/>
          <w:lang w:val="hy-AM"/>
        </w:rPr>
        <w:t xml:space="preserve"> </w:t>
      </w:r>
      <w:r w:rsidRPr="00AE2768">
        <w:rPr>
          <w:rFonts w:ascii="GHEA Grapalat" w:hAnsi="GHEA Grapalat" w:cs="Sylfaen"/>
          <w:b/>
          <w:lang w:val="hy-AM"/>
        </w:rPr>
        <w:t>ծածկագրով</w:t>
      </w:r>
    </w:p>
    <w:p w14:paraId="352CE7CC" w14:textId="77777777" w:rsidR="00044D90" w:rsidRPr="00AE2768" w:rsidRDefault="00044D90" w:rsidP="00044D90">
      <w:pPr>
        <w:pStyle w:val="BodyTextIndent3"/>
        <w:spacing w:line="240" w:lineRule="auto"/>
        <w:jc w:val="right"/>
        <w:rPr>
          <w:rFonts w:ascii="GHEA Grapalat" w:hAnsi="GHEA Grapalat" w:cs="Sylfaen"/>
          <w:b/>
          <w:lang w:val="hy-AM"/>
        </w:rPr>
      </w:pPr>
      <w:r w:rsidRPr="00044D90">
        <w:rPr>
          <w:rFonts w:ascii="GHEA Grapalat" w:hAnsi="GHEA Grapalat" w:cs="Sylfaen"/>
          <w:b/>
          <w:lang w:val="hy-AM"/>
        </w:rPr>
        <w:t>գ</w:t>
      </w:r>
      <w:r w:rsidRPr="004F5416">
        <w:rPr>
          <w:rFonts w:ascii="GHEA Grapalat" w:hAnsi="GHEA Grapalat" w:cs="Sylfaen"/>
          <w:b/>
          <w:lang w:val="hy-AM"/>
        </w:rPr>
        <w:t>նանշման հարցման</w:t>
      </w:r>
      <w:r w:rsidRPr="00AE2768">
        <w:rPr>
          <w:rFonts w:ascii="GHEA Grapalat" w:hAnsi="GHEA Grapalat" w:cs="Sylfaen"/>
          <w:b/>
          <w:lang w:val="hy-AM"/>
        </w:rPr>
        <w:t xml:space="preserve"> հրավերի</w:t>
      </w:r>
    </w:p>
    <w:p w14:paraId="16C55A66" w14:textId="77777777" w:rsidR="00044D90" w:rsidRPr="00AE2768" w:rsidRDefault="00044D90" w:rsidP="00044D90">
      <w:pPr>
        <w:jc w:val="right"/>
        <w:rPr>
          <w:rFonts w:ascii="GHEA Grapalat" w:hAnsi="GHEA Grapalat"/>
          <w:i/>
          <w:sz w:val="20"/>
          <w:lang w:val="hy-AM"/>
        </w:rPr>
      </w:pPr>
    </w:p>
    <w:p w14:paraId="2C29B400" w14:textId="77777777" w:rsidR="00044D90" w:rsidRPr="00AE2768" w:rsidRDefault="00044D90" w:rsidP="00044D90">
      <w:pPr>
        <w:tabs>
          <w:tab w:val="left" w:pos="2268"/>
        </w:tabs>
        <w:ind w:left="-284" w:firstLine="284"/>
        <w:jc w:val="right"/>
        <w:rPr>
          <w:rFonts w:ascii="GHEA Grapalat" w:hAnsi="GHEA Grapalat"/>
          <w:lang w:val="hy-AM"/>
        </w:rPr>
      </w:pPr>
    </w:p>
    <w:p w14:paraId="56EB3FA3" w14:textId="77777777" w:rsidR="00044D90" w:rsidRPr="00AE2768" w:rsidRDefault="00044D90" w:rsidP="00044D90">
      <w:pPr>
        <w:ind w:left="-142" w:firstLine="142"/>
        <w:jc w:val="center"/>
        <w:rPr>
          <w:rFonts w:ascii="GHEA Grapalat" w:hAnsi="GHEA Grapalat"/>
          <w:b/>
          <w:sz w:val="22"/>
          <w:lang w:val="hy-AM"/>
        </w:rPr>
      </w:pPr>
      <w:r w:rsidRPr="00AE2768">
        <w:rPr>
          <w:rFonts w:ascii="GHEA Grapalat" w:hAnsi="GHEA Grapalat" w:cs="Sylfaen"/>
          <w:b/>
          <w:sz w:val="22"/>
          <w:lang w:val="hy-AM"/>
        </w:rPr>
        <w:t>ՊԵՏՈՒԹՅԱՆ</w:t>
      </w:r>
      <w:r w:rsidRPr="00AE2768">
        <w:rPr>
          <w:rFonts w:ascii="GHEA Grapalat" w:hAnsi="GHEA Grapalat" w:cs="Times Armenian"/>
          <w:b/>
          <w:sz w:val="22"/>
          <w:lang w:val="hy-AM"/>
        </w:rPr>
        <w:t xml:space="preserve">  </w:t>
      </w:r>
      <w:r w:rsidRPr="00AE2768">
        <w:rPr>
          <w:rFonts w:ascii="GHEA Grapalat" w:hAnsi="GHEA Grapalat" w:cs="Sylfaen"/>
          <w:b/>
          <w:sz w:val="22"/>
          <w:lang w:val="hy-AM"/>
        </w:rPr>
        <w:t>ԿԱՐԻՔՆԵՐԻ</w:t>
      </w:r>
      <w:r w:rsidRPr="00AE2768">
        <w:rPr>
          <w:rFonts w:ascii="GHEA Grapalat" w:hAnsi="GHEA Grapalat" w:cs="Times Armenian"/>
          <w:b/>
          <w:sz w:val="22"/>
          <w:lang w:val="hy-AM"/>
        </w:rPr>
        <w:t xml:space="preserve"> </w:t>
      </w:r>
      <w:r w:rsidRPr="00AE2768">
        <w:rPr>
          <w:rFonts w:ascii="GHEA Grapalat" w:hAnsi="GHEA Grapalat" w:cs="Sylfaen"/>
          <w:b/>
          <w:sz w:val="22"/>
          <w:lang w:val="hy-AM"/>
        </w:rPr>
        <w:t>ՀԱՄԱՐ ԱՊՐԱՆՔԻ ՄԱՏԱԿԱՐԱՐՄԱՆ</w:t>
      </w:r>
    </w:p>
    <w:p w14:paraId="19F52FAD" w14:textId="77777777" w:rsidR="00044D90" w:rsidRPr="00AE2768" w:rsidRDefault="00044D90" w:rsidP="00044D90">
      <w:pPr>
        <w:ind w:left="-142" w:firstLine="142"/>
        <w:jc w:val="center"/>
        <w:rPr>
          <w:rFonts w:ascii="GHEA Grapalat" w:hAnsi="GHEA Grapalat" w:cs="Times Armenian"/>
          <w:b/>
          <w:lang w:val="hy-AM"/>
        </w:rPr>
      </w:pPr>
      <w:r w:rsidRPr="00AE2768">
        <w:rPr>
          <w:rFonts w:ascii="GHEA Grapalat" w:hAnsi="GHEA Grapalat" w:cs="Sylfaen"/>
          <w:b/>
          <w:sz w:val="22"/>
          <w:lang w:val="hy-AM"/>
        </w:rPr>
        <w:t>ՊԱՅՄԱՆԱԳԻՐ</w:t>
      </w:r>
      <w:r w:rsidRPr="00AE2768">
        <w:rPr>
          <w:rFonts w:ascii="GHEA Grapalat" w:hAnsi="GHEA Grapalat" w:cs="Times Armenian"/>
          <w:b/>
          <w:sz w:val="22"/>
          <w:lang w:val="hy-AM"/>
        </w:rPr>
        <w:t xml:space="preserve">   </w:t>
      </w:r>
    </w:p>
    <w:p w14:paraId="6E32C30E" w14:textId="77777777" w:rsidR="00044D90" w:rsidRPr="00AE2768" w:rsidRDefault="00044D90" w:rsidP="00044D90">
      <w:pPr>
        <w:ind w:left="-142" w:firstLine="142"/>
        <w:jc w:val="center"/>
        <w:rPr>
          <w:rFonts w:ascii="GHEA Grapalat" w:hAnsi="GHEA Grapalat"/>
          <w:b/>
          <w:u w:val="single"/>
          <w:lang w:val="hy-AM"/>
        </w:rPr>
      </w:pPr>
      <w:r w:rsidRPr="00AE2768">
        <w:rPr>
          <w:rFonts w:ascii="GHEA Grapalat" w:hAnsi="GHEA Grapalat"/>
          <w:b/>
          <w:lang w:val="hy-AM"/>
        </w:rPr>
        <w:t xml:space="preserve">N </w:t>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p>
    <w:p w14:paraId="2C71EDAB" w14:textId="77777777" w:rsidR="00044D90" w:rsidRPr="00AE2768" w:rsidRDefault="00044D90" w:rsidP="00044D90">
      <w:pPr>
        <w:jc w:val="center"/>
        <w:rPr>
          <w:rFonts w:ascii="GHEA Grapalat" w:hAnsi="GHEA Grapalat" w:cs="Sylfaen"/>
          <w:sz w:val="20"/>
          <w:lang w:val="hy-AM"/>
        </w:rPr>
      </w:pPr>
    </w:p>
    <w:p w14:paraId="29B77D15" w14:textId="29DAD540" w:rsidR="00044D90" w:rsidRPr="00AE2768" w:rsidRDefault="00044D90" w:rsidP="00044D90">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cs="Sylfaen"/>
          <w:sz w:val="20"/>
          <w:u w:val="single"/>
          <w:lang w:val="hy-AM"/>
        </w:rPr>
        <w:t xml:space="preserve">           </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w:t>
      </w:r>
      <w:r>
        <w:rPr>
          <w:rFonts w:ascii="GHEA Grapalat" w:hAnsi="GHEA Grapalat" w:cs="Sylfaen"/>
          <w:sz w:val="20"/>
          <w:lang w:val="hy-AM"/>
        </w:rPr>
        <w:t>2</w:t>
      </w:r>
      <w:r w:rsidR="0047277E">
        <w:rPr>
          <w:rFonts w:ascii="GHEA Grapalat" w:hAnsi="GHEA Grapalat" w:cs="Sylfaen"/>
          <w:sz w:val="20"/>
          <w:lang w:val="hy-AM"/>
        </w:rPr>
        <w:t>5</w:t>
      </w:r>
      <w:r w:rsidRPr="00AE2768">
        <w:rPr>
          <w:rFonts w:ascii="GHEA Grapalat" w:hAnsi="GHEA Grapalat" w:cs="Sylfaen"/>
          <w:sz w:val="20"/>
          <w:lang w:val="hy-AM"/>
        </w:rPr>
        <w:t xml:space="preserve">   թ.</w:t>
      </w:r>
    </w:p>
    <w:p w14:paraId="7F465ECC" w14:textId="77777777" w:rsidR="00044D90" w:rsidRPr="00AE2768" w:rsidRDefault="00044D90" w:rsidP="00044D90">
      <w:pPr>
        <w:tabs>
          <w:tab w:val="left" w:pos="720"/>
          <w:tab w:val="left" w:pos="1440"/>
          <w:tab w:val="left" w:pos="8865"/>
        </w:tabs>
        <w:jc w:val="both"/>
        <w:rPr>
          <w:rFonts w:ascii="GHEA Grapalat" w:hAnsi="GHEA Grapalat" w:cs="Sylfaen"/>
          <w:sz w:val="20"/>
          <w:lang w:val="hy-AM"/>
        </w:rPr>
      </w:pPr>
    </w:p>
    <w:p w14:paraId="49AFC5F3" w14:textId="77777777" w:rsidR="00044D90" w:rsidRPr="00AE2768" w:rsidRDefault="00044D90" w:rsidP="00044D90">
      <w:pPr>
        <w:ind w:firstLine="720"/>
        <w:jc w:val="both"/>
        <w:rPr>
          <w:rFonts w:ascii="GHEA Grapalat" w:hAnsi="GHEA Grapalat"/>
          <w:sz w:val="20"/>
          <w:lang w:val="hy-AM"/>
        </w:rPr>
      </w:pPr>
      <w:r w:rsidRPr="00AE2768">
        <w:rPr>
          <w:rFonts w:ascii="GHEA Grapalat" w:hAnsi="GHEA Grapalat"/>
          <w:u w:val="single"/>
          <w:lang w:val="hy-AM"/>
        </w:rPr>
        <w:t xml:space="preserve">______                         </w:t>
      </w:r>
      <w:r w:rsidRPr="00AE2768">
        <w:rPr>
          <w:rFonts w:ascii="GHEA Grapalat" w:hAnsi="GHEA Grapalat"/>
          <w:sz w:val="20"/>
          <w:lang w:val="hy-AM"/>
        </w:rPr>
        <w:t>-ը ի դեմս _____</w:t>
      </w:r>
      <w:r w:rsidRPr="00AE2768">
        <w:rPr>
          <w:rFonts w:ascii="GHEA Grapalat" w:hAnsi="GHEA Grapalat"/>
          <w:sz w:val="20"/>
          <w:u w:val="single"/>
          <w:lang w:val="hy-AM"/>
        </w:rPr>
        <w:t xml:space="preserve">                     </w:t>
      </w:r>
      <w:r w:rsidRPr="00AE2768">
        <w:rPr>
          <w:rFonts w:ascii="GHEA Grapalat" w:hAnsi="GHEA Grapalat"/>
          <w:sz w:val="20"/>
          <w:lang w:val="hy-AM"/>
        </w:rPr>
        <w:t>-ի, որը գործում է</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Գնորդ</w:t>
      </w:r>
      <w:r w:rsidRPr="00AE2768">
        <w:rPr>
          <w:rFonts w:ascii="GHEA Grapalat" w:hAnsi="GHEA Grapalat"/>
          <w:lang w:val="hy-AM"/>
        </w:rPr>
        <w:t>»</w:t>
      </w:r>
      <w:r w:rsidRPr="00AE2768">
        <w:rPr>
          <w:rFonts w:ascii="GHEA Grapalat" w:hAnsi="GHEA Grapalat"/>
          <w:sz w:val="20"/>
          <w:lang w:val="hy-AM"/>
        </w:rPr>
        <w:t xml:space="preserve">, մի կողմից,  և __________________-ը, ի դեմս տնօրեն _____________________-ի, որը գործում է </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Վաճառող</w:t>
      </w:r>
      <w:r w:rsidRPr="00AE2768">
        <w:rPr>
          <w:rFonts w:ascii="GHEA Grapalat" w:hAnsi="GHEA Grapalat"/>
          <w:lang w:val="hy-AM"/>
        </w:rPr>
        <w:t>»</w:t>
      </w:r>
      <w:r w:rsidRPr="00AE2768">
        <w:rPr>
          <w:rFonts w:ascii="GHEA Grapalat" w:hAnsi="GHEA Grapalat"/>
          <w:sz w:val="20"/>
          <w:lang w:val="hy-AM"/>
        </w:rPr>
        <w:t xml:space="preserve"> մյուս կողմից, կնքեցին սույն պայմանագիրը հետևյալի մասին։</w:t>
      </w:r>
    </w:p>
    <w:p w14:paraId="7749CF45" w14:textId="77777777" w:rsidR="00044D90" w:rsidRPr="00AE2768" w:rsidRDefault="00044D90" w:rsidP="00044D90">
      <w:pPr>
        <w:ind w:firstLine="709"/>
        <w:jc w:val="both"/>
        <w:rPr>
          <w:rFonts w:ascii="GHEA Grapalat" w:hAnsi="GHEA Grapalat"/>
          <w:b/>
          <w:sz w:val="20"/>
          <w:lang w:val="hy-AM"/>
        </w:rPr>
      </w:pPr>
    </w:p>
    <w:p w14:paraId="65A17BA8" w14:textId="77777777" w:rsidR="00044D90" w:rsidRPr="00AE2768" w:rsidRDefault="00044D90" w:rsidP="00044D90">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14:paraId="7F11C3F4" w14:textId="77777777" w:rsidR="00044D90" w:rsidRPr="00AE2768" w:rsidRDefault="00044D90" w:rsidP="00044D90">
      <w:pPr>
        <w:ind w:firstLine="709"/>
        <w:jc w:val="center"/>
        <w:rPr>
          <w:rFonts w:ascii="GHEA Grapalat" w:hAnsi="GHEA Grapalat" w:cs="Times Armenian"/>
          <w:b/>
          <w:sz w:val="20"/>
          <w:lang w:val="hy-AM"/>
        </w:rPr>
      </w:pPr>
    </w:p>
    <w:p w14:paraId="6797655E" w14:textId="77777777" w:rsidR="00044D90" w:rsidRPr="00AE2768" w:rsidRDefault="00044D90" w:rsidP="00044D90">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սույն</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w:t>
      </w:r>
      <w:r w:rsidRPr="00AE2768">
        <w:rPr>
          <w:rFonts w:ascii="GHEA Grapalat" w:hAnsi="GHEA Grapalat" w:cs="Times Armenian"/>
          <w:sz w:val="20"/>
          <w:lang w:val="hy-AM"/>
        </w:rPr>
        <w:t xml:space="preserve">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w:t>
      </w:r>
      <w:r w:rsidRPr="00AE2768">
        <w:rPr>
          <w:rFonts w:ascii="GHEA Grapalat" w:hAnsi="GHEA Grapalat" w:cs="Times Armenian"/>
          <w:sz w:val="20"/>
          <w:lang w:val="hy-AM"/>
        </w:rPr>
        <w:t xml:space="preserve"> </w:t>
      </w:r>
      <w:r w:rsidRPr="00AE2768">
        <w:rPr>
          <w:rFonts w:ascii="GHEA Grapalat" w:hAnsi="GHEA Grapalat" w:cs="Sylfaen"/>
          <w:sz w:val="20"/>
          <w:lang w:val="hy-AM"/>
        </w:rPr>
        <w:t>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w:t>
      </w:r>
      <w:r w:rsidRPr="00AE2768">
        <w:rPr>
          <w:rFonts w:ascii="GHEA Grapalat" w:hAnsi="GHEA Grapalat" w:cs="Times Armenian"/>
          <w:sz w:val="20"/>
          <w:lang w:val="hy-AM"/>
        </w:rPr>
        <w:t xml:space="preserve"> </w:t>
      </w:r>
      <w:r w:rsidRPr="00AE2768">
        <w:rPr>
          <w:rFonts w:ascii="GHEA Grapalat" w:hAnsi="GHEA Grapalat" w:cs="Sylfaen"/>
          <w:sz w:val="20"/>
          <w:lang w:val="hy-AM"/>
        </w:rPr>
        <w:t>Տեխնիկական</w:t>
      </w:r>
      <w:r w:rsidRPr="00AE2768">
        <w:rPr>
          <w:rFonts w:ascii="GHEA Grapalat" w:hAnsi="GHEA Grapalat" w:cs="Times Armenian"/>
          <w:sz w:val="20"/>
          <w:lang w:val="hy-AM"/>
        </w:rPr>
        <w:t xml:space="preserve"> </w:t>
      </w:r>
      <w:r w:rsidRPr="00AE2768">
        <w:rPr>
          <w:rFonts w:ascii="GHEA Grapalat" w:hAnsi="GHEA Grapalat" w:cs="Sylfaen"/>
          <w:sz w:val="20"/>
          <w:lang w:val="hy-AM"/>
        </w:rPr>
        <w:t>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w:t>
      </w:r>
      <w:r w:rsidRPr="00AE2768">
        <w:rPr>
          <w:rFonts w:ascii="GHEA Grapalat" w:hAnsi="GHEA Grapalat" w:cs="Times Armenian"/>
          <w:sz w:val="20"/>
          <w:lang w:val="hy-AM"/>
        </w:rPr>
        <w:t xml:space="preserve"> </w:t>
      </w:r>
      <w:r w:rsidRPr="00AE2768">
        <w:rPr>
          <w:rFonts w:ascii="GHEA Grapalat" w:hAnsi="GHEA Grapalat" w:cs="Sylfaen"/>
          <w:sz w:val="20"/>
          <w:lang w:val="hy-AM"/>
        </w:rPr>
        <w:t>և</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վճարել</w:t>
      </w:r>
      <w:r w:rsidRPr="00AE2768">
        <w:rPr>
          <w:rFonts w:ascii="GHEA Grapalat" w:hAnsi="GHEA Grapalat" w:cs="Times Armenian"/>
          <w:sz w:val="20"/>
          <w:lang w:val="hy-AM"/>
        </w:rPr>
        <w:t xml:space="preserve"> </w:t>
      </w:r>
      <w:r w:rsidRPr="00AE2768">
        <w:rPr>
          <w:rFonts w:ascii="GHEA Grapalat" w:hAnsi="GHEA Grapalat" w:cs="Sylfaen"/>
          <w:sz w:val="20"/>
          <w:lang w:val="hy-AM"/>
        </w:rPr>
        <w:t>դրա</w:t>
      </w:r>
      <w:r w:rsidRPr="00AE2768">
        <w:rPr>
          <w:rFonts w:ascii="GHEA Grapalat" w:hAnsi="GHEA Grapalat" w:cs="Times Armenian"/>
          <w:sz w:val="20"/>
          <w:lang w:val="hy-AM"/>
        </w:rPr>
        <w:t xml:space="preserve"> </w:t>
      </w:r>
      <w:r w:rsidRPr="00AE2768">
        <w:rPr>
          <w:rFonts w:ascii="GHEA Grapalat" w:hAnsi="GHEA Grapalat" w:cs="Sylfaen"/>
          <w:sz w:val="20"/>
          <w:lang w:val="hy-AM"/>
        </w:rPr>
        <w:t>համար</w:t>
      </w:r>
      <w:r w:rsidRPr="00AE2768">
        <w:rPr>
          <w:rFonts w:ascii="GHEA Grapalat" w:hAnsi="GHEA Grapalat" w:cs="Times Armenian"/>
          <w:sz w:val="20"/>
          <w:lang w:val="hy-AM"/>
        </w:rPr>
        <w:t xml:space="preserve">։ </w:t>
      </w:r>
    </w:p>
    <w:p w14:paraId="3618BF8F" w14:textId="77777777" w:rsidR="00044D90" w:rsidRPr="00AE2768" w:rsidRDefault="00044D90" w:rsidP="00044D90">
      <w:pPr>
        <w:ind w:firstLine="709"/>
        <w:jc w:val="both"/>
        <w:rPr>
          <w:rFonts w:ascii="GHEA Grapalat" w:hAnsi="GHEA Grapalat" w:cs="Times Armenian"/>
          <w:sz w:val="20"/>
          <w:lang w:val="hy-AM"/>
        </w:rPr>
      </w:pPr>
    </w:p>
    <w:p w14:paraId="6E79A6D1"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4C017FE9" w14:textId="77777777" w:rsidR="00044D90" w:rsidRPr="00AE2768" w:rsidRDefault="00044D90" w:rsidP="00044D90">
      <w:pPr>
        <w:ind w:firstLine="709"/>
        <w:jc w:val="both"/>
        <w:rPr>
          <w:rFonts w:ascii="GHEA Grapalat" w:hAnsi="GHEA Grapalat"/>
          <w:sz w:val="20"/>
          <w:lang w:val="hy-AM"/>
        </w:rPr>
      </w:pPr>
    </w:p>
    <w:p w14:paraId="7094DB58"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19AFA6A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2768">
        <w:rPr>
          <w:rFonts w:ascii="GHEA Grapalat" w:hAnsi="GHEA Grapalat"/>
          <w:sz w:val="20"/>
          <w:u w:val="single"/>
          <w:lang w:val="hy-AM"/>
        </w:rPr>
        <w:t xml:space="preserve">         </w:t>
      </w:r>
      <w:r w:rsidRPr="00AE2768">
        <w:rPr>
          <w:rFonts w:ascii="GHEA Grapalat" w:hAnsi="GHEA Grapalat"/>
          <w:sz w:val="20"/>
          <w:lang w:val="hy-AM"/>
        </w:rPr>
        <w:t xml:space="preserve"> օրից ավելի:</w:t>
      </w:r>
    </w:p>
    <w:p w14:paraId="0299D6F3"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2D7E02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0EBFE529"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2C712F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5A2F42A1"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2.1.3 Եթե հանձնվել է պայմանագրով</w:t>
      </w:r>
      <w:r w:rsidRPr="001B3905">
        <w:rPr>
          <w:rFonts w:ascii="GHEA Grapalat" w:hAnsi="GHEA Grapalat"/>
          <w:sz w:val="20"/>
          <w:lang w:val="hy-AM"/>
        </w:rPr>
        <w:t xml:space="preserve"> (պայմանագրում  ապրանքները ներկայացված են </w:t>
      </w:r>
      <w:r w:rsidRPr="001B3905">
        <w:rPr>
          <w:rFonts w:ascii="GHEA Grapalat" w:hAnsi="GHEA Grapalat"/>
          <w:b/>
          <w:sz w:val="20"/>
          <w:lang w:val="hy-AM"/>
        </w:rPr>
        <w:t>առավելագույն քանակով</w:t>
      </w:r>
      <w:r w:rsidRPr="001B3905">
        <w:rPr>
          <w:rFonts w:ascii="GHEA Grapalat" w:hAnsi="GHEA Grapalat"/>
          <w:sz w:val="20"/>
          <w:lang w:val="hy-AM"/>
        </w:rPr>
        <w:t xml:space="preserve"> ) </w:t>
      </w:r>
      <w:r w:rsidRPr="00AE2768">
        <w:rPr>
          <w:rFonts w:ascii="GHEA Grapalat" w:hAnsi="GHEA Grapalat"/>
          <w:sz w:val="20"/>
          <w:lang w:val="hy-AM"/>
        </w:rPr>
        <w:t xml:space="preserve">որոշվածից պակաս քանակի ապրանք, ապա` </w:t>
      </w:r>
    </w:p>
    <w:p w14:paraId="621BFD9E"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66DD7C26"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9F0B14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1CD7A63"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2DCE508"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2F4B3F2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4C34E9A" w14:textId="77777777" w:rsidR="00044D90" w:rsidRPr="00C576F7" w:rsidRDefault="00044D90" w:rsidP="00044D90">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w:t>
      </w:r>
      <w:r>
        <w:rPr>
          <w:rFonts w:ascii="GHEA Grapalat" w:hAnsi="GHEA Grapalat"/>
          <w:sz w:val="20"/>
          <w:lang w:val="hy-AM"/>
        </w:rPr>
        <w:t xml:space="preserve">րի  6.2 կետով նախատեսված տույժը </w:t>
      </w:r>
      <w:r w:rsidRPr="00C576F7">
        <w:rPr>
          <w:rFonts w:ascii="GHEA Grapalat" w:hAnsi="GHEA Grapalat"/>
          <w:sz w:val="20"/>
          <w:lang w:val="hy-AM"/>
        </w:rPr>
        <w:t>(</w:t>
      </w:r>
      <w:r>
        <w:rPr>
          <w:rFonts w:ascii="GHEA Grapalat" w:hAnsi="GHEA Grapalat"/>
          <w:sz w:val="20"/>
          <w:lang w:val="hy-AM"/>
        </w:rPr>
        <w:t xml:space="preserve">ապրանքը մատակարարվելու է 2025 թ-ին </w:t>
      </w:r>
      <w:r w:rsidRPr="007F24D6">
        <w:rPr>
          <w:rFonts w:ascii="GHEA Grapalat" w:hAnsi="GHEA Grapalat" w:cs="Sylfaen"/>
          <w:sz w:val="20"/>
          <w:lang w:val="hy-AM"/>
        </w:rPr>
        <w:t xml:space="preserve">պատվիրատուի կողմից պահանջագրի ներկայացնելուն հաջորդող  </w:t>
      </w:r>
      <w:r w:rsidRPr="007F24D6">
        <w:rPr>
          <w:rFonts w:ascii="GHEA Grapalat" w:hAnsi="GHEA Grapalat" w:cs="Sylfaen"/>
          <w:b/>
          <w:sz w:val="20"/>
          <w:u w:val="single"/>
          <w:lang w:val="hy-AM"/>
        </w:rPr>
        <w:t>10</w:t>
      </w:r>
      <w:r w:rsidRPr="007F24D6">
        <w:rPr>
          <w:rFonts w:ascii="GHEA Grapalat" w:hAnsi="GHEA Grapalat" w:cs="Sylfaen"/>
          <w:sz w:val="20"/>
          <w:lang w:val="hy-AM"/>
        </w:rPr>
        <w:t xml:space="preserve"> աշխատանքային օրվա ընթացքում):</w:t>
      </w:r>
    </w:p>
    <w:p w14:paraId="03AB5F10"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06A98B1"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74709AC2"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1EEE0A3A"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D0B0F64"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7D70C3">
        <w:rPr>
          <w:rFonts w:ascii="GHEA Grapalat" w:hAnsi="GHEA Grapalat"/>
          <w:b/>
          <w:sz w:val="20"/>
          <w:u w:val="single"/>
          <w:lang w:val="hy-AM"/>
        </w:rPr>
        <w:t>5</w:t>
      </w:r>
      <w:r w:rsidRPr="00AE2768">
        <w:rPr>
          <w:rFonts w:ascii="GHEA Grapalat" w:hAnsi="GHEA Grapalat"/>
          <w:sz w:val="20"/>
          <w:lang w:val="hy-AM"/>
        </w:rPr>
        <w:t xml:space="preserve"> օրից ավելի,</w:t>
      </w:r>
    </w:p>
    <w:p w14:paraId="1C5A2B46"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4A3ADBE5" w14:textId="77777777" w:rsidR="00044D90" w:rsidRPr="00AE2768" w:rsidRDefault="00044D90" w:rsidP="00044D90">
      <w:pPr>
        <w:tabs>
          <w:tab w:val="left" w:pos="720"/>
        </w:tabs>
        <w:ind w:firstLine="709"/>
        <w:jc w:val="both"/>
        <w:rPr>
          <w:rFonts w:ascii="GHEA Grapalat" w:hAnsi="GHEA Grapalat"/>
          <w:sz w:val="12"/>
          <w:szCs w:val="12"/>
          <w:lang w:val="hy-AM"/>
        </w:rPr>
      </w:pPr>
    </w:p>
    <w:p w14:paraId="4F12B443"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1B9A408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7AAAB9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984FE2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3E169FD1"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4FDEE9E"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1CB7E723" w14:textId="77777777" w:rsidR="00044D90" w:rsidRPr="00AE2768" w:rsidRDefault="00044D90" w:rsidP="00044D90">
      <w:pPr>
        <w:ind w:firstLine="709"/>
        <w:jc w:val="both"/>
        <w:rPr>
          <w:rFonts w:ascii="GHEA Grapalat" w:hAnsi="GHEA Grapalat"/>
          <w:sz w:val="20"/>
          <w:lang w:val="hy-AM"/>
        </w:rPr>
      </w:pPr>
    </w:p>
    <w:p w14:paraId="562AE4FB"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69F6506"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6BF369F9"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4356AA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4049191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4F53E5B6"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60A061F7" w14:textId="77777777" w:rsidR="00044D90" w:rsidRPr="00AE2768" w:rsidRDefault="00044D90" w:rsidP="00044D90">
      <w:pPr>
        <w:ind w:firstLine="709"/>
        <w:jc w:val="both"/>
        <w:rPr>
          <w:rFonts w:ascii="GHEA Grapalat" w:hAnsi="GHEA Grapalat"/>
          <w:sz w:val="20"/>
          <w:lang w:val="hy-AM"/>
        </w:rPr>
      </w:pPr>
    </w:p>
    <w:p w14:paraId="03DB1B53"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07B3E36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1B28566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7587F27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7B6E279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4BF1634F"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67BA1FF"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0027460"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09375E52"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2C2A224B"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67725B0E"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91C10B0" w14:textId="77777777" w:rsidR="00044D90" w:rsidRPr="00AE2768" w:rsidRDefault="00044D90" w:rsidP="00044D90">
      <w:pPr>
        <w:ind w:firstLine="709"/>
        <w:jc w:val="both"/>
        <w:rPr>
          <w:rFonts w:ascii="GHEA Grapalat" w:hAnsi="GHEA Grapalat"/>
          <w:lang w:val="hy-AM"/>
        </w:rPr>
      </w:pPr>
    </w:p>
    <w:p w14:paraId="34B8F94B"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3740856B"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Pr="00AB6289">
        <w:rPr>
          <w:rFonts w:ascii="GHEA Grapalat" w:hAnsi="GHEA Grapalat"/>
          <w:sz w:val="20"/>
          <w:vertAlign w:val="superscript"/>
          <w:lang w:val="hy-AM"/>
        </w:rPr>
        <w:t>17</w:t>
      </w:r>
      <w:r w:rsidRPr="00AE2768">
        <w:rPr>
          <w:rFonts w:ascii="GHEA Grapalat" w:hAnsi="GHEA Grapalat"/>
          <w:color w:val="FFFFFF"/>
          <w:sz w:val="20"/>
          <w:vertAlign w:val="superscript"/>
          <w:lang w:val="hy-AM"/>
        </w:rPr>
        <w:t>29</w:t>
      </w:r>
      <w:r w:rsidRPr="00AE2768">
        <w:rPr>
          <w:rStyle w:val="FootnoteReference"/>
          <w:rFonts w:ascii="GHEA Grapalat" w:hAnsi="GHEA Grapalat"/>
          <w:color w:val="FFFFFF"/>
          <w:sz w:val="20"/>
          <w:lang w:val="hy-AM"/>
        </w:rPr>
        <w:footnoteReference w:id="12"/>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14B252D" w14:textId="77777777" w:rsidR="00044D90" w:rsidRPr="00E36399"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7ADDF7E0" w14:textId="77777777" w:rsidR="00044D90" w:rsidRPr="00950CCB" w:rsidRDefault="00044D90" w:rsidP="00044D90">
      <w:pPr>
        <w:ind w:firstLine="709"/>
        <w:jc w:val="both"/>
        <w:rPr>
          <w:rFonts w:ascii="GHEA Grapalat" w:hAnsi="GHEA Grapalat"/>
          <w:sz w:val="20"/>
          <w:lang w:val="hy-AM"/>
        </w:rPr>
      </w:pPr>
      <w:r w:rsidRPr="00950CCB">
        <w:rPr>
          <w:rFonts w:ascii="GHEA Grapalat" w:hAnsi="GHEA Grapalat"/>
          <w:sz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w:t>
      </w:r>
      <w:r>
        <w:rPr>
          <w:rFonts w:ascii="GHEA Grapalat" w:hAnsi="GHEA Grapalat"/>
          <w:sz w:val="20"/>
          <w:lang w:val="hy-AM"/>
        </w:rPr>
        <w:t>ն մինչև տվյալ տարվա դեկտեմբերի 26</w:t>
      </w:r>
      <w:r w:rsidRPr="00950CCB">
        <w:rPr>
          <w:rFonts w:ascii="GHEA Grapalat" w:hAnsi="GHEA Grapalat"/>
          <w:sz w:val="20"/>
          <w:lang w:val="hy-AM"/>
        </w:rPr>
        <w:t xml:space="preserve">--ը: </w:t>
      </w:r>
    </w:p>
    <w:p w14:paraId="307B45FC" w14:textId="77777777" w:rsidR="00044D90" w:rsidRPr="00950CCB" w:rsidRDefault="00044D90" w:rsidP="00044D90">
      <w:pPr>
        <w:ind w:firstLine="709"/>
        <w:jc w:val="both"/>
        <w:rPr>
          <w:rFonts w:ascii="GHEA Grapalat" w:hAnsi="GHEA Grapalat"/>
          <w:sz w:val="20"/>
          <w:lang w:val="hy-AM"/>
        </w:rPr>
      </w:pPr>
      <w:r w:rsidRPr="00950CC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ընթացքում17.1:</w:t>
      </w:r>
    </w:p>
    <w:p w14:paraId="0438A6E6" w14:textId="77777777" w:rsidR="00044D90" w:rsidRDefault="00044D90" w:rsidP="00044D90">
      <w:pPr>
        <w:ind w:firstLine="709"/>
        <w:jc w:val="center"/>
        <w:rPr>
          <w:rFonts w:ascii="GHEA Grapalat" w:hAnsi="GHEA Grapalat"/>
          <w:b/>
          <w:sz w:val="20"/>
          <w:lang w:val="hy-AM"/>
        </w:rPr>
      </w:pPr>
    </w:p>
    <w:p w14:paraId="0C676A93"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76703289" w14:textId="77777777" w:rsidR="00044D90" w:rsidRPr="00AB6289" w:rsidRDefault="00044D90" w:rsidP="00044D90">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AB6289">
        <w:rPr>
          <w:rFonts w:ascii="GHEA Grapalat" w:hAnsi="GHEA Grapalat"/>
          <w:sz w:val="20"/>
          <w:lang w:val="hy-AM"/>
        </w:rPr>
        <w:t xml:space="preserve"> </w:t>
      </w:r>
    </w:p>
    <w:p w14:paraId="494FA742" w14:textId="77777777" w:rsidR="00044D90" w:rsidRDefault="00044D90" w:rsidP="00044D90">
      <w:pPr>
        <w:ind w:firstLine="709"/>
        <w:jc w:val="center"/>
        <w:rPr>
          <w:rFonts w:ascii="GHEA Grapalat" w:hAnsi="GHEA Grapalat"/>
          <w:b/>
          <w:sz w:val="20"/>
          <w:lang w:val="hy-AM"/>
        </w:rPr>
      </w:pPr>
    </w:p>
    <w:p w14:paraId="0FD061A0"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83DF803"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C607079" w14:textId="77777777" w:rsidR="00044D90" w:rsidRPr="00AE2768" w:rsidRDefault="00044D90" w:rsidP="00044D90">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AB6289">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AB6289">
        <w:rPr>
          <w:rFonts w:ascii="GHEA Grapalat" w:hAnsi="GHEA Grapalat" w:cs="Sylfaen"/>
          <w:sz w:val="20"/>
          <w:szCs w:val="20"/>
          <w:lang w:val="hy-AM"/>
        </w:rPr>
        <w:t xml:space="preserve">ան </w:t>
      </w:r>
      <w:r w:rsidRPr="000134E3">
        <w:rPr>
          <w:rFonts w:ascii="GHEA Grapalat" w:hAnsi="GHEA Grapalat" w:cs="Sylfaen"/>
          <w:b/>
          <w:sz w:val="20"/>
          <w:szCs w:val="20"/>
          <w:u w:val="single"/>
          <w:lang w:val="hy-AM"/>
        </w:rPr>
        <w:t>2</w:t>
      </w:r>
      <w:r>
        <w:rPr>
          <w:rFonts w:ascii="GHEA Grapalat" w:hAnsi="GHEA Grapalat" w:cs="Sylfaen"/>
          <w:sz w:val="20"/>
          <w:szCs w:val="20"/>
          <w:u w:val="single"/>
          <w:lang w:val="hy-AM"/>
        </w:rPr>
        <w:t xml:space="preserve"> </w:t>
      </w:r>
      <w:r w:rsidRPr="00AB6289">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6AC77C37"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01F534E8"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6FB638D"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526E5B3"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0134E3">
        <w:rPr>
          <w:rFonts w:ascii="GHEA Grapalat" w:hAnsi="GHEA Grapalat" w:cs="Sylfaen"/>
          <w:b/>
          <w:sz w:val="20"/>
          <w:szCs w:val="20"/>
          <w:u w:val="single"/>
          <w:lang w:val="hy-AM"/>
        </w:rPr>
        <w:t>2</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046EDD4"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AB6289">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AB6289">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5C1EA3C6" w14:textId="77777777" w:rsidR="00044D90" w:rsidRPr="00AE2768" w:rsidRDefault="00044D90" w:rsidP="00044D90">
      <w:pPr>
        <w:ind w:firstLine="720"/>
        <w:jc w:val="both"/>
        <w:rPr>
          <w:rFonts w:ascii="GHEA Grapalat" w:hAnsi="GHEA Grapalat" w:cs="Sylfaen"/>
          <w:sz w:val="20"/>
          <w:lang w:val="hy-AM"/>
        </w:rPr>
      </w:pPr>
    </w:p>
    <w:p w14:paraId="1E7DC0E4"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595DBC20"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7C06F488"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1E00E9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AB6289">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3"/>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B9CF3E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4F45A31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D8F3A0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B1AB48"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D04BE59" w14:textId="77777777" w:rsidR="00044D90" w:rsidRDefault="00044D90" w:rsidP="00044D90">
      <w:pPr>
        <w:ind w:firstLine="709"/>
        <w:jc w:val="center"/>
        <w:rPr>
          <w:rFonts w:ascii="GHEA Grapalat" w:hAnsi="GHEA Grapalat"/>
          <w:b/>
          <w:sz w:val="20"/>
          <w:lang w:val="hy-AM"/>
        </w:rPr>
      </w:pPr>
    </w:p>
    <w:p w14:paraId="4A074A54"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14BB44DF" w14:textId="77777777" w:rsidR="00044D90" w:rsidRPr="00AE2768" w:rsidRDefault="00044D90" w:rsidP="00044D90">
      <w:pPr>
        <w:ind w:firstLine="709"/>
        <w:jc w:val="center"/>
        <w:rPr>
          <w:rFonts w:ascii="GHEA Grapalat" w:hAnsi="GHEA Grapalat"/>
          <w:b/>
          <w:sz w:val="20"/>
          <w:lang w:val="hy-AM"/>
        </w:rPr>
      </w:pPr>
    </w:p>
    <w:p w14:paraId="6F4DD602"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817F102" w14:textId="77777777" w:rsidR="00044D90" w:rsidRPr="00AE2768" w:rsidRDefault="00044D90" w:rsidP="00044D90">
      <w:pPr>
        <w:ind w:firstLine="709"/>
        <w:jc w:val="both"/>
        <w:rPr>
          <w:rFonts w:ascii="GHEA Grapalat" w:hAnsi="GHEA Grapalat"/>
          <w:sz w:val="20"/>
          <w:lang w:val="hy-AM"/>
        </w:rPr>
      </w:pPr>
    </w:p>
    <w:p w14:paraId="544E22FB" w14:textId="77777777" w:rsidR="00044D90" w:rsidRDefault="00044D90" w:rsidP="00044D90">
      <w:pPr>
        <w:ind w:firstLine="709"/>
        <w:jc w:val="center"/>
        <w:rPr>
          <w:rFonts w:ascii="GHEA Grapalat" w:hAnsi="GHEA Grapalat"/>
          <w:b/>
          <w:sz w:val="20"/>
          <w:lang w:val="hy-AM"/>
        </w:rPr>
      </w:pP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2F4444" w:rsidRDefault="00071D1C" w:rsidP="00EF3662">
      <w:pPr>
        <w:ind w:firstLine="709"/>
        <w:jc w:val="center"/>
        <w:rPr>
          <w:rFonts w:ascii="GHEA Grapalat" w:hAnsi="GHEA Grapalat"/>
          <w:b/>
          <w:sz w:val="20"/>
          <w:lang w:val="hy-AM"/>
        </w:rPr>
      </w:pPr>
      <w:r w:rsidRPr="002F4444">
        <w:rPr>
          <w:rFonts w:ascii="GHEA Grapalat" w:hAnsi="GHEA Grapalat"/>
          <w:b/>
          <w:sz w:val="20"/>
          <w:lang w:val="hy-AM"/>
        </w:rPr>
        <w:t>8. ԱՅԼ ՊԱՅՄԱՆՆԵՐ</w:t>
      </w:r>
    </w:p>
    <w:p w14:paraId="012A5D4D" w14:textId="77777777" w:rsidR="00071D1C" w:rsidRPr="002F4444" w:rsidRDefault="00071D1C" w:rsidP="00EF3662">
      <w:pPr>
        <w:ind w:firstLine="709"/>
        <w:jc w:val="center"/>
        <w:rPr>
          <w:rFonts w:ascii="GHEA Grapalat" w:hAnsi="GHEA Grapalat"/>
          <w:b/>
          <w:sz w:val="20"/>
          <w:lang w:val="hy-AM"/>
        </w:rPr>
      </w:pPr>
    </w:p>
    <w:p w14:paraId="514A0C84" w14:textId="77777777" w:rsidR="00071D1C" w:rsidRPr="002F4444" w:rsidRDefault="00071D1C" w:rsidP="00EF3662">
      <w:pPr>
        <w:tabs>
          <w:tab w:val="left" w:pos="1276"/>
        </w:tabs>
        <w:ind w:firstLine="720"/>
        <w:jc w:val="both"/>
        <w:rPr>
          <w:rFonts w:ascii="GHEA Grapalat" w:hAnsi="GHEA Grapalat" w:cs="Times Armenian"/>
          <w:sz w:val="20"/>
          <w:lang w:val="hy-AM"/>
        </w:rPr>
      </w:pPr>
      <w:r w:rsidRPr="002F4444">
        <w:rPr>
          <w:rFonts w:ascii="GHEA Grapalat" w:hAnsi="GHEA Grapalat"/>
          <w:sz w:val="20"/>
          <w:lang w:val="hy-AM"/>
        </w:rPr>
        <w:t xml:space="preserve">8.1 </w:t>
      </w:r>
      <w:r w:rsidRPr="002F4444">
        <w:rPr>
          <w:rFonts w:ascii="GHEA Grapalat" w:hAnsi="GHEA Grapalat" w:cs="Sylfaen"/>
          <w:sz w:val="20"/>
          <w:lang w:val="hy-AM"/>
        </w:rPr>
        <w:t>Պայմանագիրն</w:t>
      </w:r>
      <w:r w:rsidRPr="002F4444">
        <w:rPr>
          <w:rFonts w:ascii="GHEA Grapalat" w:hAnsi="GHEA Grapalat" w:cs="Times Armenian"/>
          <w:sz w:val="20"/>
          <w:lang w:val="hy-AM"/>
        </w:rPr>
        <w:t xml:space="preserve"> </w:t>
      </w:r>
      <w:r w:rsidRPr="002F4444">
        <w:rPr>
          <w:rFonts w:ascii="GHEA Grapalat" w:hAnsi="GHEA Grapalat" w:cs="Sylfaen"/>
          <w:sz w:val="20"/>
          <w:lang w:val="hy-AM"/>
        </w:rPr>
        <w:t>ուժի</w:t>
      </w:r>
      <w:r w:rsidRPr="002F4444">
        <w:rPr>
          <w:rFonts w:ascii="GHEA Grapalat" w:hAnsi="GHEA Grapalat" w:cs="Times Armenian"/>
          <w:sz w:val="20"/>
          <w:lang w:val="hy-AM"/>
        </w:rPr>
        <w:t xml:space="preserve"> </w:t>
      </w:r>
      <w:r w:rsidRPr="002F4444">
        <w:rPr>
          <w:rFonts w:ascii="GHEA Grapalat" w:hAnsi="GHEA Grapalat" w:cs="Sylfaen"/>
          <w:sz w:val="20"/>
          <w:lang w:val="hy-AM"/>
        </w:rPr>
        <w:t>մեջ</w:t>
      </w:r>
      <w:r w:rsidRPr="002F4444">
        <w:rPr>
          <w:rFonts w:ascii="GHEA Grapalat" w:hAnsi="GHEA Grapalat" w:cs="Times Armenian"/>
          <w:sz w:val="20"/>
          <w:lang w:val="hy-AM"/>
        </w:rPr>
        <w:t xml:space="preserve"> </w:t>
      </w:r>
      <w:r w:rsidRPr="002F4444">
        <w:rPr>
          <w:rFonts w:ascii="GHEA Grapalat" w:hAnsi="GHEA Grapalat" w:cs="Sylfaen"/>
          <w:sz w:val="20"/>
          <w:lang w:val="hy-AM"/>
        </w:rPr>
        <w:t>է</w:t>
      </w:r>
      <w:r w:rsidRPr="002F4444">
        <w:rPr>
          <w:rFonts w:ascii="GHEA Grapalat" w:hAnsi="GHEA Grapalat" w:cs="Times Armenian"/>
          <w:sz w:val="20"/>
          <w:lang w:val="hy-AM"/>
        </w:rPr>
        <w:t xml:space="preserve"> </w:t>
      </w:r>
      <w:r w:rsidRPr="002F4444">
        <w:rPr>
          <w:rFonts w:ascii="GHEA Grapalat" w:hAnsi="GHEA Grapalat" w:cs="Sylfaen"/>
          <w:sz w:val="20"/>
          <w:lang w:val="hy-AM"/>
        </w:rPr>
        <w:t>մտնում</w:t>
      </w:r>
      <w:r w:rsidRPr="002F4444">
        <w:rPr>
          <w:rFonts w:ascii="GHEA Grapalat" w:hAnsi="GHEA Grapalat" w:cs="Times Armenian"/>
          <w:sz w:val="20"/>
          <w:lang w:val="hy-AM"/>
        </w:rPr>
        <w:t xml:space="preserve"> </w:t>
      </w:r>
      <w:r w:rsidRPr="002F4444">
        <w:rPr>
          <w:rFonts w:ascii="GHEA Grapalat" w:hAnsi="GHEA Grapalat" w:cs="Sylfaen"/>
          <w:sz w:val="20"/>
          <w:lang w:val="hy-AM"/>
        </w:rPr>
        <w:t>Կողմերի</w:t>
      </w:r>
      <w:r w:rsidRPr="002F4444">
        <w:rPr>
          <w:rFonts w:ascii="GHEA Grapalat" w:hAnsi="GHEA Grapalat" w:cs="Times Armenian"/>
          <w:sz w:val="20"/>
          <w:lang w:val="hy-AM"/>
        </w:rPr>
        <w:t xml:space="preserve"> </w:t>
      </w:r>
      <w:r w:rsidRPr="002F4444">
        <w:rPr>
          <w:rFonts w:ascii="GHEA Grapalat" w:hAnsi="GHEA Grapalat" w:cs="Sylfaen"/>
          <w:sz w:val="20"/>
          <w:lang w:val="hy-AM"/>
        </w:rPr>
        <w:t>ստորագրման</w:t>
      </w:r>
      <w:r w:rsidRPr="002F4444">
        <w:rPr>
          <w:rFonts w:ascii="GHEA Grapalat" w:hAnsi="GHEA Grapalat" w:cs="Times Armenian"/>
          <w:sz w:val="20"/>
          <w:lang w:val="hy-AM"/>
        </w:rPr>
        <w:t xml:space="preserve"> </w:t>
      </w:r>
      <w:r w:rsidRPr="002F4444">
        <w:rPr>
          <w:rFonts w:ascii="GHEA Grapalat" w:hAnsi="GHEA Grapalat" w:cs="Sylfaen"/>
          <w:sz w:val="20"/>
          <w:lang w:val="hy-AM"/>
        </w:rPr>
        <w:t>պահից և գործում է մինչև</w:t>
      </w:r>
      <w:r w:rsidRPr="002F4444">
        <w:rPr>
          <w:rFonts w:ascii="GHEA Grapalat" w:hAnsi="GHEA Grapalat" w:cs="Times Armenian"/>
          <w:sz w:val="20"/>
          <w:lang w:val="hy-AM"/>
        </w:rPr>
        <w:t xml:space="preserve"> </w:t>
      </w:r>
      <w:r w:rsidRPr="002F4444">
        <w:rPr>
          <w:rFonts w:ascii="GHEA Grapalat" w:hAnsi="GHEA Grapalat" w:cs="Sylfaen"/>
          <w:sz w:val="20"/>
          <w:lang w:val="hy-AM"/>
        </w:rPr>
        <w:t>կողմերի` պայմանագրով</w:t>
      </w:r>
      <w:r w:rsidRPr="002F4444">
        <w:rPr>
          <w:rFonts w:ascii="GHEA Grapalat" w:hAnsi="GHEA Grapalat" w:cs="Times Armenian"/>
          <w:sz w:val="20"/>
          <w:lang w:val="hy-AM"/>
        </w:rPr>
        <w:t xml:space="preserve"> </w:t>
      </w:r>
      <w:r w:rsidRPr="002F4444">
        <w:rPr>
          <w:rFonts w:ascii="GHEA Grapalat" w:hAnsi="GHEA Grapalat" w:cs="Sylfaen"/>
          <w:sz w:val="20"/>
          <w:lang w:val="hy-AM"/>
        </w:rPr>
        <w:t>ստանձնած</w:t>
      </w:r>
      <w:r w:rsidRPr="002F4444">
        <w:rPr>
          <w:rFonts w:ascii="GHEA Grapalat" w:hAnsi="GHEA Grapalat" w:cs="Times Armenian"/>
          <w:sz w:val="20"/>
          <w:lang w:val="hy-AM"/>
        </w:rPr>
        <w:t xml:space="preserve"> </w:t>
      </w:r>
      <w:r w:rsidRPr="002F4444">
        <w:rPr>
          <w:rFonts w:ascii="GHEA Grapalat" w:hAnsi="GHEA Grapalat" w:cs="Sylfaen"/>
          <w:sz w:val="20"/>
          <w:lang w:val="hy-AM"/>
        </w:rPr>
        <w:t>պարտավորությունների</w:t>
      </w:r>
      <w:r w:rsidRPr="002F4444">
        <w:rPr>
          <w:rFonts w:ascii="GHEA Grapalat" w:hAnsi="GHEA Grapalat" w:cs="Times Armenian"/>
          <w:sz w:val="20"/>
          <w:lang w:val="hy-AM"/>
        </w:rPr>
        <w:t xml:space="preserve"> </w:t>
      </w:r>
      <w:r w:rsidRPr="002F4444">
        <w:rPr>
          <w:rFonts w:ascii="GHEA Grapalat" w:hAnsi="GHEA Grapalat" w:cs="Sylfaen"/>
          <w:sz w:val="20"/>
          <w:lang w:val="hy-AM"/>
        </w:rPr>
        <w:t>ողջ</w:t>
      </w:r>
      <w:r w:rsidRPr="002F4444">
        <w:rPr>
          <w:rFonts w:ascii="GHEA Grapalat" w:hAnsi="GHEA Grapalat" w:cs="Times Armenian"/>
          <w:sz w:val="20"/>
          <w:lang w:val="hy-AM"/>
        </w:rPr>
        <w:t xml:space="preserve"> </w:t>
      </w:r>
      <w:r w:rsidRPr="002F4444">
        <w:rPr>
          <w:rFonts w:ascii="GHEA Grapalat" w:hAnsi="GHEA Grapalat" w:cs="Sylfaen"/>
          <w:sz w:val="20"/>
          <w:lang w:val="hy-AM"/>
        </w:rPr>
        <w:t>ծավալով</w:t>
      </w:r>
      <w:r w:rsidRPr="002F4444">
        <w:rPr>
          <w:rFonts w:ascii="GHEA Grapalat" w:hAnsi="GHEA Grapalat" w:cs="Times Armenian"/>
          <w:sz w:val="20"/>
          <w:lang w:val="hy-AM"/>
        </w:rPr>
        <w:t xml:space="preserve"> </w:t>
      </w:r>
      <w:r w:rsidRPr="002F4444">
        <w:rPr>
          <w:rFonts w:ascii="GHEA Grapalat" w:hAnsi="GHEA Grapalat" w:cs="Sylfaen"/>
          <w:sz w:val="20"/>
          <w:lang w:val="hy-AM"/>
        </w:rPr>
        <w:t>կատարումը</w:t>
      </w:r>
      <w:r w:rsidRPr="002F4444">
        <w:rPr>
          <w:rFonts w:ascii="GHEA Grapalat" w:hAnsi="GHEA Grapalat" w:cs="Times Armenian"/>
          <w:sz w:val="20"/>
          <w:lang w:val="hy-AM"/>
        </w:rPr>
        <w:t xml:space="preserve">։ </w:t>
      </w:r>
    </w:p>
    <w:p w14:paraId="20CF10FA" w14:textId="6C987D38"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F4444">
        <w:rPr>
          <w:rFonts w:ascii="GHEA Grapalat" w:hAnsi="GHEA Grapalat" w:cs="Sylfaen"/>
          <w:sz w:val="20"/>
          <w:lang w:val="hy-AM"/>
        </w:rPr>
        <w:t>:</w:t>
      </w:r>
      <w:r w:rsidR="00151EB5" w:rsidRPr="002F4444">
        <w:rPr>
          <w:rStyle w:val="FootnoteReference"/>
          <w:rFonts w:ascii="GHEA Grapalat" w:hAnsi="GHEA Grapalat" w:cs="Sylfaen"/>
          <w:sz w:val="20"/>
          <w:lang w:val="hy-AM"/>
        </w:rPr>
        <w:footnoteReference w:id="14"/>
      </w:r>
    </w:p>
    <w:p w14:paraId="42CB10C6"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F4444" w:rsidRDefault="00071D1C" w:rsidP="00286AD3">
      <w:pPr>
        <w:shd w:val="clear" w:color="auto" w:fill="FFFFFF"/>
        <w:ind w:firstLine="375"/>
        <w:jc w:val="both"/>
        <w:rPr>
          <w:rFonts w:ascii="GHEA Grapalat" w:hAnsi="GHEA Grapalat"/>
          <w:color w:val="000000"/>
          <w:lang w:val="hy-AM"/>
        </w:rPr>
      </w:pPr>
      <w:r w:rsidRPr="002F4444">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w:t>
      </w:r>
      <w:r w:rsidRPr="002F4444">
        <w:rPr>
          <w:rFonts w:ascii="GHEA Grapalat" w:hAnsi="GHEA Grapalat" w:cs="Sylfaen"/>
          <w:sz w:val="20"/>
          <w:lang w:val="hy-AM"/>
        </w:rPr>
        <w:lastRenderedPageBreak/>
        <w:t>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F4444">
        <w:rPr>
          <w:rFonts w:ascii="GHEA Grapalat" w:hAnsi="GHEA Grapalat" w:cs="Sylfaen"/>
          <w:sz w:val="20"/>
          <w:lang w:val="hy-AM"/>
        </w:rPr>
        <w:t>ում է</w:t>
      </w:r>
      <w:r w:rsidRPr="002F4444">
        <w:rPr>
          <w:rFonts w:ascii="GHEA Grapalat" w:hAnsi="GHEA Grapalat" w:cs="Sylfaen"/>
          <w:sz w:val="20"/>
          <w:lang w:val="hy-AM"/>
        </w:rPr>
        <w:t xml:space="preserve">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այմանագիրը, եթե արձանագրված խախտումները մինչև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այմանագիրը չկնքելու համար։ Ընդ որում, Գնորդը չի կրում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F4444">
        <w:rPr>
          <w:rFonts w:ascii="GHEA Grapalat" w:hAnsi="GHEA Grapalat" w:cs="Sylfaen"/>
          <w:sz w:val="20"/>
          <w:lang w:val="hy-AM"/>
        </w:rPr>
        <w:t>պ</w:t>
      </w:r>
      <w:r w:rsidRPr="002F4444">
        <w:rPr>
          <w:rFonts w:ascii="GHEA Grapalat" w:hAnsi="GHEA Grapalat" w:cs="Sylfaen"/>
          <w:sz w:val="20"/>
          <w:lang w:val="hy-AM"/>
        </w:rPr>
        <w:t>այմանագիրը լուծվել է։</w:t>
      </w:r>
      <w:r w:rsidR="00627101" w:rsidRPr="002F4444">
        <w:rPr>
          <w:rFonts w:ascii="GHEA Grapalat" w:hAnsi="GHEA Grapalat"/>
          <w:color w:val="000000"/>
          <w:lang w:val="hy-AM"/>
        </w:rPr>
        <w:t xml:space="preserve"> </w:t>
      </w:r>
    </w:p>
    <w:p w14:paraId="173545BF"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8.5</w:t>
      </w:r>
      <w:r w:rsidRPr="002F444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 անբաժանելի մասը։ </w:t>
      </w:r>
    </w:p>
    <w:p w14:paraId="26BBB473"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 xml:space="preserve">Արգելվում է </w:t>
      </w:r>
      <w:r w:rsidR="003D1CF4" w:rsidRPr="002F4444">
        <w:rPr>
          <w:rFonts w:ascii="GHEA Grapalat" w:hAnsi="GHEA Grapalat" w:cs="Sylfaen"/>
          <w:sz w:val="20"/>
          <w:lang w:val="hy-AM"/>
        </w:rPr>
        <w:t>պայմանագրում, իսկ եթե պ</w:t>
      </w:r>
      <w:r w:rsidRPr="002F4444">
        <w:rPr>
          <w:rFonts w:ascii="GHEA Grapalat" w:hAnsi="GHEA Grapalat" w:cs="Sylfaen"/>
          <w:sz w:val="20"/>
          <w:lang w:val="hy-AM"/>
        </w:rPr>
        <w:t xml:space="preserve">այմանագրի գինը գործոնային է, ապա նաև այդ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F4444">
        <w:rPr>
          <w:rFonts w:ascii="GHEA Grapalat" w:hAnsi="GHEA Grapalat" w:cs="Sylfaen"/>
          <w:sz w:val="20"/>
          <w:lang w:val="hy-AM"/>
        </w:rPr>
        <w:t>ա</w:t>
      </w:r>
      <w:r w:rsidRPr="002F4444">
        <w:rPr>
          <w:rFonts w:ascii="GHEA Grapalat" w:hAnsi="GHEA Grapalat" w:cs="Sylfaen"/>
          <w:sz w:val="20"/>
          <w:lang w:val="hy-AM"/>
        </w:rPr>
        <w:t xml:space="preserve">պրանքի ծավալների կամ ձեռք բերվող </w:t>
      </w:r>
      <w:r w:rsidR="003D1CF4" w:rsidRPr="002F4444">
        <w:rPr>
          <w:rFonts w:ascii="GHEA Grapalat" w:hAnsi="GHEA Grapalat" w:cs="Sylfaen"/>
          <w:sz w:val="20"/>
          <w:lang w:val="hy-AM"/>
        </w:rPr>
        <w:t>ա</w:t>
      </w:r>
      <w:r w:rsidRPr="002F4444">
        <w:rPr>
          <w:rFonts w:ascii="GHEA Grapalat" w:hAnsi="GHEA Grapalat" w:cs="Sylfaen"/>
          <w:sz w:val="20"/>
          <w:lang w:val="hy-AM"/>
        </w:rPr>
        <w:t xml:space="preserve">պրանքի միավորի գնի  կամ </w:t>
      </w:r>
      <w:r w:rsidR="003D1CF4" w:rsidRPr="002F4444">
        <w:rPr>
          <w:rFonts w:ascii="GHEA Grapalat" w:hAnsi="GHEA Grapalat" w:cs="Sylfaen"/>
          <w:sz w:val="20"/>
          <w:lang w:val="hy-AM"/>
        </w:rPr>
        <w:t>պ</w:t>
      </w:r>
      <w:r w:rsidRPr="002F4444">
        <w:rPr>
          <w:rFonts w:ascii="GHEA Grapalat" w:hAnsi="GHEA Grapalat" w:cs="Sylfaen"/>
          <w:sz w:val="20"/>
          <w:lang w:val="hy-AM"/>
        </w:rPr>
        <w:t>այմանագրի գնի արհեստական փոփոխման։</w:t>
      </w:r>
    </w:p>
    <w:p w14:paraId="0A065DBF" w14:textId="77777777" w:rsidR="00071D1C" w:rsidRPr="002F4444" w:rsidRDefault="00071D1C" w:rsidP="00EF3662">
      <w:pPr>
        <w:tabs>
          <w:tab w:val="left" w:pos="1276"/>
        </w:tabs>
        <w:ind w:firstLine="720"/>
        <w:jc w:val="both"/>
        <w:rPr>
          <w:rFonts w:ascii="GHEA Grapalat" w:hAnsi="GHEA Grapalat" w:cs="Times Armenian"/>
          <w:sz w:val="20"/>
          <w:lang w:val="hy-AM"/>
        </w:rPr>
      </w:pPr>
      <w:r w:rsidRPr="002F4444">
        <w:rPr>
          <w:rFonts w:ascii="GHEA Grapalat" w:hAnsi="GHEA Grapalat" w:cs="Times Armenian"/>
          <w:sz w:val="20"/>
          <w:lang w:val="hy-AM"/>
        </w:rPr>
        <w:t>Պայմանագրի կողմերից</w:t>
      </w:r>
      <w:r w:rsidR="00617A6E" w:rsidRPr="002F4444">
        <w:rPr>
          <w:rFonts w:ascii="GHEA Grapalat" w:hAnsi="GHEA Grapalat" w:cs="Times Armenian"/>
          <w:sz w:val="20"/>
          <w:lang w:val="hy-AM"/>
        </w:rPr>
        <w:t xml:space="preserve"> անկախ գործոնների ազդեցությամբ պ</w:t>
      </w:r>
      <w:r w:rsidRPr="002F444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F4444" w:rsidRDefault="00071D1C" w:rsidP="00EF3662">
      <w:pPr>
        <w:tabs>
          <w:tab w:val="left" w:pos="1276"/>
        </w:tabs>
        <w:ind w:firstLine="720"/>
        <w:jc w:val="both"/>
        <w:rPr>
          <w:rFonts w:ascii="GHEA Grapalat" w:hAnsi="GHEA Grapalat"/>
          <w:sz w:val="20"/>
          <w:lang w:val="hy-AM"/>
        </w:rPr>
      </w:pPr>
      <w:r w:rsidRPr="002F4444">
        <w:rPr>
          <w:rFonts w:ascii="GHEA Grapalat" w:hAnsi="GHEA Grapalat"/>
          <w:sz w:val="20"/>
          <w:lang w:val="pt-BR"/>
        </w:rPr>
        <w:t>8.6 Եթե պայմանագիրն  իրականացվ</w:t>
      </w:r>
      <w:r w:rsidRPr="002F4444">
        <w:rPr>
          <w:rFonts w:ascii="GHEA Grapalat" w:hAnsi="GHEA Grapalat"/>
          <w:sz w:val="20"/>
          <w:lang w:val="hy-AM"/>
        </w:rPr>
        <w:t>ում է</w:t>
      </w:r>
      <w:r w:rsidRPr="002F4444">
        <w:rPr>
          <w:rFonts w:ascii="GHEA Grapalat" w:hAnsi="GHEA Grapalat"/>
          <w:sz w:val="20"/>
          <w:lang w:val="pt-BR"/>
        </w:rPr>
        <w:t xml:space="preserve"> գործակալության պայմանագիր կնքելու միջոցով.</w:t>
      </w:r>
    </w:p>
    <w:p w14:paraId="1143D09B" w14:textId="77777777"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sz w:val="20"/>
          <w:lang w:val="hy-AM"/>
        </w:rPr>
        <w:t>1)</w:t>
      </w:r>
      <w:r w:rsidRPr="002F4444">
        <w:rPr>
          <w:rFonts w:ascii="GHEA Grapalat" w:hAnsi="GHEA Grapalat"/>
          <w:sz w:val="20"/>
          <w:lang w:val="pt-BR"/>
        </w:rPr>
        <w:t xml:space="preserve"> Վաճառ</w:t>
      </w:r>
      <w:r w:rsidRPr="002F4444">
        <w:rPr>
          <w:rFonts w:ascii="GHEA Grapalat" w:hAnsi="GHEA Grapalat"/>
          <w:sz w:val="20"/>
          <w:lang w:val="hy-AM"/>
        </w:rPr>
        <w:t>ողը</w:t>
      </w:r>
      <w:r w:rsidRPr="002F444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sz w:val="20"/>
          <w:lang w:val="pt-BR"/>
        </w:rPr>
        <w:t>2) պայմանագրի կատարման ընթացքում գործակալի փոփոխման դեպքում Վաճառ</w:t>
      </w:r>
      <w:r w:rsidRPr="002F4444">
        <w:rPr>
          <w:rFonts w:ascii="GHEA Grapalat" w:hAnsi="GHEA Grapalat"/>
          <w:sz w:val="20"/>
          <w:lang w:val="hy-AM"/>
        </w:rPr>
        <w:t>ող</w:t>
      </w:r>
      <w:r w:rsidRPr="002F444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F4444">
        <w:rPr>
          <w:rFonts w:ascii="GHEA Grapalat" w:hAnsi="GHEA Grapalat"/>
          <w:sz w:val="20"/>
          <w:lang w:val="pt-BR"/>
        </w:rPr>
        <w:t>:</w:t>
      </w:r>
      <w:r w:rsidR="00151EB5" w:rsidRPr="002F4444">
        <w:rPr>
          <w:rStyle w:val="FootnoteReference"/>
          <w:rFonts w:ascii="GHEA Grapalat" w:hAnsi="GHEA Grapalat"/>
          <w:sz w:val="20"/>
          <w:lang w:val="pt-BR"/>
        </w:rPr>
        <w:footnoteReference w:id="15"/>
      </w:r>
    </w:p>
    <w:p w14:paraId="1B93356D" w14:textId="6927DAD1"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F4444">
        <w:rPr>
          <w:rFonts w:ascii="GHEA Grapalat" w:hAnsi="GHEA Grapalat"/>
          <w:sz w:val="20"/>
          <w:lang w:val="pt-BR"/>
        </w:rPr>
        <w:t>:</w:t>
      </w:r>
      <w:r w:rsidR="00151EB5" w:rsidRPr="002F4444">
        <w:rPr>
          <w:rStyle w:val="FootnoteReference"/>
          <w:rFonts w:ascii="GHEA Grapalat" w:hAnsi="GHEA Grapalat"/>
          <w:sz w:val="20"/>
          <w:lang w:val="pt-BR"/>
        </w:rPr>
        <w:footnoteReference w:id="16"/>
      </w:r>
    </w:p>
    <w:p w14:paraId="79755B27" w14:textId="4CFFC812"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cs="Times Armenian"/>
          <w:sz w:val="20"/>
          <w:lang w:val="pt-BR"/>
        </w:rPr>
        <w:t>8</w:t>
      </w:r>
      <w:r w:rsidRPr="002F4444">
        <w:rPr>
          <w:rFonts w:ascii="GHEA Grapalat" w:hAnsi="GHEA Grapalat" w:cs="Times Armenian"/>
          <w:sz w:val="20"/>
          <w:lang w:val="hy-AM"/>
        </w:rPr>
        <w:t>.</w:t>
      </w:r>
      <w:r w:rsidRPr="002F4444">
        <w:rPr>
          <w:rFonts w:ascii="GHEA Grapalat" w:hAnsi="GHEA Grapalat" w:cs="Times Armenian"/>
          <w:sz w:val="20"/>
          <w:lang w:val="pt-BR"/>
        </w:rPr>
        <w:t>8</w:t>
      </w:r>
      <w:r w:rsidRPr="002F4444">
        <w:rPr>
          <w:rFonts w:ascii="GHEA Grapalat" w:hAnsi="GHEA Grapalat" w:cs="Times Armenian"/>
          <w:sz w:val="20"/>
          <w:lang w:val="hy-AM"/>
        </w:rPr>
        <w:t xml:space="preserve"> Ա</w:t>
      </w:r>
      <w:r w:rsidRPr="002F4444">
        <w:rPr>
          <w:rFonts w:ascii="GHEA Grapalat" w:hAnsi="GHEA Grapalat" w:cs="Times Armenian"/>
          <w:sz w:val="20"/>
        </w:rPr>
        <w:t>պր</w:t>
      </w:r>
      <w:r w:rsidRPr="002F4444">
        <w:rPr>
          <w:rFonts w:ascii="GHEA Grapalat" w:hAnsi="GHEA Grapalat" w:cs="Times Armenian"/>
          <w:sz w:val="20"/>
          <w:lang w:val="hy-AM"/>
        </w:rPr>
        <w:t xml:space="preserve">անքի </w:t>
      </w:r>
      <w:r w:rsidRPr="002F4444">
        <w:rPr>
          <w:rFonts w:ascii="GHEA Grapalat" w:hAnsi="GHEA Grapalat" w:cs="Times Armenian"/>
          <w:sz w:val="20"/>
        </w:rPr>
        <w:t>մատա</w:t>
      </w:r>
      <w:r w:rsidRPr="002F4444">
        <w:rPr>
          <w:rFonts w:ascii="GHEA Grapalat" w:hAnsi="GHEA Grapalat" w:cs="Sylfaen"/>
          <w:sz w:val="20"/>
          <w:lang w:val="hy-AM"/>
        </w:rPr>
        <w:t>կա</w:t>
      </w:r>
      <w:r w:rsidRPr="002F4444">
        <w:rPr>
          <w:rFonts w:ascii="GHEA Grapalat" w:hAnsi="GHEA Grapalat" w:cs="Sylfaen"/>
          <w:sz w:val="20"/>
        </w:rPr>
        <w:t>ր</w:t>
      </w:r>
      <w:r w:rsidRPr="002F4444">
        <w:rPr>
          <w:rFonts w:ascii="GHEA Grapalat" w:hAnsi="GHEA Grapalat" w:cs="Sylfaen"/>
          <w:sz w:val="20"/>
          <w:lang w:val="hy-AM"/>
        </w:rPr>
        <w:t>արման</w:t>
      </w:r>
      <w:r w:rsidRPr="002F4444">
        <w:rPr>
          <w:rFonts w:ascii="GHEA Grapalat" w:hAnsi="GHEA Grapalat" w:cs="Times Armenian"/>
          <w:sz w:val="20"/>
          <w:lang w:val="hy-AM"/>
        </w:rPr>
        <w:t xml:space="preserve"> </w:t>
      </w:r>
      <w:r w:rsidRPr="002F4444">
        <w:rPr>
          <w:rFonts w:ascii="GHEA Grapalat" w:hAnsi="GHEA Grapalat" w:cs="Sylfaen"/>
          <w:sz w:val="20"/>
          <w:lang w:val="hy-AM"/>
        </w:rPr>
        <w:t>ժամկետը</w:t>
      </w:r>
      <w:r w:rsidRPr="002F4444">
        <w:rPr>
          <w:rFonts w:ascii="GHEA Grapalat" w:hAnsi="GHEA Grapalat" w:cs="Times Armenian"/>
          <w:sz w:val="20"/>
          <w:lang w:val="hy-AM"/>
        </w:rPr>
        <w:t xml:space="preserve"> </w:t>
      </w:r>
      <w:r w:rsidRPr="002F4444">
        <w:rPr>
          <w:rFonts w:ascii="GHEA Grapalat" w:hAnsi="GHEA Grapalat" w:cs="Sylfaen"/>
          <w:sz w:val="20"/>
          <w:lang w:val="hy-AM"/>
        </w:rPr>
        <w:t>կարող</w:t>
      </w:r>
      <w:r w:rsidRPr="002F4444">
        <w:rPr>
          <w:rFonts w:ascii="GHEA Grapalat" w:hAnsi="GHEA Grapalat" w:cs="Times Armenian"/>
          <w:sz w:val="20"/>
          <w:lang w:val="hy-AM"/>
        </w:rPr>
        <w:t xml:space="preserve"> </w:t>
      </w:r>
      <w:r w:rsidRPr="002F4444">
        <w:rPr>
          <w:rFonts w:ascii="GHEA Grapalat" w:hAnsi="GHEA Grapalat" w:cs="Sylfaen"/>
          <w:sz w:val="20"/>
          <w:lang w:val="hy-AM"/>
        </w:rPr>
        <w:t>է</w:t>
      </w:r>
      <w:r w:rsidRPr="002F4444">
        <w:rPr>
          <w:rFonts w:ascii="GHEA Grapalat" w:hAnsi="GHEA Grapalat" w:cs="Times Armenian"/>
          <w:sz w:val="20"/>
          <w:lang w:val="hy-AM"/>
        </w:rPr>
        <w:t xml:space="preserve"> </w:t>
      </w:r>
      <w:r w:rsidRPr="002F4444">
        <w:rPr>
          <w:rFonts w:ascii="GHEA Grapalat" w:hAnsi="GHEA Grapalat" w:cs="Sylfaen"/>
          <w:sz w:val="20"/>
          <w:lang w:val="hy-AM"/>
        </w:rPr>
        <w:t>երկարաձգվել</w:t>
      </w:r>
      <w:r w:rsidRPr="002F4444">
        <w:rPr>
          <w:rFonts w:ascii="GHEA Grapalat" w:hAnsi="GHEA Grapalat" w:cs="Times Armenian"/>
          <w:sz w:val="20"/>
          <w:lang w:val="hy-AM"/>
        </w:rPr>
        <w:t xml:space="preserve"> </w:t>
      </w:r>
      <w:r w:rsidRPr="002F4444">
        <w:rPr>
          <w:rFonts w:ascii="GHEA Grapalat" w:hAnsi="GHEA Grapalat" w:cs="Sylfaen"/>
          <w:sz w:val="20"/>
          <w:lang w:val="hy-AM"/>
        </w:rPr>
        <w:t>մինչև</w:t>
      </w:r>
      <w:r w:rsidRPr="002F4444">
        <w:rPr>
          <w:rFonts w:ascii="GHEA Grapalat" w:hAnsi="GHEA Grapalat" w:cs="Times Armenian"/>
          <w:sz w:val="20"/>
          <w:lang w:val="hy-AM"/>
        </w:rPr>
        <w:t xml:space="preserve"> </w:t>
      </w:r>
      <w:r w:rsidRPr="002F4444">
        <w:rPr>
          <w:rFonts w:ascii="GHEA Grapalat" w:hAnsi="GHEA Grapalat" w:cs="Times Armenian"/>
          <w:sz w:val="20"/>
        </w:rPr>
        <w:t>պ</w:t>
      </w:r>
      <w:r w:rsidRPr="002F4444">
        <w:rPr>
          <w:rFonts w:ascii="GHEA Grapalat" w:hAnsi="GHEA Grapalat" w:cs="Times Armenian"/>
          <w:sz w:val="20"/>
          <w:lang w:val="hy-AM"/>
        </w:rPr>
        <w:t xml:space="preserve">այմանագրով </w:t>
      </w:r>
      <w:r w:rsidRPr="002F4444">
        <w:rPr>
          <w:rFonts w:ascii="GHEA Grapalat" w:hAnsi="GHEA Grapalat" w:cs="Sylfaen"/>
          <w:sz w:val="20"/>
          <w:lang w:val="hy-AM"/>
        </w:rPr>
        <w:t>այդ</w:t>
      </w:r>
      <w:r w:rsidRPr="002F4444">
        <w:rPr>
          <w:rFonts w:ascii="GHEA Grapalat" w:hAnsi="GHEA Grapalat" w:cs="Times Armenian"/>
          <w:sz w:val="20"/>
          <w:lang w:val="hy-AM"/>
        </w:rPr>
        <w:t xml:space="preserve"> </w:t>
      </w:r>
      <w:r w:rsidRPr="002F4444">
        <w:rPr>
          <w:rFonts w:ascii="GHEA Grapalat" w:hAnsi="GHEA Grapalat" w:cs="Sylfaen"/>
          <w:sz w:val="20"/>
          <w:lang w:val="hy-AM"/>
        </w:rPr>
        <w:t>ժամկետը</w:t>
      </w:r>
      <w:r w:rsidRPr="002F4444">
        <w:rPr>
          <w:rFonts w:ascii="GHEA Grapalat" w:hAnsi="GHEA Grapalat" w:cs="Times Armenian"/>
          <w:sz w:val="20"/>
          <w:lang w:val="hy-AM"/>
        </w:rPr>
        <w:t xml:space="preserve"> </w:t>
      </w:r>
      <w:r w:rsidRPr="002F4444">
        <w:rPr>
          <w:rFonts w:ascii="GHEA Grapalat" w:hAnsi="GHEA Grapalat" w:cs="Sylfaen"/>
          <w:sz w:val="20"/>
          <w:lang w:val="hy-AM"/>
        </w:rPr>
        <w:t>լրանալը</w:t>
      </w:r>
      <w:r w:rsidRPr="002F4444">
        <w:rPr>
          <w:rFonts w:ascii="GHEA Grapalat" w:hAnsi="GHEA Grapalat" w:cs="Sylfaen"/>
          <w:sz w:val="20"/>
          <w:lang w:val="pt-BR"/>
        </w:rPr>
        <w:t>`</w:t>
      </w:r>
      <w:r w:rsidRPr="002F4444">
        <w:rPr>
          <w:rFonts w:ascii="GHEA Grapalat" w:hAnsi="GHEA Grapalat" w:cs="Times Armenian"/>
          <w:sz w:val="20"/>
          <w:lang w:val="hy-AM"/>
        </w:rPr>
        <w:t xml:space="preserve"> </w:t>
      </w:r>
      <w:r w:rsidRPr="002F4444">
        <w:rPr>
          <w:rFonts w:ascii="GHEA Grapalat" w:hAnsi="GHEA Grapalat" w:cs="Times Armenian"/>
          <w:sz w:val="20"/>
        </w:rPr>
        <w:t>Վաճառողի</w:t>
      </w:r>
      <w:r w:rsidRPr="002F4444">
        <w:rPr>
          <w:rFonts w:ascii="GHEA Grapalat" w:hAnsi="GHEA Grapalat" w:cs="Times Armenian"/>
          <w:sz w:val="20"/>
          <w:lang w:val="pt-BR"/>
        </w:rPr>
        <w:t xml:space="preserve"> </w:t>
      </w:r>
      <w:r w:rsidRPr="002F4444">
        <w:rPr>
          <w:rFonts w:ascii="GHEA Grapalat" w:hAnsi="GHEA Grapalat" w:cs="Sylfaen"/>
          <w:sz w:val="20"/>
          <w:lang w:val="hy-AM"/>
        </w:rPr>
        <w:t>առաջարկության</w:t>
      </w:r>
      <w:r w:rsidRPr="002F4444">
        <w:rPr>
          <w:rFonts w:ascii="GHEA Grapalat" w:hAnsi="GHEA Grapalat" w:cs="Times Armenian"/>
          <w:sz w:val="20"/>
          <w:lang w:val="hy-AM"/>
        </w:rPr>
        <w:t xml:space="preserve"> </w:t>
      </w:r>
      <w:r w:rsidRPr="002F4444">
        <w:rPr>
          <w:rFonts w:ascii="GHEA Grapalat" w:hAnsi="GHEA Grapalat" w:cs="Sylfaen"/>
          <w:sz w:val="20"/>
          <w:lang w:val="hy-AM"/>
        </w:rPr>
        <w:t>առկայության</w:t>
      </w:r>
      <w:r w:rsidRPr="002F4444">
        <w:rPr>
          <w:rFonts w:ascii="GHEA Grapalat" w:hAnsi="GHEA Grapalat" w:cs="Times Armenian"/>
          <w:sz w:val="20"/>
          <w:lang w:val="hy-AM"/>
        </w:rPr>
        <w:t xml:space="preserve"> </w:t>
      </w:r>
      <w:r w:rsidRPr="002F4444">
        <w:rPr>
          <w:rFonts w:ascii="GHEA Grapalat" w:hAnsi="GHEA Grapalat" w:cs="Sylfaen"/>
          <w:sz w:val="20"/>
          <w:lang w:val="hy-AM"/>
        </w:rPr>
        <w:t>դեպքում</w:t>
      </w:r>
      <w:r w:rsidRPr="002F4444">
        <w:rPr>
          <w:rFonts w:ascii="GHEA Grapalat" w:hAnsi="GHEA Grapalat" w:cs="Times Armenian"/>
          <w:sz w:val="20"/>
          <w:lang w:val="pt-BR"/>
        </w:rPr>
        <w:t>,</w:t>
      </w:r>
      <w:r w:rsidRPr="002F4444">
        <w:rPr>
          <w:rFonts w:ascii="GHEA Grapalat" w:hAnsi="GHEA Grapalat" w:cs="Times Armenian"/>
          <w:sz w:val="20"/>
          <w:lang w:val="hy-AM"/>
        </w:rPr>
        <w:t xml:space="preserve"> </w:t>
      </w:r>
      <w:r w:rsidRPr="002F4444">
        <w:rPr>
          <w:rFonts w:ascii="GHEA Grapalat" w:hAnsi="GHEA Grapalat" w:cs="Sylfaen"/>
          <w:sz w:val="20"/>
          <w:lang w:val="hy-AM"/>
        </w:rPr>
        <w:t>պայմանով</w:t>
      </w:r>
      <w:r w:rsidRPr="002F4444">
        <w:rPr>
          <w:rFonts w:ascii="GHEA Grapalat" w:hAnsi="GHEA Grapalat" w:cs="Times Armenian"/>
          <w:sz w:val="20"/>
          <w:lang w:val="hy-AM"/>
        </w:rPr>
        <w:t xml:space="preserve">, </w:t>
      </w:r>
      <w:r w:rsidRPr="002F4444">
        <w:rPr>
          <w:rFonts w:ascii="GHEA Grapalat" w:hAnsi="GHEA Grapalat" w:cs="Sylfaen"/>
          <w:sz w:val="20"/>
          <w:lang w:val="hy-AM"/>
        </w:rPr>
        <w:t>որ</w:t>
      </w:r>
      <w:r w:rsidRPr="002F4444">
        <w:rPr>
          <w:rFonts w:ascii="GHEA Grapalat" w:hAnsi="GHEA Grapalat"/>
          <w:sz w:val="20"/>
          <w:lang w:val="hy-AM"/>
        </w:rPr>
        <w:t xml:space="preserve"> </w:t>
      </w:r>
      <w:r w:rsidRPr="002F4444">
        <w:rPr>
          <w:rFonts w:ascii="GHEA Grapalat" w:hAnsi="GHEA Grapalat"/>
          <w:sz w:val="20"/>
        </w:rPr>
        <w:t>Գնորդ</w:t>
      </w:r>
      <w:r w:rsidRPr="002F4444">
        <w:rPr>
          <w:rFonts w:ascii="GHEA Grapalat" w:hAnsi="GHEA Grapalat"/>
          <w:sz w:val="20"/>
          <w:lang w:val="hy-AM"/>
        </w:rPr>
        <w:t>ի</w:t>
      </w:r>
      <w:r w:rsidRPr="002F4444">
        <w:rPr>
          <w:rFonts w:ascii="GHEA Grapalat" w:hAnsi="GHEA Grapalat" w:cs="Times Armenian"/>
          <w:sz w:val="20"/>
          <w:lang w:val="hy-AM"/>
        </w:rPr>
        <w:t xml:space="preserve"> </w:t>
      </w:r>
      <w:r w:rsidRPr="002F4444">
        <w:rPr>
          <w:rFonts w:ascii="GHEA Grapalat" w:hAnsi="GHEA Grapalat" w:cs="Sylfaen"/>
          <w:sz w:val="20"/>
          <w:lang w:val="hy-AM"/>
        </w:rPr>
        <w:t>մոտ</w:t>
      </w:r>
      <w:r w:rsidRPr="002F4444">
        <w:rPr>
          <w:rFonts w:ascii="GHEA Grapalat" w:hAnsi="GHEA Grapalat" w:cs="Times Armenian"/>
          <w:sz w:val="20"/>
          <w:lang w:val="hy-AM"/>
        </w:rPr>
        <w:t xml:space="preserve"> </w:t>
      </w:r>
      <w:r w:rsidRPr="002F4444">
        <w:rPr>
          <w:rFonts w:ascii="GHEA Grapalat" w:hAnsi="GHEA Grapalat" w:cs="Sylfaen"/>
          <w:sz w:val="20"/>
          <w:lang w:val="hy-AM"/>
        </w:rPr>
        <w:t>չի</w:t>
      </w:r>
      <w:r w:rsidRPr="002F4444">
        <w:rPr>
          <w:rFonts w:ascii="GHEA Grapalat" w:hAnsi="GHEA Grapalat" w:cs="Times Armenian"/>
          <w:sz w:val="20"/>
          <w:lang w:val="hy-AM"/>
        </w:rPr>
        <w:t xml:space="preserve"> </w:t>
      </w:r>
      <w:r w:rsidRPr="002F4444">
        <w:rPr>
          <w:rFonts w:ascii="GHEA Grapalat" w:hAnsi="GHEA Grapalat" w:cs="Sylfaen"/>
          <w:sz w:val="20"/>
          <w:lang w:val="hy-AM"/>
        </w:rPr>
        <w:t>վերացել</w:t>
      </w:r>
      <w:r w:rsidRPr="002F4444">
        <w:rPr>
          <w:rFonts w:ascii="GHEA Grapalat" w:hAnsi="GHEA Grapalat" w:cs="Times Armenian"/>
          <w:sz w:val="20"/>
          <w:lang w:val="hy-AM"/>
        </w:rPr>
        <w:t xml:space="preserve"> </w:t>
      </w:r>
      <w:r w:rsidRPr="002F4444">
        <w:rPr>
          <w:rFonts w:ascii="GHEA Grapalat" w:hAnsi="GHEA Grapalat" w:cs="Times Armenian"/>
          <w:sz w:val="20"/>
        </w:rPr>
        <w:t>ապրանքի</w:t>
      </w:r>
      <w:r w:rsidRPr="002F4444">
        <w:rPr>
          <w:rFonts w:ascii="GHEA Grapalat" w:hAnsi="GHEA Grapalat" w:cs="Times Armenian"/>
          <w:sz w:val="20"/>
          <w:lang w:val="pt-BR"/>
        </w:rPr>
        <w:t xml:space="preserve"> </w:t>
      </w:r>
      <w:r w:rsidRPr="002F4444">
        <w:rPr>
          <w:rFonts w:ascii="GHEA Grapalat" w:hAnsi="GHEA Grapalat" w:cs="Sylfaen"/>
          <w:sz w:val="20"/>
          <w:lang w:val="hy-AM"/>
        </w:rPr>
        <w:t>օգտագործման</w:t>
      </w:r>
      <w:r w:rsidRPr="002F4444">
        <w:rPr>
          <w:rFonts w:ascii="GHEA Grapalat" w:hAnsi="GHEA Grapalat" w:cs="Times Armenian"/>
          <w:sz w:val="20"/>
          <w:lang w:val="hy-AM"/>
        </w:rPr>
        <w:t xml:space="preserve"> </w:t>
      </w:r>
      <w:r w:rsidRPr="002F4444">
        <w:rPr>
          <w:rFonts w:ascii="GHEA Grapalat" w:hAnsi="GHEA Grapalat" w:cs="Sylfaen"/>
          <w:sz w:val="20"/>
          <w:lang w:val="hy-AM"/>
        </w:rPr>
        <w:t>պահանջը</w:t>
      </w:r>
      <w:r w:rsidR="00DB0602" w:rsidRPr="002F4444">
        <w:rPr>
          <w:rFonts w:ascii="GHEA Grapalat" w:hAnsi="GHEA Grapalat" w:cs="Sylfaen"/>
          <w:sz w:val="20"/>
          <w:lang w:val="pt-BR"/>
        </w:rPr>
        <w:t>,</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իսկ</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Վաճառողի</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առաջարկությունը</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ներկայացվել</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է</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ոչ</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ուշ</w:t>
      </w:r>
      <w:r w:rsidR="002877FC" w:rsidRPr="002F4444">
        <w:rPr>
          <w:rFonts w:ascii="GHEA Grapalat" w:hAnsi="GHEA Grapalat" w:cs="Sylfaen"/>
          <w:sz w:val="20"/>
          <w:lang w:val="pt-BR"/>
        </w:rPr>
        <w:t xml:space="preserve">, </w:t>
      </w:r>
      <w:r w:rsidR="002877FC" w:rsidRPr="002F4444">
        <w:rPr>
          <w:rFonts w:ascii="GHEA Grapalat" w:hAnsi="GHEA Grapalat" w:cs="Sylfaen"/>
          <w:sz w:val="20"/>
        </w:rPr>
        <w:t>քան</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պայմանագրով</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ի</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սկզբանե</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մատակարարման</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համար</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սահմանված</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ժամկետը</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լրանալուց</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առնվազն</w:t>
      </w:r>
      <w:r w:rsidR="002877FC" w:rsidRPr="002F4444">
        <w:rPr>
          <w:rFonts w:ascii="GHEA Grapalat" w:hAnsi="GHEA Grapalat" w:cs="Sylfaen"/>
          <w:sz w:val="20"/>
          <w:lang w:val="pt-BR"/>
        </w:rPr>
        <w:t xml:space="preserve"> </w:t>
      </w:r>
      <w:r w:rsidR="004D1FCD" w:rsidRPr="002F4444">
        <w:rPr>
          <w:rFonts w:ascii="GHEA Grapalat" w:hAnsi="GHEA Grapalat" w:cs="Sylfaen"/>
          <w:sz w:val="20"/>
          <w:lang w:val="pt-BR"/>
        </w:rPr>
        <w:t xml:space="preserve">7 </w:t>
      </w:r>
      <w:r w:rsidR="002877FC" w:rsidRPr="002F4444">
        <w:rPr>
          <w:rFonts w:ascii="GHEA Grapalat" w:hAnsi="GHEA Grapalat" w:cs="Sylfaen"/>
          <w:sz w:val="20"/>
        </w:rPr>
        <w:t>օրացուցային</w:t>
      </w:r>
      <w:r w:rsidR="002877FC" w:rsidRPr="002F4444">
        <w:rPr>
          <w:rFonts w:ascii="GHEA Grapalat" w:hAnsi="GHEA Grapalat" w:cs="Sylfaen"/>
          <w:sz w:val="20"/>
          <w:lang w:val="pt-BR"/>
        </w:rPr>
        <w:t xml:space="preserve"> </w:t>
      </w:r>
      <w:r w:rsidR="002877FC" w:rsidRPr="002F4444">
        <w:rPr>
          <w:rFonts w:ascii="GHEA Grapalat" w:hAnsi="GHEA Grapalat" w:cs="Sylfaen"/>
          <w:sz w:val="20"/>
        </w:rPr>
        <w:t>օր</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առաջ</w:t>
      </w:r>
      <w:r w:rsidRPr="002F4444">
        <w:rPr>
          <w:rFonts w:ascii="GHEA Grapalat" w:hAnsi="GHEA Grapalat" w:cs="Sylfaen"/>
          <w:sz w:val="20"/>
          <w:lang w:val="pt-BR"/>
        </w:rPr>
        <w:t>: Ընդ որում սույն կետով սահմանված դեպքում ապրա</w:t>
      </w:r>
      <w:r w:rsidRPr="002F4444">
        <w:rPr>
          <w:rFonts w:ascii="GHEA Grapalat" w:hAnsi="GHEA Grapalat" w:cs="Times Armenian"/>
          <w:sz w:val="20"/>
          <w:lang w:val="hy-AM"/>
        </w:rPr>
        <w:t xml:space="preserve">նքի </w:t>
      </w:r>
      <w:r w:rsidRPr="002F4444">
        <w:rPr>
          <w:rFonts w:ascii="GHEA Grapalat" w:hAnsi="GHEA Grapalat" w:cs="Times Armenian"/>
          <w:sz w:val="20"/>
        </w:rPr>
        <w:t>մատակարա</w:t>
      </w:r>
      <w:r w:rsidRPr="002F4444">
        <w:rPr>
          <w:rFonts w:ascii="GHEA Grapalat" w:hAnsi="GHEA Grapalat" w:cs="Sylfaen"/>
          <w:sz w:val="20"/>
          <w:lang w:val="hy-AM"/>
        </w:rPr>
        <w:t>րման</w:t>
      </w:r>
      <w:r w:rsidRPr="002F4444">
        <w:rPr>
          <w:rFonts w:ascii="GHEA Grapalat" w:hAnsi="GHEA Grapalat" w:cs="Times Armenian"/>
          <w:sz w:val="20"/>
          <w:lang w:val="hy-AM"/>
        </w:rPr>
        <w:t xml:space="preserve"> </w:t>
      </w:r>
      <w:r w:rsidRPr="002F4444">
        <w:rPr>
          <w:rFonts w:ascii="GHEA Grapalat" w:hAnsi="GHEA Grapalat" w:cs="Sylfaen"/>
          <w:sz w:val="20"/>
          <w:lang w:val="hy-AM"/>
        </w:rPr>
        <w:t>ժամկետը</w:t>
      </w:r>
      <w:r w:rsidRPr="002F4444">
        <w:rPr>
          <w:rFonts w:ascii="GHEA Grapalat" w:hAnsi="GHEA Grapalat" w:cs="Times Armenian"/>
          <w:sz w:val="20"/>
          <w:lang w:val="hy-AM"/>
        </w:rPr>
        <w:t xml:space="preserve"> </w:t>
      </w:r>
      <w:r w:rsidRPr="002F4444">
        <w:rPr>
          <w:rFonts w:ascii="GHEA Grapalat" w:hAnsi="GHEA Grapalat" w:cs="Sylfaen"/>
          <w:sz w:val="20"/>
          <w:lang w:val="hy-AM"/>
        </w:rPr>
        <w:t>կարող</w:t>
      </w:r>
      <w:r w:rsidRPr="002F4444">
        <w:rPr>
          <w:rFonts w:ascii="GHEA Grapalat" w:hAnsi="GHEA Grapalat" w:cs="Times Armenian"/>
          <w:sz w:val="20"/>
          <w:lang w:val="hy-AM"/>
        </w:rPr>
        <w:t xml:space="preserve"> </w:t>
      </w:r>
      <w:r w:rsidRPr="002F4444">
        <w:rPr>
          <w:rFonts w:ascii="GHEA Grapalat" w:hAnsi="GHEA Grapalat" w:cs="Sylfaen"/>
          <w:sz w:val="20"/>
          <w:lang w:val="hy-AM"/>
        </w:rPr>
        <w:t>է</w:t>
      </w:r>
      <w:r w:rsidRPr="002F4444">
        <w:rPr>
          <w:rFonts w:ascii="GHEA Grapalat" w:hAnsi="GHEA Grapalat" w:cs="Times Armenian"/>
          <w:sz w:val="20"/>
          <w:lang w:val="hy-AM"/>
        </w:rPr>
        <w:t xml:space="preserve"> </w:t>
      </w:r>
      <w:r w:rsidRPr="002F4444">
        <w:rPr>
          <w:rFonts w:ascii="GHEA Grapalat" w:hAnsi="GHEA Grapalat" w:cs="Sylfaen"/>
          <w:sz w:val="20"/>
          <w:lang w:val="hy-AM"/>
        </w:rPr>
        <w:t>երկարաձգվել</w:t>
      </w:r>
      <w:r w:rsidRPr="002F4444">
        <w:rPr>
          <w:rFonts w:ascii="GHEA Grapalat" w:hAnsi="GHEA Grapalat" w:cs="Times Armenian"/>
          <w:sz w:val="20"/>
          <w:lang w:val="hy-AM"/>
        </w:rPr>
        <w:t xml:space="preserve"> </w:t>
      </w:r>
      <w:r w:rsidRPr="002F4444">
        <w:rPr>
          <w:rFonts w:ascii="GHEA Grapalat" w:hAnsi="GHEA Grapalat" w:cs="Times Armenian"/>
          <w:sz w:val="20"/>
        </w:rPr>
        <w:t>մեկ</w:t>
      </w:r>
      <w:r w:rsidRPr="002F4444">
        <w:rPr>
          <w:rFonts w:ascii="GHEA Grapalat" w:hAnsi="GHEA Grapalat" w:cs="Times Armenian"/>
          <w:sz w:val="20"/>
          <w:lang w:val="pt-BR"/>
        </w:rPr>
        <w:t xml:space="preserve"> </w:t>
      </w:r>
      <w:r w:rsidRPr="002F4444">
        <w:rPr>
          <w:rFonts w:ascii="GHEA Grapalat" w:hAnsi="GHEA Grapalat" w:cs="Times Armenian"/>
          <w:sz w:val="20"/>
        </w:rPr>
        <w:t>անգամ</w:t>
      </w:r>
      <w:r w:rsidRPr="002F4444">
        <w:rPr>
          <w:rFonts w:ascii="GHEA Grapalat" w:hAnsi="GHEA Grapalat" w:cs="Times Armenian"/>
          <w:sz w:val="20"/>
          <w:lang w:val="pt-BR"/>
        </w:rPr>
        <w:t xml:space="preserve"> </w:t>
      </w:r>
      <w:r w:rsidRPr="002F4444">
        <w:rPr>
          <w:rFonts w:ascii="GHEA Grapalat" w:hAnsi="GHEA Grapalat" w:cs="Sylfaen"/>
          <w:sz w:val="20"/>
          <w:lang w:val="hy-AM"/>
        </w:rPr>
        <w:t>մինչև</w:t>
      </w:r>
      <w:r w:rsidRPr="002F4444">
        <w:rPr>
          <w:rFonts w:ascii="GHEA Grapalat" w:hAnsi="GHEA Grapalat" w:cs="Sylfaen"/>
          <w:sz w:val="20"/>
          <w:lang w:val="pt-BR"/>
        </w:rPr>
        <w:t xml:space="preserve"> 30 </w:t>
      </w:r>
      <w:r w:rsidRPr="002F4444">
        <w:rPr>
          <w:rFonts w:ascii="GHEA Grapalat" w:hAnsi="GHEA Grapalat" w:cs="Sylfaen"/>
          <w:sz w:val="20"/>
        </w:rPr>
        <w:t>օրացուցային</w:t>
      </w:r>
      <w:r w:rsidRPr="002F4444">
        <w:rPr>
          <w:rFonts w:ascii="GHEA Grapalat" w:hAnsi="GHEA Grapalat" w:cs="Sylfaen"/>
          <w:sz w:val="20"/>
          <w:lang w:val="pt-BR"/>
        </w:rPr>
        <w:t xml:space="preserve"> </w:t>
      </w:r>
      <w:r w:rsidRPr="002F4444">
        <w:rPr>
          <w:rFonts w:ascii="GHEA Grapalat" w:hAnsi="GHEA Grapalat" w:cs="Sylfaen"/>
          <w:sz w:val="20"/>
        </w:rPr>
        <w:t>օրով</w:t>
      </w:r>
      <w:r w:rsidRPr="002F4444">
        <w:rPr>
          <w:rFonts w:ascii="GHEA Grapalat" w:hAnsi="GHEA Grapalat" w:cs="Sylfaen"/>
          <w:sz w:val="20"/>
          <w:lang w:val="pt-BR"/>
        </w:rPr>
        <w:t xml:space="preserve">, </w:t>
      </w:r>
      <w:r w:rsidRPr="002F4444">
        <w:rPr>
          <w:rFonts w:ascii="GHEA Grapalat" w:hAnsi="GHEA Grapalat" w:cs="Sylfaen"/>
          <w:sz w:val="20"/>
        </w:rPr>
        <w:t>բայց</w:t>
      </w:r>
      <w:r w:rsidRPr="002F4444">
        <w:rPr>
          <w:rFonts w:ascii="GHEA Grapalat" w:hAnsi="GHEA Grapalat" w:cs="Sylfaen"/>
          <w:sz w:val="20"/>
          <w:lang w:val="pt-BR"/>
        </w:rPr>
        <w:t xml:space="preserve"> </w:t>
      </w:r>
      <w:r w:rsidRPr="002F4444">
        <w:rPr>
          <w:rFonts w:ascii="GHEA Grapalat" w:hAnsi="GHEA Grapalat" w:cs="Sylfaen"/>
          <w:sz w:val="20"/>
        </w:rPr>
        <w:t>ոչ</w:t>
      </w:r>
      <w:r w:rsidRPr="002F4444">
        <w:rPr>
          <w:rFonts w:ascii="GHEA Grapalat" w:hAnsi="GHEA Grapalat" w:cs="Sylfaen"/>
          <w:sz w:val="20"/>
          <w:lang w:val="pt-BR"/>
        </w:rPr>
        <w:t xml:space="preserve"> </w:t>
      </w:r>
      <w:r w:rsidRPr="002F4444">
        <w:rPr>
          <w:rFonts w:ascii="GHEA Grapalat" w:hAnsi="GHEA Grapalat" w:cs="Sylfaen"/>
          <w:sz w:val="20"/>
        </w:rPr>
        <w:t>ավել</w:t>
      </w:r>
      <w:r w:rsidRPr="002F4444">
        <w:rPr>
          <w:rFonts w:ascii="GHEA Grapalat" w:hAnsi="GHEA Grapalat" w:cs="Sylfaen"/>
          <w:sz w:val="20"/>
          <w:lang w:val="pt-BR"/>
        </w:rPr>
        <w:t xml:space="preserve"> </w:t>
      </w:r>
      <w:r w:rsidRPr="002F4444">
        <w:rPr>
          <w:rFonts w:ascii="GHEA Grapalat" w:hAnsi="GHEA Grapalat" w:cs="Sylfaen"/>
          <w:sz w:val="20"/>
        </w:rPr>
        <w:t>քան</w:t>
      </w:r>
      <w:r w:rsidRPr="002F4444">
        <w:rPr>
          <w:rFonts w:ascii="GHEA Grapalat" w:hAnsi="GHEA Grapalat" w:cs="Sylfaen"/>
          <w:sz w:val="20"/>
          <w:lang w:val="pt-BR"/>
        </w:rPr>
        <w:t xml:space="preserve"> </w:t>
      </w:r>
      <w:r w:rsidRPr="002F4444">
        <w:rPr>
          <w:rFonts w:ascii="GHEA Grapalat" w:hAnsi="GHEA Grapalat" w:cs="Sylfaen"/>
          <w:sz w:val="20"/>
        </w:rPr>
        <w:t>պայմանագրով</w:t>
      </w:r>
      <w:r w:rsidRPr="002F4444">
        <w:rPr>
          <w:rFonts w:ascii="GHEA Grapalat" w:hAnsi="GHEA Grapalat" w:cs="Sylfaen"/>
          <w:sz w:val="20"/>
          <w:lang w:val="pt-BR"/>
        </w:rPr>
        <w:t xml:space="preserve"> </w:t>
      </w:r>
      <w:r w:rsidRPr="002F4444">
        <w:rPr>
          <w:rFonts w:ascii="GHEA Grapalat" w:hAnsi="GHEA Grapalat" w:cs="Sylfaen"/>
          <w:sz w:val="20"/>
        </w:rPr>
        <w:t>սահմանված</w:t>
      </w:r>
      <w:r w:rsidRPr="002F4444">
        <w:rPr>
          <w:rFonts w:ascii="GHEA Grapalat" w:hAnsi="GHEA Grapalat" w:cs="Sylfaen"/>
          <w:sz w:val="20"/>
          <w:lang w:val="pt-BR"/>
        </w:rPr>
        <w:t xml:space="preserve"> </w:t>
      </w:r>
      <w:r w:rsidRPr="002F4444">
        <w:rPr>
          <w:rFonts w:ascii="GHEA Grapalat" w:hAnsi="GHEA Grapalat" w:cs="Sylfaen"/>
          <w:sz w:val="20"/>
        </w:rPr>
        <w:t>ժամկետն</w:t>
      </w:r>
      <w:r w:rsidRPr="002F4444">
        <w:rPr>
          <w:rFonts w:ascii="GHEA Grapalat" w:hAnsi="GHEA Grapalat" w:cs="Sylfaen"/>
          <w:sz w:val="20"/>
          <w:lang w:val="pt-BR"/>
        </w:rPr>
        <w:t xml:space="preserve"> </w:t>
      </w:r>
      <w:r w:rsidRPr="002F4444">
        <w:rPr>
          <w:rFonts w:ascii="GHEA Grapalat" w:hAnsi="GHEA Grapalat" w:cs="Sylfaen"/>
          <w:sz w:val="20"/>
        </w:rPr>
        <w:t>է</w:t>
      </w:r>
      <w:r w:rsidRPr="002F4444">
        <w:rPr>
          <w:rFonts w:ascii="GHEA Grapalat" w:hAnsi="GHEA Grapalat" w:cs="Sylfaen"/>
          <w:sz w:val="20"/>
          <w:lang w:val="pt-BR"/>
        </w:rPr>
        <w:t>:</w:t>
      </w:r>
    </w:p>
    <w:p w14:paraId="2636EF17" w14:textId="77777777" w:rsidR="00071D1C" w:rsidRPr="002F4444" w:rsidRDefault="00071D1C" w:rsidP="00EF3662">
      <w:pPr>
        <w:tabs>
          <w:tab w:val="left" w:pos="720"/>
        </w:tabs>
        <w:jc w:val="both"/>
        <w:rPr>
          <w:rFonts w:ascii="GHEA Grapalat" w:hAnsi="GHEA Grapalat"/>
          <w:sz w:val="20"/>
          <w:lang w:val="hy-AM"/>
        </w:rPr>
      </w:pPr>
      <w:r w:rsidRPr="002F444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F4444" w:rsidRDefault="00071D1C" w:rsidP="00EF3662">
      <w:pPr>
        <w:tabs>
          <w:tab w:val="num" w:pos="0"/>
          <w:tab w:val="left" w:pos="720"/>
          <w:tab w:val="num" w:pos="900"/>
        </w:tabs>
        <w:jc w:val="both"/>
        <w:rPr>
          <w:rFonts w:ascii="GHEA Grapalat" w:hAnsi="GHEA Grapalat"/>
          <w:sz w:val="20"/>
          <w:lang w:val="hy-AM"/>
        </w:rPr>
      </w:pPr>
      <w:r w:rsidRPr="002F4444">
        <w:rPr>
          <w:rFonts w:ascii="GHEA Grapalat" w:hAnsi="GHEA Grapalat"/>
          <w:sz w:val="20"/>
          <w:lang w:val="hy-AM"/>
        </w:rPr>
        <w:tab/>
        <w:t xml:space="preserve">Պայմանագրի կողմերի` երրորդ անձանց նկատմամբ պարտավորությունները՝ ներառյալ </w:t>
      </w:r>
      <w:r w:rsidR="00DD66E7" w:rsidRPr="002F4444">
        <w:rPr>
          <w:rFonts w:ascii="GHEA Grapalat" w:hAnsi="GHEA Grapalat"/>
          <w:sz w:val="20"/>
          <w:lang w:val="hy-AM"/>
        </w:rPr>
        <w:t>պ</w:t>
      </w:r>
      <w:r w:rsidRPr="002F444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F4444">
        <w:rPr>
          <w:rFonts w:ascii="GHEA Grapalat" w:hAnsi="GHEA Grapalat"/>
          <w:sz w:val="20"/>
          <w:lang w:val="hy-AM"/>
        </w:rPr>
        <w:t>պ</w:t>
      </w:r>
      <w:r w:rsidRPr="002F4444">
        <w:rPr>
          <w:rFonts w:ascii="GHEA Grapalat" w:hAnsi="GHEA Grapalat"/>
          <w:sz w:val="20"/>
          <w:lang w:val="hy-AM"/>
        </w:rPr>
        <w:t xml:space="preserve">այմանագրի կարգավորման դաշտից և չեն կարող ազդել </w:t>
      </w:r>
      <w:r w:rsidR="004504F0" w:rsidRPr="002F4444">
        <w:rPr>
          <w:rFonts w:ascii="GHEA Grapalat" w:hAnsi="GHEA Grapalat"/>
          <w:sz w:val="20"/>
          <w:lang w:val="hy-AM"/>
        </w:rPr>
        <w:t>պ</w:t>
      </w:r>
      <w:r w:rsidRPr="002F444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F4444" w:rsidRDefault="00071D1C" w:rsidP="00EF3662">
      <w:pPr>
        <w:ind w:firstLine="567"/>
        <w:jc w:val="both"/>
        <w:rPr>
          <w:rFonts w:ascii="GHEA Grapalat" w:hAnsi="GHEA Grapalat"/>
          <w:sz w:val="20"/>
          <w:szCs w:val="20"/>
          <w:lang w:val="hy-AM" w:eastAsia="ru-RU"/>
        </w:rPr>
      </w:pPr>
      <w:r w:rsidRPr="002F4444">
        <w:rPr>
          <w:rFonts w:ascii="GHEA Grapalat" w:hAnsi="GHEA Grapalat"/>
          <w:sz w:val="20"/>
          <w:lang w:val="hy-AM"/>
        </w:rPr>
        <w:tab/>
        <w:t>8.10 Պ</w:t>
      </w:r>
      <w:r w:rsidRPr="002F4444">
        <w:rPr>
          <w:rFonts w:ascii="GHEA Grapalat" w:hAnsi="GHEA Grapalat"/>
          <w:spacing w:val="-4"/>
          <w:sz w:val="20"/>
          <w:szCs w:val="20"/>
          <w:lang w:val="hy-AM" w:eastAsia="ru-RU"/>
        </w:rPr>
        <w:t xml:space="preserve">այմանագիրը չի </w:t>
      </w:r>
      <w:r w:rsidRPr="002F4444">
        <w:rPr>
          <w:rFonts w:ascii="GHEA Grapalat" w:hAnsi="GHEA Grapalat"/>
          <w:sz w:val="20"/>
          <w:szCs w:val="20"/>
          <w:lang w:val="hy-AM" w:eastAsia="ru-RU"/>
        </w:rPr>
        <w:t>կարող փոփոխվել կողմերի պարտա</w:t>
      </w:r>
      <w:r w:rsidRPr="002F4444">
        <w:rPr>
          <w:rFonts w:ascii="GHEA Grapalat" w:hAnsi="GHEA Grapalat"/>
          <w:sz w:val="20"/>
          <w:szCs w:val="20"/>
          <w:lang w:val="hy-AM" w:eastAsia="ru-RU"/>
        </w:rPr>
        <w:softHyphen/>
        <w:t>վորու</w:t>
      </w:r>
      <w:r w:rsidRPr="002F4444">
        <w:rPr>
          <w:rFonts w:ascii="GHEA Grapalat" w:hAnsi="GHEA Grapalat"/>
          <w:sz w:val="20"/>
          <w:szCs w:val="20"/>
          <w:lang w:val="hy-AM" w:eastAsia="ru-RU"/>
        </w:rPr>
        <w:softHyphen/>
        <w:t>թյունների մասնակի չկատարման հետևանքով</w:t>
      </w:r>
      <w:r w:rsidRPr="002F4444" w:rsidDel="00591DE3">
        <w:rPr>
          <w:rFonts w:ascii="GHEA Grapalat" w:hAnsi="GHEA Grapalat"/>
          <w:sz w:val="20"/>
          <w:szCs w:val="20"/>
          <w:lang w:val="hy-AM" w:eastAsia="ru-RU"/>
        </w:rPr>
        <w:t xml:space="preserve"> </w:t>
      </w:r>
      <w:r w:rsidRPr="002F444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2F4444" w:rsidRDefault="00071D1C" w:rsidP="00EF3662">
      <w:pPr>
        <w:ind w:firstLine="567"/>
        <w:jc w:val="both"/>
        <w:rPr>
          <w:rFonts w:ascii="GHEA Grapalat" w:hAnsi="GHEA Grapalat"/>
          <w:sz w:val="20"/>
          <w:szCs w:val="20"/>
          <w:lang w:val="hy-AM" w:eastAsia="ru-RU"/>
        </w:rPr>
      </w:pPr>
      <w:r w:rsidRPr="002F4444">
        <w:rPr>
          <w:rFonts w:ascii="GHEA Grapalat" w:hAnsi="GHEA Grapalat"/>
          <w:sz w:val="20"/>
          <w:szCs w:val="20"/>
          <w:lang w:val="hy-AM" w:eastAsia="ru-RU"/>
        </w:rPr>
        <w:lastRenderedPageBreak/>
        <w:tab/>
        <w:t>8.11 Վաճառողի  կողմից ստանձնած պարտավորությունները չկատա</w:t>
      </w:r>
      <w:r w:rsidRPr="002F4444">
        <w:rPr>
          <w:rFonts w:ascii="GHEA Grapalat" w:hAnsi="GHEA Grapalat"/>
          <w:sz w:val="20"/>
          <w:szCs w:val="20"/>
          <w:lang w:val="hy-AM" w:eastAsia="ru-RU"/>
        </w:rPr>
        <w:softHyphen/>
        <w:t xml:space="preserve">րելու կամ ոչ պատշաճ կատարելու հիմքով </w:t>
      </w:r>
      <w:r w:rsidR="00617A6E" w:rsidRPr="002F4444">
        <w:rPr>
          <w:rFonts w:ascii="GHEA Grapalat" w:hAnsi="GHEA Grapalat"/>
          <w:sz w:val="20"/>
          <w:szCs w:val="20"/>
          <w:lang w:val="hy-AM" w:eastAsia="ru-RU"/>
        </w:rPr>
        <w:t>պ</w:t>
      </w:r>
      <w:r w:rsidRPr="002F444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F4444">
        <w:rPr>
          <w:rFonts w:ascii="GHEA Grapalat" w:hAnsi="GHEA Grapalat"/>
          <w:sz w:val="20"/>
          <w:szCs w:val="20"/>
          <w:lang w:val="hy-AM" w:eastAsia="ru-RU"/>
        </w:rPr>
        <w:t>«Պայմանագրերը միակողմանի լուծելու մասին ծանուցումներ»</w:t>
      </w:r>
      <w:r w:rsidRPr="002F4444">
        <w:rPr>
          <w:rFonts w:ascii="GHEA Grapalat" w:hAnsi="GHEA Grapalat"/>
          <w:sz w:val="20"/>
          <w:szCs w:val="20"/>
          <w:lang w:val="hy-AM" w:eastAsia="ru-RU"/>
        </w:rPr>
        <w:t xml:space="preserve"> բաժնում` նշելով հրապարակման ամսաթիվը: Վաճառողը, </w:t>
      </w:r>
      <w:r w:rsidR="00B64BF8" w:rsidRPr="002F4444">
        <w:rPr>
          <w:rFonts w:ascii="GHEA Grapalat" w:hAnsi="GHEA Grapalat"/>
          <w:sz w:val="20"/>
          <w:szCs w:val="20"/>
          <w:lang w:val="hy-AM" w:eastAsia="ru-RU"/>
        </w:rPr>
        <w:t>պ</w:t>
      </w:r>
      <w:r w:rsidRPr="002F444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F4444">
        <w:rPr>
          <w:rFonts w:ascii="GHEA Grapalat" w:hAnsi="GHEA Grapalat"/>
          <w:sz w:val="20"/>
          <w:szCs w:val="20"/>
          <w:lang w:val="hy-AM" w:eastAsia="ru-RU"/>
        </w:rPr>
        <w:t xml:space="preserve"> </w:t>
      </w:r>
      <w:bookmarkStart w:id="13" w:name="_Hlk23253914"/>
      <w:r w:rsidR="00323B33" w:rsidRPr="002F4444">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F4444">
        <w:rPr>
          <w:rFonts w:ascii="GHEA Grapalat" w:hAnsi="GHEA Grapalat"/>
          <w:sz w:val="20"/>
          <w:szCs w:val="20"/>
          <w:lang w:val="hy-AM" w:eastAsia="ru-RU"/>
        </w:rPr>
        <w:t xml:space="preserve">Գնորդը այն </w:t>
      </w:r>
      <w:r w:rsidR="00323B33" w:rsidRPr="002F4444">
        <w:rPr>
          <w:rFonts w:ascii="GHEA Grapalat" w:hAnsi="GHEA Grapalat"/>
          <w:sz w:val="20"/>
          <w:szCs w:val="20"/>
          <w:lang w:val="hy-AM" w:eastAsia="ru-RU"/>
        </w:rPr>
        <w:t xml:space="preserve">ուղարկվում է նաև </w:t>
      </w:r>
      <w:r w:rsidR="00D10B0C" w:rsidRPr="002F4444">
        <w:rPr>
          <w:rFonts w:ascii="GHEA Grapalat" w:hAnsi="GHEA Grapalat"/>
          <w:sz w:val="20"/>
          <w:szCs w:val="20"/>
          <w:lang w:val="hy-AM" w:eastAsia="ru-RU"/>
        </w:rPr>
        <w:t xml:space="preserve">Վաճառողի </w:t>
      </w:r>
      <w:r w:rsidR="00323B33" w:rsidRPr="002F4444">
        <w:rPr>
          <w:rFonts w:ascii="GHEA Grapalat" w:hAnsi="GHEA Grapalat"/>
          <w:sz w:val="20"/>
          <w:szCs w:val="20"/>
          <w:lang w:val="hy-AM" w:eastAsia="ru-RU"/>
        </w:rPr>
        <w:t>էլեկտրոնային փոստին:</w:t>
      </w:r>
      <w:bookmarkEnd w:id="13"/>
      <w:r w:rsidRPr="002F4444">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2F4444">
        <w:rPr>
          <w:rFonts w:ascii="GHEA Grapalat" w:hAnsi="GHEA Grapalat"/>
          <w:sz w:val="20"/>
          <w:szCs w:val="20"/>
          <w:lang w:val="hy-AM" w:eastAsia="ru-RU"/>
        </w:rPr>
        <w:t xml:space="preserve">8.12 Վաճառողն </w:t>
      </w:r>
      <w:r w:rsidRPr="002F4444">
        <w:rPr>
          <w:rFonts w:ascii="Calibri" w:hAnsi="Calibri" w:cs="Calibri"/>
          <w:sz w:val="20"/>
          <w:szCs w:val="20"/>
          <w:lang w:val="hy-AM" w:eastAsia="ru-RU"/>
        </w:rPr>
        <w:t> </w:t>
      </w:r>
      <w:r w:rsidRPr="002F444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w:t>
      </w:r>
      <w:r w:rsidRPr="008C6ADB">
        <w:rPr>
          <w:rFonts w:ascii="GHEA Grapalat" w:hAnsi="GHEA Grapalat"/>
          <w:sz w:val="20"/>
          <w:szCs w:val="20"/>
          <w:lang w:val="hy-AM" w:eastAsia="ru-RU"/>
        </w:rPr>
        <w:t xml:space="preserve">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41AEF03E"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222A6D4" w14:textId="4DFA3C86" w:rsidR="00610BFF" w:rsidRDefault="00610BFF" w:rsidP="00610BFF">
      <w:pPr>
        <w:tabs>
          <w:tab w:val="left" w:pos="720"/>
          <w:tab w:val="left" w:pos="1440"/>
          <w:tab w:val="left" w:pos="8865"/>
        </w:tabs>
        <w:jc w:val="both"/>
        <w:rPr>
          <w:rFonts w:ascii="GHEA Grapalat" w:hAnsi="GHEA Grapalat"/>
          <w:sz w:val="20"/>
          <w:szCs w:val="20"/>
          <w:vertAlign w:val="superscript"/>
          <w:lang w:val="hy-AM" w:eastAsia="ru-RU"/>
        </w:rPr>
      </w:pPr>
      <w:r>
        <w:rPr>
          <w:rFonts w:ascii="GHEA Grapalat" w:hAnsi="GHEA Grapalat"/>
          <w:sz w:val="20"/>
          <w:szCs w:val="20"/>
          <w:lang w:val="hy-AM" w:eastAsia="ru-RU"/>
        </w:rPr>
        <w:t xml:space="preserve">             8</w:t>
      </w:r>
      <w:r>
        <w:rPr>
          <w:rFonts w:ascii="Cambria Math" w:hAnsi="Cambria Math"/>
          <w:sz w:val="20"/>
          <w:szCs w:val="20"/>
          <w:lang w:val="hy-AM" w:eastAsia="ru-RU"/>
        </w:rPr>
        <w:t>․</w:t>
      </w:r>
      <w:r w:rsidRPr="006D2CD7">
        <w:rPr>
          <w:rFonts w:ascii="GHEA Grapalat" w:hAnsi="GHEA Grapalat"/>
          <w:sz w:val="20"/>
          <w:szCs w:val="20"/>
          <w:lang w:val="hy-AM" w:eastAsia="ru-RU"/>
        </w:rPr>
        <w:t>1</w:t>
      </w:r>
      <w:r w:rsidR="002F4444">
        <w:rPr>
          <w:rFonts w:ascii="GHEA Grapalat" w:hAnsi="GHEA Grapalat"/>
          <w:sz w:val="20"/>
          <w:szCs w:val="20"/>
          <w:lang w:val="hy-AM" w:eastAsia="ru-RU"/>
        </w:rPr>
        <w:t>6</w:t>
      </w:r>
      <w:r w:rsidRPr="009532A2">
        <w:rPr>
          <w:rFonts w:ascii="GHEA Grapalat" w:hAnsi="GHEA Grapalat"/>
          <w:sz w:val="20"/>
          <w:szCs w:val="20"/>
          <w:lang w:val="hy-AM" w:eastAsia="ru-RU"/>
        </w:rPr>
        <w:t xml:space="preserve"> </w:t>
      </w:r>
      <w:r>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1075AA">
        <w:rPr>
          <w:rStyle w:val="FootnoteReference"/>
          <w:rFonts w:ascii="GHEA Grapalat" w:hAnsi="GHEA Grapalat"/>
          <w:sz w:val="20"/>
          <w:szCs w:val="20"/>
          <w:lang w:val="hy-AM"/>
        </w:rPr>
        <w:footnoteReference w:customMarkFollows="1" w:id="17"/>
        <w:t>25</w:t>
      </w:r>
    </w:p>
    <w:p w14:paraId="6F434107" w14:textId="77777777" w:rsidR="00610BFF" w:rsidRDefault="00610BFF" w:rsidP="00EF3662">
      <w:pPr>
        <w:ind w:firstLine="567"/>
        <w:jc w:val="both"/>
        <w:rPr>
          <w:rFonts w:ascii="GHEA Grapalat" w:hAnsi="GHEA Grapalat"/>
          <w:sz w:val="20"/>
          <w:szCs w:val="20"/>
          <w:lang w:val="hy-AM" w:eastAsia="ru-RU"/>
        </w:rPr>
      </w:pPr>
    </w:p>
    <w:p w14:paraId="589ED6A7" w14:textId="77777777" w:rsidR="00801727" w:rsidRPr="00A71D81" w:rsidRDefault="00801727"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lastRenderedPageBreak/>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hyperlink r:id="rId18" w:history="1">
              <w:r w:rsidR="00F128EC" w:rsidRPr="00671EF2">
                <w:rPr>
                  <w:rStyle w:val="Hyperlink"/>
                  <w:rFonts w:ascii="GHEA Grapalat" w:hAnsi="GHEA Grapalat"/>
                  <w:sz w:val="20"/>
                  <w:lang w:val="pt-BR"/>
                </w:rPr>
                <w:t>pmc@moh.am</w:t>
              </w:r>
            </w:hyperlink>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582830D9"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47277E">
        <w:rPr>
          <w:rFonts w:ascii="GHEA Grapalat" w:hAnsi="GHEA Grapalat"/>
          <w:i/>
          <w:sz w:val="18"/>
          <w:lang w:val="hy-AM"/>
        </w:rPr>
        <w:t>օգոստոս</w:t>
      </w:r>
      <w:r w:rsidR="00A56E69">
        <w:rPr>
          <w:rFonts w:ascii="GHEA Grapalat" w:hAnsi="GHEA Grapalat"/>
          <w:i/>
          <w:sz w:val="18"/>
          <w:lang w:val="hy-AM"/>
        </w:rPr>
        <w:t>ի</w:t>
      </w:r>
      <w:r w:rsidRPr="007569E5">
        <w:rPr>
          <w:rFonts w:ascii="GHEA Grapalat" w:hAnsi="GHEA Grapalat"/>
          <w:i/>
          <w:sz w:val="18"/>
          <w:lang w:val="hy-AM"/>
        </w:rPr>
        <w:t xml:space="preserve"> 2025  թ. կնքված </w:t>
      </w:r>
    </w:p>
    <w:p w14:paraId="1D34D48B" w14:textId="2924659C"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sidR="0047277E">
        <w:rPr>
          <w:rFonts w:ascii="GHEA Grapalat" w:hAnsi="GHEA Grapalat"/>
          <w:i/>
          <w:sz w:val="18"/>
          <w:lang w:val="hy-AM"/>
        </w:rPr>
        <w:t>6</w:t>
      </w:r>
      <w:r w:rsidRPr="007569E5">
        <w:rPr>
          <w:rFonts w:ascii="GHEA Grapalat" w:hAnsi="GHEA Grapalat"/>
          <w:i/>
          <w:sz w:val="18"/>
          <w:lang w:val="hy-AM"/>
        </w:rPr>
        <w:t>/</w:t>
      </w:r>
      <w:r w:rsidR="00533563">
        <w:rPr>
          <w:rFonts w:ascii="GHEA Grapalat" w:hAnsi="GHEA Grapalat"/>
          <w:i/>
          <w:sz w:val="18"/>
          <w:lang w:val="hy-AM"/>
        </w:rPr>
        <w:t>2</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46"/>
        <w:gridCol w:w="2250"/>
        <w:gridCol w:w="1237"/>
        <w:gridCol w:w="3353"/>
        <w:gridCol w:w="843"/>
        <w:gridCol w:w="957"/>
        <w:gridCol w:w="1147"/>
        <w:gridCol w:w="873"/>
        <w:gridCol w:w="1130"/>
        <w:gridCol w:w="855"/>
        <w:gridCol w:w="1701"/>
      </w:tblGrid>
      <w:tr w:rsidR="00C47C31" w:rsidRPr="00932392" w14:paraId="39A7B2B1" w14:textId="77777777" w:rsidTr="001616B4">
        <w:tc>
          <w:tcPr>
            <w:tcW w:w="16302" w:type="dxa"/>
            <w:gridSpan w:val="12"/>
          </w:tcPr>
          <w:p w14:paraId="76DA8EDD"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Ապրանքի</w:t>
            </w:r>
          </w:p>
        </w:tc>
      </w:tr>
      <w:tr w:rsidR="00C47C31" w:rsidRPr="00932392" w14:paraId="3BE6E568" w14:textId="77777777" w:rsidTr="00932392">
        <w:trPr>
          <w:trHeight w:val="219"/>
        </w:trPr>
        <w:tc>
          <w:tcPr>
            <w:tcW w:w="710" w:type="dxa"/>
            <w:vMerge w:val="restart"/>
            <w:vAlign w:val="center"/>
          </w:tcPr>
          <w:p w14:paraId="717EF442"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հրավերով նախատեսված չափաբաժնի համարը</w:t>
            </w:r>
          </w:p>
        </w:tc>
        <w:tc>
          <w:tcPr>
            <w:tcW w:w="1246" w:type="dxa"/>
            <w:vMerge w:val="restart"/>
            <w:vAlign w:val="center"/>
          </w:tcPr>
          <w:p w14:paraId="2E6D7E84"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գնումների պլանով նախատեսված միջանցիկ ծածկագիրը` ըստ ԳՄԱ դասակարգման (CPV)</w:t>
            </w:r>
          </w:p>
        </w:tc>
        <w:tc>
          <w:tcPr>
            <w:tcW w:w="2250" w:type="dxa"/>
            <w:vMerge w:val="restart"/>
            <w:vAlign w:val="center"/>
          </w:tcPr>
          <w:p w14:paraId="399B4F37"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անվանումը</w:t>
            </w:r>
          </w:p>
        </w:tc>
        <w:tc>
          <w:tcPr>
            <w:tcW w:w="1237" w:type="dxa"/>
            <w:vMerge w:val="restart"/>
            <w:vAlign w:val="center"/>
          </w:tcPr>
          <w:p w14:paraId="163AD2D7"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արտադրողը և ֆիրմային անվանումը**</w:t>
            </w:r>
          </w:p>
        </w:tc>
        <w:tc>
          <w:tcPr>
            <w:tcW w:w="3353" w:type="dxa"/>
            <w:vMerge w:val="restart"/>
            <w:vAlign w:val="center"/>
          </w:tcPr>
          <w:p w14:paraId="69B73E1F"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տեխնիկական բնութագիրը</w:t>
            </w:r>
          </w:p>
        </w:tc>
        <w:tc>
          <w:tcPr>
            <w:tcW w:w="843" w:type="dxa"/>
            <w:vMerge w:val="restart"/>
            <w:vAlign w:val="center"/>
          </w:tcPr>
          <w:p w14:paraId="35D7180F"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չափման միավորը</w:t>
            </w:r>
          </w:p>
        </w:tc>
        <w:tc>
          <w:tcPr>
            <w:tcW w:w="957" w:type="dxa"/>
            <w:vMerge w:val="restart"/>
            <w:vAlign w:val="center"/>
          </w:tcPr>
          <w:p w14:paraId="17C2C767"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միավոր գինը/ՀՀ դրամ</w:t>
            </w:r>
          </w:p>
        </w:tc>
        <w:tc>
          <w:tcPr>
            <w:tcW w:w="1147" w:type="dxa"/>
            <w:vMerge w:val="restart"/>
            <w:vAlign w:val="center"/>
          </w:tcPr>
          <w:p w14:paraId="266866A1"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ընդհանուր գինը/ՀՀ դրամ</w:t>
            </w:r>
          </w:p>
        </w:tc>
        <w:tc>
          <w:tcPr>
            <w:tcW w:w="873" w:type="dxa"/>
            <w:vMerge w:val="restart"/>
            <w:vAlign w:val="center"/>
          </w:tcPr>
          <w:p w14:paraId="0E35E869"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ընդհանուր քանակը</w:t>
            </w:r>
          </w:p>
        </w:tc>
        <w:tc>
          <w:tcPr>
            <w:tcW w:w="3686" w:type="dxa"/>
            <w:gridSpan w:val="3"/>
            <w:vAlign w:val="center"/>
          </w:tcPr>
          <w:p w14:paraId="4521C748"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մատակարարման</w:t>
            </w:r>
          </w:p>
        </w:tc>
      </w:tr>
      <w:tr w:rsidR="00C47C31" w:rsidRPr="00932392" w14:paraId="4C926959" w14:textId="77777777" w:rsidTr="00932392">
        <w:trPr>
          <w:trHeight w:val="1745"/>
        </w:trPr>
        <w:tc>
          <w:tcPr>
            <w:tcW w:w="710" w:type="dxa"/>
            <w:vMerge/>
            <w:vAlign w:val="center"/>
          </w:tcPr>
          <w:p w14:paraId="23FB8EDD" w14:textId="77777777" w:rsidR="00C47C31" w:rsidRPr="00932392" w:rsidRDefault="00C47C31" w:rsidP="001616B4">
            <w:pPr>
              <w:jc w:val="center"/>
              <w:rPr>
                <w:rFonts w:ascii="GHEA Grapalat" w:hAnsi="GHEA Grapalat"/>
                <w:sz w:val="16"/>
                <w:szCs w:val="16"/>
              </w:rPr>
            </w:pPr>
          </w:p>
        </w:tc>
        <w:tc>
          <w:tcPr>
            <w:tcW w:w="1246" w:type="dxa"/>
            <w:vMerge/>
            <w:vAlign w:val="center"/>
          </w:tcPr>
          <w:p w14:paraId="04A48416" w14:textId="77777777" w:rsidR="00C47C31" w:rsidRPr="00932392" w:rsidRDefault="00C47C31" w:rsidP="001616B4">
            <w:pPr>
              <w:jc w:val="center"/>
              <w:rPr>
                <w:rFonts w:ascii="GHEA Grapalat" w:hAnsi="GHEA Grapalat"/>
                <w:sz w:val="16"/>
                <w:szCs w:val="16"/>
              </w:rPr>
            </w:pPr>
          </w:p>
        </w:tc>
        <w:tc>
          <w:tcPr>
            <w:tcW w:w="2250" w:type="dxa"/>
            <w:vMerge/>
            <w:vAlign w:val="center"/>
          </w:tcPr>
          <w:p w14:paraId="366C04A1" w14:textId="77777777" w:rsidR="00C47C31" w:rsidRPr="00932392" w:rsidRDefault="00C47C31" w:rsidP="001616B4">
            <w:pPr>
              <w:jc w:val="center"/>
              <w:rPr>
                <w:rFonts w:ascii="GHEA Grapalat" w:hAnsi="GHEA Grapalat"/>
                <w:sz w:val="16"/>
                <w:szCs w:val="16"/>
              </w:rPr>
            </w:pPr>
          </w:p>
        </w:tc>
        <w:tc>
          <w:tcPr>
            <w:tcW w:w="1237" w:type="dxa"/>
            <w:vMerge/>
            <w:vAlign w:val="center"/>
          </w:tcPr>
          <w:p w14:paraId="68FA56A6" w14:textId="77777777" w:rsidR="00C47C31" w:rsidRPr="00932392" w:rsidRDefault="00C47C31" w:rsidP="001616B4">
            <w:pPr>
              <w:jc w:val="center"/>
              <w:rPr>
                <w:rFonts w:ascii="GHEA Grapalat" w:hAnsi="GHEA Grapalat"/>
                <w:sz w:val="16"/>
                <w:szCs w:val="16"/>
              </w:rPr>
            </w:pPr>
          </w:p>
        </w:tc>
        <w:tc>
          <w:tcPr>
            <w:tcW w:w="3353" w:type="dxa"/>
            <w:vMerge/>
            <w:vAlign w:val="center"/>
          </w:tcPr>
          <w:p w14:paraId="66DB070D" w14:textId="77777777" w:rsidR="00C47C31" w:rsidRPr="00932392" w:rsidRDefault="00C47C31" w:rsidP="001616B4">
            <w:pPr>
              <w:jc w:val="center"/>
              <w:rPr>
                <w:rFonts w:ascii="GHEA Grapalat" w:hAnsi="GHEA Grapalat"/>
                <w:sz w:val="16"/>
                <w:szCs w:val="16"/>
              </w:rPr>
            </w:pPr>
          </w:p>
        </w:tc>
        <w:tc>
          <w:tcPr>
            <w:tcW w:w="843" w:type="dxa"/>
            <w:vMerge/>
            <w:vAlign w:val="center"/>
          </w:tcPr>
          <w:p w14:paraId="7BAA7B60" w14:textId="77777777" w:rsidR="00C47C31" w:rsidRPr="00932392" w:rsidRDefault="00C47C31" w:rsidP="001616B4">
            <w:pPr>
              <w:jc w:val="center"/>
              <w:rPr>
                <w:rFonts w:ascii="GHEA Grapalat" w:hAnsi="GHEA Grapalat"/>
                <w:sz w:val="16"/>
                <w:szCs w:val="16"/>
              </w:rPr>
            </w:pPr>
          </w:p>
        </w:tc>
        <w:tc>
          <w:tcPr>
            <w:tcW w:w="957" w:type="dxa"/>
            <w:vMerge/>
            <w:vAlign w:val="center"/>
          </w:tcPr>
          <w:p w14:paraId="564C032A" w14:textId="77777777" w:rsidR="00C47C31" w:rsidRPr="00932392" w:rsidRDefault="00C47C31" w:rsidP="001616B4">
            <w:pPr>
              <w:jc w:val="center"/>
              <w:rPr>
                <w:rFonts w:ascii="GHEA Grapalat" w:hAnsi="GHEA Grapalat"/>
                <w:sz w:val="16"/>
                <w:szCs w:val="16"/>
              </w:rPr>
            </w:pPr>
          </w:p>
        </w:tc>
        <w:tc>
          <w:tcPr>
            <w:tcW w:w="1147" w:type="dxa"/>
            <w:vMerge/>
            <w:vAlign w:val="center"/>
          </w:tcPr>
          <w:p w14:paraId="3D2254AC" w14:textId="77777777" w:rsidR="00C47C31" w:rsidRPr="00932392" w:rsidRDefault="00C47C31" w:rsidP="001616B4">
            <w:pPr>
              <w:jc w:val="center"/>
              <w:rPr>
                <w:rFonts w:ascii="GHEA Grapalat" w:hAnsi="GHEA Grapalat"/>
                <w:sz w:val="16"/>
                <w:szCs w:val="16"/>
              </w:rPr>
            </w:pPr>
          </w:p>
        </w:tc>
        <w:tc>
          <w:tcPr>
            <w:tcW w:w="873" w:type="dxa"/>
            <w:vMerge/>
            <w:vAlign w:val="center"/>
          </w:tcPr>
          <w:p w14:paraId="69173255" w14:textId="77777777" w:rsidR="00C47C31" w:rsidRPr="00932392" w:rsidRDefault="00C47C31" w:rsidP="001616B4">
            <w:pPr>
              <w:jc w:val="center"/>
              <w:rPr>
                <w:rFonts w:ascii="GHEA Grapalat" w:hAnsi="GHEA Grapalat"/>
                <w:sz w:val="16"/>
                <w:szCs w:val="16"/>
              </w:rPr>
            </w:pPr>
          </w:p>
        </w:tc>
        <w:tc>
          <w:tcPr>
            <w:tcW w:w="1130" w:type="dxa"/>
            <w:vAlign w:val="center"/>
          </w:tcPr>
          <w:p w14:paraId="39F2DDA4"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հասցեն</w:t>
            </w:r>
          </w:p>
        </w:tc>
        <w:tc>
          <w:tcPr>
            <w:tcW w:w="855" w:type="dxa"/>
            <w:vAlign w:val="center"/>
          </w:tcPr>
          <w:p w14:paraId="352DB299"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ենթակա քանակը</w:t>
            </w:r>
          </w:p>
        </w:tc>
        <w:tc>
          <w:tcPr>
            <w:tcW w:w="1701" w:type="dxa"/>
            <w:vAlign w:val="center"/>
          </w:tcPr>
          <w:p w14:paraId="35295F24" w14:textId="77777777" w:rsidR="00C47C31" w:rsidRPr="00932392" w:rsidRDefault="00C47C31" w:rsidP="001616B4">
            <w:pPr>
              <w:jc w:val="center"/>
              <w:rPr>
                <w:rFonts w:ascii="GHEA Grapalat" w:hAnsi="GHEA Grapalat"/>
                <w:sz w:val="16"/>
                <w:szCs w:val="16"/>
              </w:rPr>
            </w:pPr>
            <w:r w:rsidRPr="00932392">
              <w:rPr>
                <w:rFonts w:ascii="GHEA Grapalat" w:hAnsi="GHEA Grapalat"/>
                <w:sz w:val="16"/>
                <w:szCs w:val="16"/>
              </w:rPr>
              <w:t>Ժամկետը***</w:t>
            </w:r>
          </w:p>
          <w:p w14:paraId="0F33AD77" w14:textId="77777777" w:rsidR="00C47C31" w:rsidRPr="00932392" w:rsidRDefault="00C47C31" w:rsidP="001616B4">
            <w:pPr>
              <w:jc w:val="center"/>
              <w:rPr>
                <w:rFonts w:ascii="GHEA Grapalat" w:hAnsi="GHEA Grapalat"/>
                <w:sz w:val="16"/>
                <w:szCs w:val="16"/>
              </w:rPr>
            </w:pPr>
          </w:p>
        </w:tc>
      </w:tr>
      <w:tr w:rsidR="00C47C31" w:rsidRPr="00932392" w14:paraId="4EDA8D24"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7E0613C"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 xml:space="preserve">1 </w:t>
            </w:r>
          </w:p>
        </w:tc>
        <w:tc>
          <w:tcPr>
            <w:tcW w:w="1246" w:type="dxa"/>
            <w:tcBorders>
              <w:top w:val="single" w:sz="4" w:space="0" w:color="auto"/>
              <w:left w:val="single" w:sz="4" w:space="0" w:color="auto"/>
              <w:bottom w:val="single" w:sz="4" w:space="0" w:color="auto"/>
              <w:right w:val="single" w:sz="4" w:space="0" w:color="auto"/>
            </w:tcBorders>
            <w:vAlign w:val="center"/>
          </w:tcPr>
          <w:p w14:paraId="65FF15D5"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33631290/</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05F580D2"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lang w:val="es-ES"/>
              </w:rPr>
              <w:t>իբուպրոֆեն c01eb16, g02cc01, m01ae01, m02aa13</w:t>
            </w:r>
          </w:p>
        </w:tc>
        <w:tc>
          <w:tcPr>
            <w:tcW w:w="1237" w:type="dxa"/>
            <w:tcBorders>
              <w:top w:val="single" w:sz="4" w:space="0" w:color="auto"/>
              <w:left w:val="single" w:sz="4" w:space="0" w:color="auto"/>
              <w:bottom w:val="single" w:sz="4" w:space="0" w:color="auto"/>
              <w:right w:val="single" w:sz="4" w:space="0" w:color="auto"/>
            </w:tcBorders>
            <w:vAlign w:val="center"/>
          </w:tcPr>
          <w:p w14:paraId="365BB61B"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65FE06"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Իբուպրոֆեն,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2</w:t>
            </w:r>
            <w:r w:rsidRPr="00932392">
              <w:rPr>
                <w:rFonts w:ascii="GHEA Grapalat" w:hAnsi="GHEA Grapalat" w:cs="Sylfaen"/>
                <w:sz w:val="20"/>
                <w:szCs w:val="20"/>
                <w:lang w:val="es-ES"/>
              </w:rPr>
              <w:t>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1ECF32AE"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DD7F27D" w14:textId="322D46F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07E5E82" w14:textId="18EC094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AFC646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30000</w:t>
            </w:r>
          </w:p>
        </w:tc>
        <w:tc>
          <w:tcPr>
            <w:tcW w:w="1130" w:type="dxa"/>
            <w:tcBorders>
              <w:top w:val="single" w:sz="4" w:space="0" w:color="auto"/>
              <w:left w:val="single" w:sz="4" w:space="0" w:color="auto"/>
              <w:bottom w:val="single" w:sz="4" w:space="0" w:color="auto"/>
              <w:right w:val="single" w:sz="4" w:space="0" w:color="auto"/>
            </w:tcBorders>
            <w:vAlign w:val="center"/>
          </w:tcPr>
          <w:p w14:paraId="3FA5F3E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C8ACF3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30000</w:t>
            </w:r>
          </w:p>
        </w:tc>
        <w:tc>
          <w:tcPr>
            <w:tcW w:w="1701" w:type="dxa"/>
            <w:tcBorders>
              <w:top w:val="single" w:sz="4" w:space="0" w:color="auto"/>
              <w:left w:val="single" w:sz="4" w:space="0" w:color="auto"/>
              <w:bottom w:val="single" w:sz="4" w:space="0" w:color="auto"/>
              <w:right w:val="single" w:sz="4" w:space="0" w:color="auto"/>
            </w:tcBorders>
            <w:vAlign w:val="center"/>
          </w:tcPr>
          <w:p w14:paraId="543D4DB2"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31D73F7" w14:textId="77777777" w:rsidTr="00932392">
        <w:trPr>
          <w:trHeight w:val="674"/>
        </w:trPr>
        <w:tc>
          <w:tcPr>
            <w:tcW w:w="710" w:type="dxa"/>
            <w:tcBorders>
              <w:top w:val="single" w:sz="4" w:space="0" w:color="auto"/>
              <w:left w:val="single" w:sz="4" w:space="0" w:color="auto"/>
              <w:bottom w:val="single" w:sz="4" w:space="0" w:color="auto"/>
              <w:right w:val="single" w:sz="4" w:space="0" w:color="auto"/>
            </w:tcBorders>
            <w:vAlign w:val="center"/>
          </w:tcPr>
          <w:p w14:paraId="31657200"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2</w:t>
            </w:r>
          </w:p>
        </w:tc>
        <w:tc>
          <w:tcPr>
            <w:tcW w:w="1246" w:type="dxa"/>
            <w:tcBorders>
              <w:top w:val="single" w:sz="4" w:space="0" w:color="auto"/>
              <w:left w:val="single" w:sz="4" w:space="0" w:color="auto"/>
              <w:bottom w:val="single" w:sz="4" w:space="0" w:color="auto"/>
              <w:right w:val="single" w:sz="4" w:space="0" w:color="auto"/>
            </w:tcBorders>
            <w:vAlign w:val="center"/>
          </w:tcPr>
          <w:p w14:paraId="1BD32E43"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33631290/</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0FA28607"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lang w:val="es-ES"/>
              </w:rPr>
              <w:t>իբուպրոֆեն c01eb16, g02cc01, m01ae01, m02aa13</w:t>
            </w:r>
          </w:p>
        </w:tc>
        <w:tc>
          <w:tcPr>
            <w:tcW w:w="1237" w:type="dxa"/>
            <w:tcBorders>
              <w:top w:val="single" w:sz="4" w:space="0" w:color="auto"/>
              <w:left w:val="single" w:sz="4" w:space="0" w:color="auto"/>
              <w:bottom w:val="single" w:sz="4" w:space="0" w:color="auto"/>
              <w:right w:val="single" w:sz="4" w:space="0" w:color="auto"/>
            </w:tcBorders>
            <w:vAlign w:val="center"/>
          </w:tcPr>
          <w:p w14:paraId="68FC6B2B"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87E7F4" w14:textId="7F541B25"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Իբուպրոֆեն,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200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5DA61FF"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5EE2BE9" w14:textId="614772F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D174CEE" w14:textId="0E07EE2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1EF24A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24000</w:t>
            </w:r>
          </w:p>
        </w:tc>
        <w:tc>
          <w:tcPr>
            <w:tcW w:w="1130" w:type="dxa"/>
            <w:tcBorders>
              <w:top w:val="single" w:sz="4" w:space="0" w:color="auto"/>
              <w:left w:val="single" w:sz="4" w:space="0" w:color="auto"/>
              <w:bottom w:val="single" w:sz="4" w:space="0" w:color="auto"/>
              <w:right w:val="single" w:sz="4" w:space="0" w:color="auto"/>
            </w:tcBorders>
            <w:vAlign w:val="center"/>
          </w:tcPr>
          <w:p w14:paraId="0E5DB426"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BD4BFF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24000</w:t>
            </w:r>
          </w:p>
        </w:tc>
        <w:tc>
          <w:tcPr>
            <w:tcW w:w="1701" w:type="dxa"/>
            <w:tcBorders>
              <w:top w:val="single" w:sz="4" w:space="0" w:color="auto"/>
              <w:left w:val="single" w:sz="4" w:space="0" w:color="auto"/>
              <w:bottom w:val="single" w:sz="4" w:space="0" w:color="auto"/>
              <w:right w:val="single" w:sz="4" w:space="0" w:color="auto"/>
            </w:tcBorders>
            <w:vAlign w:val="center"/>
          </w:tcPr>
          <w:p w14:paraId="6BD630DD"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EB0AEA5"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BF690F0"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3</w:t>
            </w:r>
          </w:p>
        </w:tc>
        <w:tc>
          <w:tcPr>
            <w:tcW w:w="1246" w:type="dxa"/>
            <w:tcBorders>
              <w:top w:val="single" w:sz="4" w:space="0" w:color="auto"/>
              <w:left w:val="single" w:sz="4" w:space="0" w:color="auto"/>
              <w:bottom w:val="single" w:sz="4" w:space="0" w:color="auto"/>
              <w:right w:val="single" w:sz="4" w:space="0" w:color="auto"/>
            </w:tcBorders>
            <w:vAlign w:val="center"/>
          </w:tcPr>
          <w:p w14:paraId="6D232898"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33631290/</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vAlign w:val="center"/>
          </w:tcPr>
          <w:p w14:paraId="78D92E26"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lang w:val="es-ES"/>
              </w:rPr>
              <w:t>իբուպրոֆեն c01eb16, g02cc01, m01ae01, m02aa13</w:t>
            </w:r>
          </w:p>
        </w:tc>
        <w:tc>
          <w:tcPr>
            <w:tcW w:w="1237" w:type="dxa"/>
            <w:tcBorders>
              <w:top w:val="single" w:sz="4" w:space="0" w:color="auto"/>
              <w:left w:val="single" w:sz="4" w:space="0" w:color="auto"/>
              <w:bottom w:val="single" w:sz="4" w:space="0" w:color="auto"/>
              <w:right w:val="single" w:sz="4" w:space="0" w:color="auto"/>
            </w:tcBorders>
            <w:vAlign w:val="center"/>
          </w:tcPr>
          <w:p w14:paraId="3ECC6D67"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A5872" w14:textId="58A24CDB"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Իբուպրոֆեն,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6</w:t>
            </w:r>
            <w:r w:rsidRPr="00932392">
              <w:rPr>
                <w:rFonts w:ascii="GHEA Grapalat" w:hAnsi="GHEA Grapalat" w:cs="Sylfaen"/>
                <w:sz w:val="20"/>
                <w:szCs w:val="20"/>
                <w:lang w:val="es-ES"/>
              </w:rPr>
              <w:t>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6ECFCC20"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4D6E91A" w14:textId="27FC189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3B95F7D" w14:textId="0D12DEDA"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9911E7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130" w:type="dxa"/>
            <w:tcBorders>
              <w:top w:val="single" w:sz="4" w:space="0" w:color="auto"/>
              <w:left w:val="single" w:sz="4" w:space="0" w:color="auto"/>
              <w:bottom w:val="single" w:sz="4" w:space="0" w:color="auto"/>
              <w:right w:val="single" w:sz="4" w:space="0" w:color="auto"/>
            </w:tcBorders>
            <w:vAlign w:val="center"/>
          </w:tcPr>
          <w:p w14:paraId="7F4AB62F"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03C2C0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bottom w:val="single" w:sz="4" w:space="0" w:color="auto"/>
              <w:right w:val="single" w:sz="4" w:space="0" w:color="auto"/>
            </w:tcBorders>
            <w:vAlign w:val="center"/>
          </w:tcPr>
          <w:p w14:paraId="4F72B5AE"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C231700"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B28F95C"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4</w:t>
            </w:r>
          </w:p>
        </w:tc>
        <w:tc>
          <w:tcPr>
            <w:tcW w:w="1246" w:type="dxa"/>
            <w:tcBorders>
              <w:top w:val="single" w:sz="4" w:space="0" w:color="auto"/>
              <w:left w:val="single" w:sz="4" w:space="0" w:color="auto"/>
              <w:bottom w:val="single" w:sz="4" w:space="0" w:color="auto"/>
              <w:right w:val="single" w:sz="4" w:space="0" w:color="auto"/>
            </w:tcBorders>
            <w:vAlign w:val="center"/>
          </w:tcPr>
          <w:p w14:paraId="4DF31D5B"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33631300/1</w:t>
            </w:r>
          </w:p>
        </w:tc>
        <w:tc>
          <w:tcPr>
            <w:tcW w:w="2250" w:type="dxa"/>
            <w:tcBorders>
              <w:top w:val="single" w:sz="4" w:space="0" w:color="auto"/>
              <w:left w:val="single" w:sz="4" w:space="0" w:color="auto"/>
              <w:bottom w:val="single" w:sz="4" w:space="0" w:color="auto"/>
              <w:right w:val="single" w:sz="4" w:space="0" w:color="auto"/>
            </w:tcBorders>
            <w:vAlign w:val="center"/>
          </w:tcPr>
          <w:p w14:paraId="02BA0B39"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կետոպրոֆեն</w:t>
            </w:r>
            <w:r w:rsidRPr="00932392">
              <w:rPr>
                <w:rFonts w:ascii="GHEA Grapalat" w:hAnsi="GHEA Grapalat"/>
                <w:sz w:val="20"/>
                <w:szCs w:val="20"/>
                <w:lang w:val="pt-BR"/>
              </w:rPr>
              <w:t xml:space="preserve"> m01ae03, m02aa13</w:t>
            </w:r>
          </w:p>
        </w:tc>
        <w:tc>
          <w:tcPr>
            <w:tcW w:w="1237" w:type="dxa"/>
            <w:tcBorders>
              <w:top w:val="single" w:sz="4" w:space="0" w:color="auto"/>
              <w:left w:val="single" w:sz="4" w:space="0" w:color="auto"/>
              <w:bottom w:val="single" w:sz="4" w:space="0" w:color="auto"/>
              <w:right w:val="single" w:sz="4" w:space="0" w:color="auto"/>
            </w:tcBorders>
            <w:vAlign w:val="center"/>
          </w:tcPr>
          <w:p w14:paraId="364D310C"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5F5AB3" w14:textId="77777777" w:rsidR="00C47C31" w:rsidRPr="00932392" w:rsidRDefault="00C47C31" w:rsidP="001616B4">
            <w:pPr>
              <w:jc w:val="both"/>
              <w:rPr>
                <w:lang w:val="hy-AM"/>
              </w:rPr>
            </w:pPr>
            <w:r w:rsidRPr="00932392">
              <w:rPr>
                <w:rFonts w:ascii="GHEA Grapalat" w:hAnsi="GHEA Grapalat"/>
                <w:sz w:val="20"/>
                <w:szCs w:val="20"/>
                <w:lang w:val="hy-AM"/>
              </w:rPr>
              <w:t>Կ</w:t>
            </w:r>
            <w:r w:rsidRPr="00932392">
              <w:rPr>
                <w:rFonts w:ascii="GHEA Grapalat" w:hAnsi="GHEA Grapalat"/>
                <w:sz w:val="20"/>
                <w:szCs w:val="20"/>
                <w:lang w:val="es-ES"/>
              </w:rPr>
              <w:t>ետոպրոֆեն (կետոպրոֆեն լիզին), դեղաձևը. գրանուլներ ներքին ընդունման լուծույթի, դեղաչափը 50մգ կրկնակի փաթեթիկներ</w:t>
            </w:r>
          </w:p>
        </w:tc>
        <w:tc>
          <w:tcPr>
            <w:tcW w:w="843" w:type="dxa"/>
            <w:tcBorders>
              <w:top w:val="single" w:sz="4" w:space="0" w:color="auto"/>
              <w:left w:val="single" w:sz="4" w:space="0" w:color="auto"/>
              <w:bottom w:val="single" w:sz="4" w:space="0" w:color="auto"/>
              <w:right w:val="single" w:sz="4" w:space="0" w:color="auto"/>
            </w:tcBorders>
            <w:vAlign w:val="center"/>
          </w:tcPr>
          <w:p w14:paraId="47275E7E"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C60DCF7" w14:textId="37A53AD7"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B09DDBA" w14:textId="0D48A9C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48BF4E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130" w:type="dxa"/>
            <w:tcBorders>
              <w:top w:val="single" w:sz="4" w:space="0" w:color="auto"/>
              <w:left w:val="single" w:sz="4" w:space="0" w:color="auto"/>
              <w:bottom w:val="single" w:sz="4" w:space="0" w:color="auto"/>
              <w:right w:val="single" w:sz="4" w:space="0" w:color="auto"/>
            </w:tcBorders>
            <w:vAlign w:val="center"/>
          </w:tcPr>
          <w:p w14:paraId="083FDF19"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55E820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701" w:type="dxa"/>
            <w:tcBorders>
              <w:top w:val="single" w:sz="4" w:space="0" w:color="auto"/>
              <w:left w:val="single" w:sz="4" w:space="0" w:color="auto"/>
              <w:bottom w:val="single" w:sz="4" w:space="0" w:color="auto"/>
              <w:right w:val="single" w:sz="4" w:space="0" w:color="auto"/>
            </w:tcBorders>
            <w:vAlign w:val="center"/>
          </w:tcPr>
          <w:p w14:paraId="65ADEB27"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4919D80"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936410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5</w:t>
            </w:r>
          </w:p>
        </w:tc>
        <w:tc>
          <w:tcPr>
            <w:tcW w:w="1246" w:type="dxa"/>
            <w:tcBorders>
              <w:top w:val="single" w:sz="4" w:space="0" w:color="auto"/>
              <w:left w:val="single" w:sz="4" w:space="0" w:color="auto"/>
              <w:bottom w:val="single" w:sz="4" w:space="0" w:color="auto"/>
              <w:right w:val="single" w:sz="4" w:space="0" w:color="auto"/>
            </w:tcBorders>
            <w:vAlign w:val="center"/>
          </w:tcPr>
          <w:p w14:paraId="416A78B3"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33631300/2</w:t>
            </w:r>
          </w:p>
        </w:tc>
        <w:tc>
          <w:tcPr>
            <w:tcW w:w="2250" w:type="dxa"/>
            <w:tcBorders>
              <w:top w:val="single" w:sz="4" w:space="0" w:color="auto"/>
              <w:left w:val="single" w:sz="4" w:space="0" w:color="auto"/>
              <w:bottom w:val="single" w:sz="4" w:space="0" w:color="auto"/>
              <w:right w:val="single" w:sz="4" w:space="0" w:color="auto"/>
            </w:tcBorders>
            <w:vAlign w:val="center"/>
          </w:tcPr>
          <w:p w14:paraId="2CA530DD"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կետոպրոֆեն m01ae03, m02aa13</w:t>
            </w:r>
          </w:p>
        </w:tc>
        <w:tc>
          <w:tcPr>
            <w:tcW w:w="1237" w:type="dxa"/>
            <w:tcBorders>
              <w:top w:val="single" w:sz="4" w:space="0" w:color="auto"/>
              <w:left w:val="single" w:sz="4" w:space="0" w:color="auto"/>
              <w:bottom w:val="single" w:sz="4" w:space="0" w:color="auto"/>
              <w:right w:val="single" w:sz="4" w:space="0" w:color="auto"/>
            </w:tcBorders>
            <w:vAlign w:val="center"/>
          </w:tcPr>
          <w:p w14:paraId="58504CD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11460" w14:textId="77777777" w:rsidR="00C47C31" w:rsidRPr="00932392" w:rsidRDefault="00C47C31" w:rsidP="001616B4">
            <w:pPr>
              <w:jc w:val="both"/>
              <w:rPr>
                <w:lang w:val="hy-AM"/>
              </w:rPr>
            </w:pPr>
            <w:r w:rsidRPr="00932392">
              <w:rPr>
                <w:rFonts w:ascii="GHEA Grapalat" w:hAnsi="GHEA Grapalat" w:cs="Sylfaen"/>
                <w:sz w:val="20"/>
                <w:szCs w:val="20"/>
              </w:rPr>
              <w:t>Կետոպրոֆեն</w:t>
            </w:r>
            <w:r w:rsidRPr="00932392">
              <w:rPr>
                <w:rFonts w:ascii="GHEA Grapalat" w:hAnsi="GHEA Grapalat"/>
                <w:sz w:val="20"/>
                <w:szCs w:val="20"/>
                <w:lang w:val="es-ES"/>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w:t>
            </w:r>
            <w:r w:rsidRPr="00932392">
              <w:rPr>
                <w:rFonts w:ascii="GHEA Grapalat" w:hAnsi="GHEA Grapalat" w:cs="Sylfaen"/>
                <w:sz w:val="20"/>
                <w:szCs w:val="20"/>
              </w:rPr>
              <w:t>եղա</w:t>
            </w:r>
            <w:r w:rsidRPr="00932392">
              <w:rPr>
                <w:rFonts w:ascii="GHEA Grapalat" w:hAnsi="GHEA Grapalat" w:cs="Sylfaen"/>
                <w:sz w:val="20"/>
                <w:szCs w:val="20"/>
                <w:lang w:val="hy-AM"/>
              </w:rPr>
              <w:t>հատ թաղանթապատ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1</w:t>
            </w:r>
            <w:r w:rsidRPr="00932392">
              <w:rPr>
                <w:rFonts w:ascii="GHEA Grapalat" w:hAnsi="GHEA Grapalat" w:cs="Sylfaen"/>
                <w:sz w:val="20"/>
                <w:szCs w:val="20"/>
                <w:lang w:val="hy-AM"/>
              </w:rPr>
              <w:t>0</w:t>
            </w:r>
            <w:r w:rsidRPr="00932392">
              <w:rPr>
                <w:rFonts w:ascii="GHEA Grapalat" w:hAnsi="GHEA Grapalat" w:cs="Sylfaen"/>
                <w:sz w:val="20"/>
                <w:szCs w:val="20"/>
                <w:lang w:val="pt-BR"/>
              </w:rPr>
              <w:t>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D975DCD"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2F63A6C" w14:textId="19951B4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B2BF682" w14:textId="58CF08E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09CB8B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10000</w:t>
            </w:r>
          </w:p>
        </w:tc>
        <w:tc>
          <w:tcPr>
            <w:tcW w:w="1130" w:type="dxa"/>
            <w:tcBorders>
              <w:top w:val="single" w:sz="4" w:space="0" w:color="auto"/>
              <w:left w:val="single" w:sz="4" w:space="0" w:color="auto"/>
              <w:bottom w:val="single" w:sz="4" w:space="0" w:color="auto"/>
              <w:right w:val="single" w:sz="4" w:space="0" w:color="auto"/>
            </w:tcBorders>
            <w:vAlign w:val="center"/>
          </w:tcPr>
          <w:p w14:paraId="3766122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1D3305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10000</w:t>
            </w:r>
          </w:p>
        </w:tc>
        <w:tc>
          <w:tcPr>
            <w:tcW w:w="1701" w:type="dxa"/>
            <w:tcBorders>
              <w:top w:val="single" w:sz="4" w:space="0" w:color="auto"/>
              <w:left w:val="single" w:sz="4" w:space="0" w:color="auto"/>
              <w:bottom w:val="single" w:sz="4" w:space="0" w:color="auto"/>
              <w:right w:val="single" w:sz="4" w:space="0" w:color="auto"/>
            </w:tcBorders>
            <w:vAlign w:val="center"/>
          </w:tcPr>
          <w:p w14:paraId="7DF17E92"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28C3AC9"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1541815"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w:t>
            </w:r>
          </w:p>
        </w:tc>
        <w:tc>
          <w:tcPr>
            <w:tcW w:w="1246" w:type="dxa"/>
            <w:tcBorders>
              <w:top w:val="single" w:sz="4" w:space="0" w:color="auto"/>
              <w:left w:val="single" w:sz="4" w:space="0" w:color="auto"/>
              <w:bottom w:val="single" w:sz="4" w:space="0" w:color="auto"/>
              <w:right w:val="single" w:sz="4" w:space="0" w:color="auto"/>
            </w:tcBorders>
            <w:vAlign w:val="center"/>
          </w:tcPr>
          <w:p w14:paraId="222CBCA4"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33631300/3</w:t>
            </w:r>
          </w:p>
        </w:tc>
        <w:tc>
          <w:tcPr>
            <w:tcW w:w="2250" w:type="dxa"/>
            <w:tcBorders>
              <w:top w:val="single" w:sz="4" w:space="0" w:color="auto"/>
              <w:left w:val="single" w:sz="4" w:space="0" w:color="auto"/>
              <w:bottom w:val="single" w:sz="4" w:space="0" w:color="auto"/>
              <w:right w:val="single" w:sz="4" w:space="0" w:color="auto"/>
            </w:tcBorders>
            <w:vAlign w:val="center"/>
          </w:tcPr>
          <w:p w14:paraId="294D9F58"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կետոպրոֆեն m01ae03, m02aa13</w:t>
            </w:r>
          </w:p>
        </w:tc>
        <w:tc>
          <w:tcPr>
            <w:tcW w:w="1237" w:type="dxa"/>
            <w:tcBorders>
              <w:top w:val="single" w:sz="4" w:space="0" w:color="auto"/>
              <w:left w:val="single" w:sz="4" w:space="0" w:color="auto"/>
              <w:bottom w:val="single" w:sz="4" w:space="0" w:color="auto"/>
              <w:right w:val="single" w:sz="4" w:space="0" w:color="auto"/>
            </w:tcBorders>
            <w:vAlign w:val="center"/>
          </w:tcPr>
          <w:p w14:paraId="21E6BC8D"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DC2EF0" w14:textId="77777777" w:rsidR="00C47C31" w:rsidRPr="00932392" w:rsidRDefault="00C47C31" w:rsidP="001616B4">
            <w:pPr>
              <w:jc w:val="both"/>
              <w:rPr>
                <w:lang w:val="hy-AM"/>
              </w:rPr>
            </w:pPr>
            <w:r w:rsidRPr="00932392">
              <w:rPr>
                <w:rFonts w:ascii="GHEA Grapalat" w:hAnsi="GHEA Grapalat" w:cs="Sylfaen"/>
                <w:sz w:val="20"/>
                <w:szCs w:val="20"/>
              </w:rPr>
              <w:t>Կետոպրոֆեն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դդեղապատիճներ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կարգավորվող</w:t>
            </w:r>
            <w:r w:rsidRPr="00932392">
              <w:rPr>
                <w:rFonts w:ascii="GHEA Grapalat" w:hAnsi="GHEA Grapalat" w:cs="Sylfaen"/>
                <w:sz w:val="20"/>
                <w:szCs w:val="20"/>
                <w:lang w:val="pt-BR"/>
              </w:rPr>
              <w:t xml:space="preserve"> </w:t>
            </w:r>
            <w:r w:rsidRPr="00932392">
              <w:rPr>
                <w:rFonts w:ascii="GHEA Grapalat" w:hAnsi="GHEA Grapalat" w:cs="Sylfaen"/>
                <w:sz w:val="20"/>
                <w:szCs w:val="20"/>
              </w:rPr>
              <w:t>ձերբազատմամբ</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150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39016C21"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69DF7A6" w14:textId="3826E62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5323D9E" w14:textId="08441D5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372DDF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08B95706"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94C26F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097EDA60"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E5C3504"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8B82DC7"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7</w:t>
            </w:r>
          </w:p>
        </w:tc>
        <w:tc>
          <w:tcPr>
            <w:tcW w:w="1246" w:type="dxa"/>
            <w:tcBorders>
              <w:top w:val="single" w:sz="4" w:space="0" w:color="auto"/>
              <w:left w:val="single" w:sz="4" w:space="0" w:color="auto"/>
              <w:bottom w:val="single" w:sz="4" w:space="0" w:color="auto"/>
              <w:right w:val="single" w:sz="4" w:space="0" w:color="auto"/>
            </w:tcBorders>
            <w:vAlign w:val="center"/>
          </w:tcPr>
          <w:p w14:paraId="0CC0EF55"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33631300/4</w:t>
            </w:r>
          </w:p>
        </w:tc>
        <w:tc>
          <w:tcPr>
            <w:tcW w:w="2250" w:type="dxa"/>
            <w:tcBorders>
              <w:top w:val="single" w:sz="4" w:space="0" w:color="auto"/>
              <w:left w:val="single" w:sz="4" w:space="0" w:color="auto"/>
              <w:bottom w:val="single" w:sz="4" w:space="0" w:color="auto"/>
              <w:right w:val="single" w:sz="4" w:space="0" w:color="auto"/>
            </w:tcBorders>
          </w:tcPr>
          <w:p w14:paraId="60AA40A8"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կետոպրոֆեն m01ae03, m02aa13</w:t>
            </w:r>
          </w:p>
        </w:tc>
        <w:tc>
          <w:tcPr>
            <w:tcW w:w="1237" w:type="dxa"/>
            <w:tcBorders>
              <w:top w:val="single" w:sz="4" w:space="0" w:color="auto"/>
              <w:left w:val="single" w:sz="4" w:space="0" w:color="auto"/>
              <w:bottom w:val="single" w:sz="4" w:space="0" w:color="auto"/>
              <w:right w:val="single" w:sz="4" w:space="0" w:color="auto"/>
            </w:tcBorders>
            <w:vAlign w:val="center"/>
          </w:tcPr>
          <w:p w14:paraId="7E7F5062" w14:textId="77777777" w:rsidR="00C47C31" w:rsidRPr="00932392" w:rsidRDefault="00C47C31" w:rsidP="001616B4">
            <w:pPr>
              <w:jc w:val="center"/>
              <w:rPr>
                <w:rFonts w:ascii="GHEA Grapalat" w:hAnsi="GHEA Grapalat"/>
                <w:sz w:val="18"/>
                <w:szCs w:val="18"/>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3BBA42" w14:textId="77777777" w:rsidR="00C47C31" w:rsidRPr="00932392" w:rsidRDefault="00C47C31" w:rsidP="001616B4">
            <w:pPr>
              <w:jc w:val="both"/>
              <w:rPr>
                <w:rFonts w:ascii="GHEA Grapalat" w:hAnsi="GHEA Grapalat" w:cs="Calibri"/>
                <w:sz w:val="20"/>
                <w:szCs w:val="20"/>
              </w:rPr>
            </w:pPr>
            <w:r w:rsidRPr="00932392">
              <w:rPr>
                <w:rFonts w:ascii="GHEA Grapalat" w:hAnsi="GHEA Grapalat" w:cs="Sylfaen"/>
                <w:sz w:val="20"/>
                <w:szCs w:val="20"/>
              </w:rPr>
              <w:t>Կետոպրոֆեն</w:t>
            </w:r>
            <w:r w:rsidRPr="00932392">
              <w:rPr>
                <w:rFonts w:ascii="GHEA Grapalat" w:hAnsi="GHEA Grapalat"/>
                <w:sz w:val="20"/>
                <w:szCs w:val="20"/>
                <w:lang w:val="es-ES"/>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hy-AM"/>
              </w:rPr>
              <w:t xml:space="preserve"> </w:t>
            </w:r>
            <w:r w:rsidRPr="00932392">
              <w:rPr>
                <w:rFonts w:ascii="GHEA Grapalat" w:hAnsi="GHEA Grapalat" w:cs="Sylfaen"/>
                <w:sz w:val="20"/>
                <w:szCs w:val="20"/>
              </w:rPr>
              <w:t>ներարկման</w:t>
            </w:r>
            <w:r w:rsidRPr="00932392">
              <w:rPr>
                <w:rFonts w:ascii="GHEA Grapalat" w:hAnsi="GHEA Grapalat"/>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hy-AM"/>
              </w:rPr>
              <w:t xml:space="preserve"> </w:t>
            </w:r>
            <w:r w:rsidRPr="00932392">
              <w:rPr>
                <w:rFonts w:ascii="GHEA Grapalat" w:hAnsi="GHEA Grapalat" w:cs="Sylfaen"/>
                <w:sz w:val="20"/>
                <w:szCs w:val="20"/>
                <w:lang w:val="es-ES"/>
              </w:rPr>
              <w:t>50</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մլ</w:t>
            </w:r>
            <w:r w:rsidRPr="00932392">
              <w:rPr>
                <w:rFonts w:ascii="GHEA Grapalat" w:hAnsi="GHEA Grapalat" w:cs="Sylfaen"/>
                <w:sz w:val="20"/>
                <w:szCs w:val="20"/>
                <w:lang w:val="es-ES"/>
              </w:rPr>
              <w:t>, 2</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0F655D28"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EB37FA7" w14:textId="7BCD9AD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7350562" w14:textId="4757511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81C40A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130" w:type="dxa"/>
            <w:tcBorders>
              <w:top w:val="single" w:sz="4" w:space="0" w:color="auto"/>
              <w:left w:val="single" w:sz="4" w:space="0" w:color="auto"/>
              <w:bottom w:val="single" w:sz="4" w:space="0" w:color="auto"/>
              <w:right w:val="single" w:sz="4" w:space="0" w:color="auto"/>
            </w:tcBorders>
            <w:vAlign w:val="center"/>
          </w:tcPr>
          <w:p w14:paraId="0EE99F3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38DB23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5DFA820E"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4F9296A"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26AC3C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8</w:t>
            </w:r>
          </w:p>
        </w:tc>
        <w:tc>
          <w:tcPr>
            <w:tcW w:w="1246" w:type="dxa"/>
            <w:tcBorders>
              <w:top w:val="single" w:sz="4" w:space="0" w:color="auto"/>
              <w:left w:val="single" w:sz="4" w:space="0" w:color="auto"/>
              <w:bottom w:val="single" w:sz="4" w:space="0" w:color="auto"/>
              <w:right w:val="single" w:sz="4" w:space="0" w:color="auto"/>
            </w:tcBorders>
            <w:vAlign w:val="center"/>
          </w:tcPr>
          <w:p w14:paraId="34E6784C" w14:textId="77777777" w:rsidR="00C47C31" w:rsidRPr="00932392" w:rsidRDefault="00C47C31" w:rsidP="00C47C31">
            <w:pPr>
              <w:jc w:val="both"/>
              <w:rPr>
                <w:rFonts w:ascii="GHEA Grapalat" w:hAnsi="GHEA Grapalat"/>
                <w:sz w:val="16"/>
                <w:szCs w:val="16"/>
                <w:lang w:val="ru-RU"/>
              </w:rPr>
            </w:pPr>
            <w:r w:rsidRPr="00932392">
              <w:rPr>
                <w:rFonts w:ascii="GHEA Grapalat" w:hAnsi="GHEA Grapalat"/>
                <w:sz w:val="16"/>
                <w:szCs w:val="16"/>
                <w:lang w:val="hy-AM"/>
              </w:rPr>
              <w:t>33631300/</w:t>
            </w:r>
            <w:r w:rsidRPr="00932392">
              <w:rPr>
                <w:rFonts w:ascii="GHEA Grapalat" w:hAnsi="GHEA Grapalat"/>
                <w:sz w:val="16"/>
                <w:szCs w:val="16"/>
                <w:lang w:val="ru-RU"/>
              </w:rPr>
              <w:t>5</w:t>
            </w:r>
          </w:p>
        </w:tc>
        <w:tc>
          <w:tcPr>
            <w:tcW w:w="2250" w:type="dxa"/>
            <w:tcBorders>
              <w:top w:val="single" w:sz="4" w:space="0" w:color="auto"/>
              <w:left w:val="single" w:sz="4" w:space="0" w:color="auto"/>
              <w:bottom w:val="single" w:sz="4" w:space="0" w:color="auto"/>
              <w:right w:val="single" w:sz="4" w:space="0" w:color="auto"/>
            </w:tcBorders>
            <w:vAlign w:val="center"/>
          </w:tcPr>
          <w:p w14:paraId="08A1D9DF"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կետոպրոֆեն m01ae03, m02aa10</w:t>
            </w:r>
          </w:p>
        </w:tc>
        <w:tc>
          <w:tcPr>
            <w:tcW w:w="1237" w:type="dxa"/>
            <w:tcBorders>
              <w:top w:val="single" w:sz="4" w:space="0" w:color="auto"/>
              <w:left w:val="single" w:sz="4" w:space="0" w:color="auto"/>
              <w:bottom w:val="single" w:sz="4" w:space="0" w:color="auto"/>
              <w:right w:val="single" w:sz="4" w:space="0" w:color="auto"/>
            </w:tcBorders>
            <w:vAlign w:val="center"/>
          </w:tcPr>
          <w:p w14:paraId="443006D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8272B8" w14:textId="77777777" w:rsidR="00C47C31" w:rsidRPr="00932392" w:rsidRDefault="00C47C31" w:rsidP="001616B4">
            <w:pPr>
              <w:jc w:val="both"/>
              <w:rPr>
                <w:lang w:val="hy-AM"/>
              </w:rPr>
            </w:pPr>
            <w:r w:rsidRPr="00932392">
              <w:rPr>
                <w:rFonts w:ascii="GHEA Grapalat" w:hAnsi="GHEA Grapalat" w:cs="Sylfaen"/>
                <w:sz w:val="20"/>
                <w:szCs w:val="20"/>
              </w:rPr>
              <w:t>Կետոպրոֆեն</w:t>
            </w:r>
            <w:r w:rsidRPr="00932392">
              <w:rPr>
                <w:rFonts w:ascii="GHEA Grapalat" w:hAnsi="GHEA Grapalat"/>
                <w:sz w:val="20"/>
                <w:szCs w:val="20"/>
                <w:lang w:val="es-ES"/>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pt-BR"/>
              </w:rPr>
              <w:t xml:space="preserve"> </w:t>
            </w:r>
            <w:r w:rsidRPr="00932392">
              <w:rPr>
                <w:rFonts w:ascii="GHEA Grapalat" w:hAnsi="GHEA Grapalat" w:cs="Sylfaen"/>
                <w:sz w:val="20"/>
                <w:szCs w:val="20"/>
              </w:rPr>
              <w:t>դոնդող</w:t>
            </w:r>
            <w:r w:rsidRPr="00932392">
              <w:rPr>
                <w:rFonts w:ascii="GHEA Grapalat" w:hAnsi="GHEA Grapalat" w:cs="Sylfaen"/>
                <w:sz w:val="20"/>
                <w:szCs w:val="20"/>
                <w:lang w:val="pt-BR"/>
              </w:rPr>
              <w:t xml:space="preserve"> </w:t>
            </w:r>
            <w:r w:rsidRPr="00932392">
              <w:rPr>
                <w:rFonts w:ascii="GHEA Grapalat" w:hAnsi="GHEA Grapalat" w:cs="Sylfaen"/>
                <w:sz w:val="20"/>
                <w:szCs w:val="20"/>
              </w:rPr>
              <w:t>արտաքին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կիրառման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25</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գ</w:t>
            </w:r>
            <w:r w:rsidRPr="00932392">
              <w:rPr>
                <w:rFonts w:ascii="GHEA Grapalat" w:hAnsi="GHEA Grapalat" w:cs="Sylfaen"/>
                <w:sz w:val="20"/>
                <w:szCs w:val="20"/>
                <w:lang w:val="pt-BR"/>
              </w:rPr>
              <w:t>; 30</w:t>
            </w:r>
            <w:r w:rsidRPr="00932392">
              <w:rPr>
                <w:rFonts w:ascii="GHEA Grapalat" w:hAnsi="GHEA Grapalat" w:cs="Sylfaen"/>
                <w:sz w:val="20"/>
                <w:szCs w:val="20"/>
              </w:rPr>
              <w:t>գ</w:t>
            </w:r>
          </w:p>
        </w:tc>
        <w:tc>
          <w:tcPr>
            <w:tcW w:w="843" w:type="dxa"/>
            <w:tcBorders>
              <w:top w:val="single" w:sz="4" w:space="0" w:color="auto"/>
              <w:left w:val="single" w:sz="4" w:space="0" w:color="auto"/>
              <w:bottom w:val="single" w:sz="4" w:space="0" w:color="auto"/>
              <w:right w:val="single" w:sz="4" w:space="0" w:color="auto"/>
            </w:tcBorders>
            <w:vAlign w:val="center"/>
          </w:tcPr>
          <w:p w14:paraId="0477BAD0"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046795C" w14:textId="70EAF50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AAA7B73" w14:textId="19B9331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94EA7B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130" w:type="dxa"/>
            <w:tcBorders>
              <w:top w:val="single" w:sz="4" w:space="0" w:color="auto"/>
              <w:left w:val="single" w:sz="4" w:space="0" w:color="auto"/>
              <w:bottom w:val="single" w:sz="4" w:space="0" w:color="auto"/>
              <w:right w:val="single" w:sz="4" w:space="0" w:color="auto"/>
            </w:tcBorders>
            <w:vAlign w:val="center"/>
          </w:tcPr>
          <w:p w14:paraId="09862D4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B84671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2173DD2F"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2C089F8"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5B6C371"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w:t>
            </w:r>
          </w:p>
        </w:tc>
        <w:tc>
          <w:tcPr>
            <w:tcW w:w="1246" w:type="dxa"/>
            <w:tcBorders>
              <w:top w:val="single" w:sz="4" w:space="0" w:color="auto"/>
              <w:left w:val="single" w:sz="4" w:space="0" w:color="auto"/>
              <w:bottom w:val="single" w:sz="4" w:space="0" w:color="auto"/>
              <w:right w:val="single" w:sz="4" w:space="0" w:color="auto"/>
            </w:tcBorders>
            <w:vAlign w:val="center"/>
          </w:tcPr>
          <w:p w14:paraId="1F748A50"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33631310/1</w:t>
            </w:r>
          </w:p>
        </w:tc>
        <w:tc>
          <w:tcPr>
            <w:tcW w:w="2250" w:type="dxa"/>
            <w:tcBorders>
              <w:top w:val="single" w:sz="4" w:space="0" w:color="auto"/>
              <w:left w:val="single" w:sz="4" w:space="0" w:color="auto"/>
              <w:bottom w:val="single" w:sz="4" w:space="0" w:color="auto"/>
              <w:right w:val="single" w:sz="4" w:space="0" w:color="auto"/>
            </w:tcBorders>
            <w:vAlign w:val="center"/>
          </w:tcPr>
          <w:p w14:paraId="54EAE4BF"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52564A6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7040A8"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Դիկլոֆենակ (դիկլոֆենակ նատրիում),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աղելույծ</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lang w:val="pt-BR"/>
              </w:rPr>
              <w:t>50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146D4992"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FAC2607" w14:textId="5A8D3A5E"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A3BB907" w14:textId="00C6829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0361D4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6000</w:t>
            </w:r>
          </w:p>
        </w:tc>
        <w:tc>
          <w:tcPr>
            <w:tcW w:w="1130" w:type="dxa"/>
            <w:tcBorders>
              <w:top w:val="single" w:sz="4" w:space="0" w:color="auto"/>
              <w:left w:val="single" w:sz="4" w:space="0" w:color="auto"/>
              <w:bottom w:val="single" w:sz="4" w:space="0" w:color="auto"/>
              <w:right w:val="single" w:sz="4" w:space="0" w:color="auto"/>
            </w:tcBorders>
            <w:vAlign w:val="center"/>
          </w:tcPr>
          <w:p w14:paraId="670D2D0A"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F85BE2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6000</w:t>
            </w:r>
          </w:p>
        </w:tc>
        <w:tc>
          <w:tcPr>
            <w:tcW w:w="1701" w:type="dxa"/>
            <w:tcBorders>
              <w:top w:val="single" w:sz="4" w:space="0" w:color="auto"/>
              <w:left w:val="single" w:sz="4" w:space="0" w:color="auto"/>
              <w:bottom w:val="single" w:sz="4" w:space="0" w:color="auto"/>
              <w:right w:val="single" w:sz="4" w:space="0" w:color="auto"/>
            </w:tcBorders>
            <w:vAlign w:val="center"/>
          </w:tcPr>
          <w:p w14:paraId="48DD0974"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36CF44E"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F79DF57"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w:t>
            </w:r>
          </w:p>
        </w:tc>
        <w:tc>
          <w:tcPr>
            <w:tcW w:w="1246" w:type="dxa"/>
            <w:tcBorders>
              <w:top w:val="single" w:sz="4" w:space="0" w:color="auto"/>
              <w:left w:val="single" w:sz="4" w:space="0" w:color="auto"/>
              <w:bottom w:val="single" w:sz="4" w:space="0" w:color="auto"/>
              <w:right w:val="single" w:sz="4" w:space="0" w:color="auto"/>
            </w:tcBorders>
            <w:vAlign w:val="center"/>
          </w:tcPr>
          <w:p w14:paraId="5179C3D4"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33631310/2</w:t>
            </w:r>
          </w:p>
        </w:tc>
        <w:tc>
          <w:tcPr>
            <w:tcW w:w="2250" w:type="dxa"/>
            <w:tcBorders>
              <w:top w:val="single" w:sz="4" w:space="0" w:color="auto"/>
              <w:left w:val="single" w:sz="4" w:space="0" w:color="auto"/>
              <w:bottom w:val="single" w:sz="4" w:space="0" w:color="auto"/>
              <w:right w:val="single" w:sz="4" w:space="0" w:color="auto"/>
            </w:tcBorders>
            <w:vAlign w:val="center"/>
          </w:tcPr>
          <w:p w14:paraId="475A70D6"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73A78CE4"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D50E25"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Դիկլոֆենակ (դիկլոֆենակ նատրիում),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երկարատև</w:t>
            </w:r>
            <w:r w:rsidRPr="00932392">
              <w:rPr>
                <w:rFonts w:ascii="GHEA Grapalat" w:hAnsi="GHEA Grapalat" w:cs="Sylfaen"/>
                <w:sz w:val="20"/>
                <w:szCs w:val="20"/>
                <w:lang w:val="hy-AM"/>
              </w:rPr>
              <w:t xml:space="preserve"> </w:t>
            </w:r>
            <w:r w:rsidRPr="00932392">
              <w:rPr>
                <w:rFonts w:ascii="GHEA Grapalat" w:hAnsi="GHEA Grapalat" w:cs="Sylfaen"/>
                <w:sz w:val="20"/>
                <w:szCs w:val="20"/>
              </w:rPr>
              <w:t>ձերբազատմամբ</w:t>
            </w:r>
            <w:r w:rsidRPr="00932392">
              <w:rPr>
                <w:rFonts w:ascii="GHEA Grapalat" w:hAnsi="GHEA Grapalat" w:cs="Sylfaen"/>
                <w:sz w:val="20"/>
                <w:szCs w:val="20"/>
                <w:lang w:val="pt-BR"/>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1</w:t>
            </w:r>
            <w:r w:rsidRPr="00932392">
              <w:rPr>
                <w:rFonts w:ascii="GHEA Grapalat" w:hAnsi="GHEA Grapalat" w:cs="Sylfaen"/>
                <w:sz w:val="20"/>
                <w:szCs w:val="20"/>
                <w:lang w:val="hy-AM"/>
              </w:rPr>
              <w:t>0</w:t>
            </w:r>
            <w:r w:rsidRPr="00932392">
              <w:rPr>
                <w:rFonts w:ascii="GHEA Grapalat" w:hAnsi="GHEA Grapalat" w:cs="Sylfaen"/>
                <w:sz w:val="20"/>
                <w:szCs w:val="20"/>
                <w:lang w:val="pt-BR"/>
              </w:rPr>
              <w:t>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718CA370"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B670596" w14:textId="1535CF0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A4E15BE" w14:textId="7704FB9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0A51A7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130" w:type="dxa"/>
            <w:tcBorders>
              <w:top w:val="single" w:sz="4" w:space="0" w:color="auto"/>
              <w:left w:val="single" w:sz="4" w:space="0" w:color="auto"/>
              <w:bottom w:val="single" w:sz="4" w:space="0" w:color="auto"/>
              <w:right w:val="single" w:sz="4" w:space="0" w:color="auto"/>
            </w:tcBorders>
            <w:vAlign w:val="center"/>
          </w:tcPr>
          <w:p w14:paraId="78F49480"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9F1F3D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701" w:type="dxa"/>
            <w:tcBorders>
              <w:top w:val="single" w:sz="4" w:space="0" w:color="auto"/>
              <w:left w:val="single" w:sz="4" w:space="0" w:color="auto"/>
              <w:bottom w:val="single" w:sz="4" w:space="0" w:color="auto"/>
              <w:right w:val="single" w:sz="4" w:space="0" w:color="auto"/>
            </w:tcBorders>
            <w:vAlign w:val="center"/>
          </w:tcPr>
          <w:p w14:paraId="3223D346"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CA3D740"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5E51FF1"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11</w:t>
            </w:r>
          </w:p>
        </w:tc>
        <w:tc>
          <w:tcPr>
            <w:tcW w:w="1246" w:type="dxa"/>
            <w:tcBorders>
              <w:top w:val="single" w:sz="4" w:space="0" w:color="auto"/>
              <w:left w:val="single" w:sz="4" w:space="0" w:color="auto"/>
              <w:bottom w:val="single" w:sz="4" w:space="0" w:color="auto"/>
              <w:right w:val="single" w:sz="4" w:space="0" w:color="auto"/>
            </w:tcBorders>
            <w:vAlign w:val="center"/>
          </w:tcPr>
          <w:p w14:paraId="62071E97"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33631310/3</w:t>
            </w:r>
          </w:p>
        </w:tc>
        <w:tc>
          <w:tcPr>
            <w:tcW w:w="2250" w:type="dxa"/>
            <w:tcBorders>
              <w:top w:val="single" w:sz="4" w:space="0" w:color="auto"/>
              <w:left w:val="single" w:sz="4" w:space="0" w:color="auto"/>
              <w:bottom w:val="single" w:sz="4" w:space="0" w:color="auto"/>
              <w:right w:val="single" w:sz="4" w:space="0" w:color="auto"/>
            </w:tcBorders>
            <w:vAlign w:val="center"/>
          </w:tcPr>
          <w:p w14:paraId="462D6FFB"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582DC3F4"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C34453" w14:textId="77777777" w:rsidR="00C47C31" w:rsidRPr="00932392" w:rsidRDefault="00C47C31" w:rsidP="001616B4">
            <w:pPr>
              <w:jc w:val="both"/>
              <w:rPr>
                <w:sz w:val="27"/>
                <w:szCs w:val="27"/>
                <w:shd w:val="clear" w:color="auto" w:fill="C7FCFA"/>
              </w:rPr>
            </w:pPr>
            <w:r w:rsidRPr="00932392">
              <w:rPr>
                <w:rFonts w:ascii="GHEA Grapalat" w:hAnsi="GHEA Grapalat"/>
                <w:sz w:val="20"/>
                <w:szCs w:val="20"/>
                <w:lang w:val="es-ES"/>
              </w:rPr>
              <w:t xml:space="preserve">Դիկլոֆենակ (դիկլոֆենակ նատրիում),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hy-AM"/>
              </w:rPr>
              <w:t xml:space="preserve"> </w:t>
            </w:r>
            <w:r w:rsidRPr="00932392">
              <w:rPr>
                <w:rFonts w:ascii="GHEA Grapalat" w:hAnsi="GHEA Grapalat" w:cs="Sylfaen"/>
                <w:sz w:val="20"/>
                <w:szCs w:val="20"/>
              </w:rPr>
              <w:t>երկարատև</w:t>
            </w:r>
            <w:r w:rsidRPr="00932392">
              <w:rPr>
                <w:rFonts w:ascii="GHEA Grapalat" w:hAnsi="GHEA Grapalat" w:cs="Sylfaen"/>
                <w:sz w:val="20"/>
                <w:szCs w:val="20"/>
                <w:lang w:val="hy-AM"/>
              </w:rPr>
              <w:t xml:space="preserve"> </w:t>
            </w:r>
            <w:r w:rsidRPr="00932392">
              <w:rPr>
                <w:rFonts w:ascii="GHEA Grapalat" w:hAnsi="GHEA Grapalat" w:cs="Sylfaen"/>
                <w:sz w:val="20"/>
                <w:szCs w:val="20"/>
              </w:rPr>
              <w:t>ձերբազատմամբ</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1</w:t>
            </w:r>
            <w:r w:rsidRPr="00932392">
              <w:rPr>
                <w:rFonts w:ascii="GHEA Grapalat" w:hAnsi="GHEA Grapalat" w:cs="Sylfaen"/>
                <w:sz w:val="20"/>
                <w:szCs w:val="20"/>
                <w:lang w:val="hy-AM"/>
              </w:rPr>
              <w:t>5</w:t>
            </w:r>
            <w:r w:rsidRPr="00932392">
              <w:rPr>
                <w:rFonts w:ascii="GHEA Grapalat" w:hAnsi="GHEA Grapalat" w:cs="Sylfaen"/>
                <w:sz w:val="20"/>
                <w:szCs w:val="20"/>
                <w:lang w:val="pt-BR"/>
              </w:rPr>
              <w:t>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54211871"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4B37D4C" w14:textId="621F555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4DA82B5" w14:textId="4C54892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DD5392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30000</w:t>
            </w:r>
          </w:p>
        </w:tc>
        <w:tc>
          <w:tcPr>
            <w:tcW w:w="1130" w:type="dxa"/>
            <w:tcBorders>
              <w:top w:val="single" w:sz="4" w:space="0" w:color="auto"/>
              <w:left w:val="single" w:sz="4" w:space="0" w:color="auto"/>
              <w:bottom w:val="single" w:sz="4" w:space="0" w:color="auto"/>
              <w:right w:val="single" w:sz="4" w:space="0" w:color="auto"/>
            </w:tcBorders>
            <w:vAlign w:val="center"/>
          </w:tcPr>
          <w:p w14:paraId="47FDD652"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013E32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30000</w:t>
            </w:r>
          </w:p>
        </w:tc>
        <w:tc>
          <w:tcPr>
            <w:tcW w:w="1701" w:type="dxa"/>
            <w:tcBorders>
              <w:top w:val="single" w:sz="4" w:space="0" w:color="auto"/>
              <w:left w:val="single" w:sz="4" w:space="0" w:color="auto"/>
              <w:bottom w:val="single" w:sz="4" w:space="0" w:color="auto"/>
              <w:right w:val="single" w:sz="4" w:space="0" w:color="auto"/>
            </w:tcBorders>
            <w:vAlign w:val="center"/>
          </w:tcPr>
          <w:p w14:paraId="45FD2C93"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F086C8B"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4856F8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12</w:t>
            </w:r>
          </w:p>
        </w:tc>
        <w:tc>
          <w:tcPr>
            <w:tcW w:w="1246" w:type="dxa"/>
            <w:tcBorders>
              <w:top w:val="single" w:sz="4" w:space="0" w:color="auto"/>
              <w:left w:val="single" w:sz="4" w:space="0" w:color="auto"/>
              <w:bottom w:val="single" w:sz="4" w:space="0" w:color="auto"/>
              <w:right w:val="single" w:sz="4" w:space="0" w:color="auto"/>
            </w:tcBorders>
            <w:vAlign w:val="center"/>
          </w:tcPr>
          <w:p w14:paraId="1E14F14E"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33631310/4</w:t>
            </w:r>
          </w:p>
        </w:tc>
        <w:tc>
          <w:tcPr>
            <w:tcW w:w="2250" w:type="dxa"/>
            <w:tcBorders>
              <w:top w:val="single" w:sz="4" w:space="0" w:color="auto"/>
              <w:left w:val="single" w:sz="4" w:space="0" w:color="auto"/>
              <w:bottom w:val="single" w:sz="4" w:space="0" w:color="auto"/>
              <w:right w:val="single" w:sz="4" w:space="0" w:color="auto"/>
            </w:tcBorders>
            <w:vAlign w:val="center"/>
          </w:tcPr>
          <w:p w14:paraId="2479ED97"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749C92CB"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B866E4"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Դիկլոֆենակ (դիկլոֆենակ նատրիում),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75</w:t>
            </w:r>
            <w:r w:rsidRPr="00932392">
              <w:rPr>
                <w:rFonts w:ascii="GHEA Grapalat" w:hAnsi="GHEA Grapalat" w:cs="Sylfaen"/>
                <w:sz w:val="20"/>
                <w:szCs w:val="20"/>
              </w:rPr>
              <w:t>մգ</w:t>
            </w:r>
            <w:r w:rsidRPr="00932392">
              <w:rPr>
                <w:rFonts w:ascii="GHEA Grapalat" w:hAnsi="GHEA Grapalat" w:cs="Sylfaen"/>
                <w:sz w:val="20"/>
                <w:szCs w:val="20"/>
                <w:lang w:val="pt-BR"/>
              </w:rPr>
              <w:t>/3</w:t>
            </w:r>
            <w:r w:rsidRPr="00932392">
              <w:rPr>
                <w:rFonts w:ascii="GHEA Grapalat" w:hAnsi="GHEA Grapalat" w:cs="Sylfaen"/>
                <w:sz w:val="20"/>
                <w:szCs w:val="20"/>
              </w:rPr>
              <w:t>մլ</w:t>
            </w:r>
            <w:r w:rsidRPr="00932392">
              <w:rPr>
                <w:rFonts w:ascii="GHEA Grapalat" w:hAnsi="GHEA Grapalat" w:cs="Sylfaen"/>
                <w:sz w:val="20"/>
                <w:szCs w:val="20"/>
                <w:lang w:val="pt-BR"/>
              </w:rPr>
              <w:t>, 3</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7E4FF717"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CC72B62" w14:textId="442FB90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FD83C85" w14:textId="6718F9B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596A61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130" w:type="dxa"/>
            <w:tcBorders>
              <w:top w:val="single" w:sz="4" w:space="0" w:color="auto"/>
              <w:left w:val="single" w:sz="4" w:space="0" w:color="auto"/>
              <w:bottom w:val="single" w:sz="4" w:space="0" w:color="auto"/>
              <w:right w:val="single" w:sz="4" w:space="0" w:color="auto"/>
            </w:tcBorders>
            <w:vAlign w:val="center"/>
          </w:tcPr>
          <w:p w14:paraId="7F6D954A"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A05442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271440D8"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E6BBBFD"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138F4AE"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13</w:t>
            </w:r>
          </w:p>
        </w:tc>
        <w:tc>
          <w:tcPr>
            <w:tcW w:w="1246" w:type="dxa"/>
            <w:tcBorders>
              <w:top w:val="single" w:sz="4" w:space="0" w:color="auto"/>
              <w:left w:val="single" w:sz="4" w:space="0" w:color="auto"/>
              <w:bottom w:val="single" w:sz="4" w:space="0" w:color="auto"/>
              <w:right w:val="single" w:sz="4" w:space="0" w:color="auto"/>
            </w:tcBorders>
            <w:vAlign w:val="center"/>
          </w:tcPr>
          <w:p w14:paraId="510F6511"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33631310/5</w:t>
            </w:r>
          </w:p>
        </w:tc>
        <w:tc>
          <w:tcPr>
            <w:tcW w:w="2250" w:type="dxa"/>
            <w:tcBorders>
              <w:top w:val="single" w:sz="4" w:space="0" w:color="auto"/>
              <w:left w:val="single" w:sz="4" w:space="0" w:color="auto"/>
              <w:bottom w:val="single" w:sz="4" w:space="0" w:color="auto"/>
              <w:right w:val="single" w:sz="4" w:space="0" w:color="auto"/>
            </w:tcBorders>
            <w:vAlign w:val="center"/>
          </w:tcPr>
          <w:p w14:paraId="56A51D4F"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17623B44"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8851D5" w14:textId="77777777" w:rsidR="00C47C31" w:rsidRPr="00932392" w:rsidRDefault="00C47C31" w:rsidP="001616B4">
            <w:pPr>
              <w:jc w:val="both"/>
              <w:rPr>
                <w:sz w:val="27"/>
                <w:szCs w:val="27"/>
                <w:shd w:val="clear" w:color="auto" w:fill="C7FCFA"/>
              </w:rPr>
            </w:pPr>
            <w:r w:rsidRPr="00932392">
              <w:rPr>
                <w:rFonts w:ascii="GHEA Grapalat" w:hAnsi="GHEA Grapalat"/>
                <w:sz w:val="20"/>
                <w:szCs w:val="20"/>
                <w:lang w:val="es-ES"/>
              </w:rPr>
              <w:t xml:space="preserve">Դիկլոֆենակ (դիկլոֆենակ նատրիում),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դեղափոշի</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ներքին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ընդունման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լուծույթի</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50մգ փաթեթիկներ</w:t>
            </w:r>
          </w:p>
        </w:tc>
        <w:tc>
          <w:tcPr>
            <w:tcW w:w="843" w:type="dxa"/>
            <w:tcBorders>
              <w:top w:val="single" w:sz="4" w:space="0" w:color="auto"/>
              <w:left w:val="single" w:sz="4" w:space="0" w:color="auto"/>
              <w:bottom w:val="single" w:sz="4" w:space="0" w:color="auto"/>
              <w:right w:val="single" w:sz="4" w:space="0" w:color="auto"/>
            </w:tcBorders>
            <w:vAlign w:val="center"/>
          </w:tcPr>
          <w:p w14:paraId="3EB81FB6"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8A55FF6" w14:textId="60755D2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B5F27D9" w14:textId="75DAA83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C88949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6300</w:t>
            </w:r>
          </w:p>
        </w:tc>
        <w:tc>
          <w:tcPr>
            <w:tcW w:w="1130" w:type="dxa"/>
            <w:tcBorders>
              <w:top w:val="single" w:sz="4" w:space="0" w:color="auto"/>
              <w:left w:val="single" w:sz="4" w:space="0" w:color="auto"/>
              <w:bottom w:val="single" w:sz="4" w:space="0" w:color="auto"/>
              <w:right w:val="single" w:sz="4" w:space="0" w:color="auto"/>
            </w:tcBorders>
            <w:vAlign w:val="center"/>
          </w:tcPr>
          <w:p w14:paraId="2EBA0A47"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22904F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6300</w:t>
            </w:r>
          </w:p>
        </w:tc>
        <w:tc>
          <w:tcPr>
            <w:tcW w:w="1701" w:type="dxa"/>
            <w:tcBorders>
              <w:top w:val="single" w:sz="4" w:space="0" w:color="auto"/>
              <w:left w:val="single" w:sz="4" w:space="0" w:color="auto"/>
              <w:bottom w:val="single" w:sz="4" w:space="0" w:color="auto"/>
              <w:right w:val="single" w:sz="4" w:space="0" w:color="auto"/>
            </w:tcBorders>
            <w:vAlign w:val="center"/>
          </w:tcPr>
          <w:p w14:paraId="6AB00990"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22BC777"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617E195"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14</w:t>
            </w:r>
          </w:p>
        </w:tc>
        <w:tc>
          <w:tcPr>
            <w:tcW w:w="1246" w:type="dxa"/>
            <w:tcBorders>
              <w:top w:val="single" w:sz="4" w:space="0" w:color="auto"/>
              <w:left w:val="single" w:sz="4" w:space="0" w:color="auto"/>
              <w:bottom w:val="single" w:sz="4" w:space="0" w:color="auto"/>
              <w:right w:val="single" w:sz="4" w:space="0" w:color="auto"/>
            </w:tcBorders>
            <w:vAlign w:val="center"/>
          </w:tcPr>
          <w:p w14:paraId="5D35D097" w14:textId="77777777" w:rsidR="00C47C31" w:rsidRPr="00932392" w:rsidRDefault="00C47C31" w:rsidP="00C47C31">
            <w:pPr>
              <w:spacing w:line="276" w:lineRule="auto"/>
              <w:jc w:val="both"/>
              <w:rPr>
                <w:rFonts w:ascii="GHEA Grapalat" w:hAnsi="GHEA Grapalat"/>
                <w:sz w:val="16"/>
                <w:szCs w:val="16"/>
                <w:lang w:val="hy-AM"/>
              </w:rPr>
            </w:pPr>
            <w:r w:rsidRPr="00932392">
              <w:rPr>
                <w:rFonts w:ascii="GHEA Grapalat" w:hAnsi="GHEA Grapalat"/>
                <w:sz w:val="16"/>
                <w:szCs w:val="16"/>
                <w:lang w:val="hy-AM"/>
              </w:rPr>
              <w:t>33631310/6</w:t>
            </w:r>
          </w:p>
        </w:tc>
        <w:tc>
          <w:tcPr>
            <w:tcW w:w="2250" w:type="dxa"/>
            <w:tcBorders>
              <w:top w:val="single" w:sz="4" w:space="0" w:color="auto"/>
              <w:left w:val="single" w:sz="4" w:space="0" w:color="auto"/>
              <w:bottom w:val="single" w:sz="4" w:space="0" w:color="auto"/>
              <w:right w:val="single" w:sz="4" w:space="0" w:color="auto"/>
            </w:tcBorders>
            <w:vAlign w:val="center"/>
          </w:tcPr>
          <w:p w14:paraId="74902B49" w14:textId="77777777" w:rsidR="00C47C31" w:rsidRPr="00932392" w:rsidRDefault="00C47C31" w:rsidP="00C47C31">
            <w:pPr>
              <w:spacing w:line="276" w:lineRule="auto"/>
              <w:jc w:val="both"/>
              <w:rPr>
                <w:rFonts w:ascii="GHEA Grapalat" w:hAnsi="GHEA Grapalat"/>
                <w:sz w:val="20"/>
                <w:szCs w:val="20"/>
                <w:lang w:val="hy-AM"/>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59D98814" w14:textId="77777777" w:rsidR="00C47C31" w:rsidRPr="00932392" w:rsidRDefault="00C47C31" w:rsidP="001616B4">
            <w:pPr>
              <w:spacing w:line="276" w:lineRule="auto"/>
              <w:jc w:val="both"/>
              <w:rPr>
                <w:rFonts w:ascii="GHEA Grapalat" w:hAnsi="GHEA Grapalat"/>
                <w:sz w:val="18"/>
                <w:szCs w:val="18"/>
                <w:lang w:val="hy-AM"/>
              </w:rPr>
            </w:pPr>
          </w:p>
        </w:tc>
        <w:tc>
          <w:tcPr>
            <w:tcW w:w="3353" w:type="dxa"/>
            <w:tcBorders>
              <w:top w:val="single" w:sz="4" w:space="0" w:color="auto"/>
              <w:left w:val="single" w:sz="4" w:space="0" w:color="auto"/>
              <w:bottom w:val="single" w:sz="4" w:space="0" w:color="auto"/>
              <w:right w:val="single" w:sz="4" w:space="0" w:color="auto"/>
            </w:tcBorders>
          </w:tcPr>
          <w:p w14:paraId="09464B26" w14:textId="77777777" w:rsidR="00C47C31" w:rsidRPr="00932392" w:rsidRDefault="00C47C31" w:rsidP="001616B4">
            <w:pPr>
              <w:spacing w:line="276" w:lineRule="auto"/>
              <w:jc w:val="both"/>
              <w:rPr>
                <w:rFonts w:ascii="GHEA Grapalat" w:hAnsi="GHEA Grapalat"/>
                <w:b/>
                <w:sz w:val="16"/>
                <w:szCs w:val="16"/>
                <w:lang w:val="hy-AM"/>
              </w:rPr>
            </w:pPr>
            <w:r w:rsidRPr="00932392">
              <w:rPr>
                <w:rFonts w:ascii="GHEA Grapalat" w:hAnsi="GHEA Grapalat"/>
                <w:sz w:val="20"/>
                <w:szCs w:val="20"/>
                <w:lang w:val="es-ES"/>
              </w:rPr>
              <w:t xml:space="preserve">Դիկլոֆենակ (դիկլոֆենակի նատրիում), </w:t>
            </w:r>
            <w:r w:rsidRPr="00932392">
              <w:rPr>
                <w:rFonts w:ascii="GHEA Grapalat" w:hAnsi="GHEA Grapalat" w:cs="Sylfaen"/>
                <w:sz w:val="20"/>
                <w:szCs w:val="20"/>
                <w:lang w:val="hy-AM"/>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քսուք</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արտաքին</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կիրառման</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10</w:t>
            </w:r>
            <w:r w:rsidRPr="00932392">
              <w:rPr>
                <w:rFonts w:ascii="GHEA Grapalat" w:hAnsi="GHEA Grapalat" w:cs="Sylfaen"/>
                <w:sz w:val="20"/>
                <w:szCs w:val="20"/>
                <w:lang w:val="hy-AM"/>
              </w:rPr>
              <w:t>մգ</w:t>
            </w:r>
            <w:r w:rsidRPr="00932392">
              <w:rPr>
                <w:rFonts w:ascii="GHEA Grapalat" w:hAnsi="GHEA Grapalat" w:cs="Sylfaen"/>
                <w:sz w:val="20"/>
                <w:szCs w:val="20"/>
                <w:lang w:val="pt-BR"/>
              </w:rPr>
              <w:t>/</w:t>
            </w:r>
            <w:r w:rsidRPr="00932392">
              <w:rPr>
                <w:rFonts w:ascii="GHEA Grapalat" w:hAnsi="GHEA Grapalat" w:cs="Sylfaen"/>
                <w:sz w:val="20"/>
                <w:szCs w:val="20"/>
                <w:lang w:val="hy-AM"/>
              </w:rPr>
              <w:t>գ</w:t>
            </w:r>
            <w:r w:rsidRPr="00932392">
              <w:rPr>
                <w:rFonts w:ascii="GHEA Grapalat" w:hAnsi="GHEA Grapalat" w:cs="Sylfaen"/>
                <w:sz w:val="20"/>
                <w:szCs w:val="20"/>
                <w:lang w:val="pt-BR"/>
              </w:rPr>
              <w:t xml:space="preserve"> 30</w:t>
            </w:r>
            <w:r w:rsidRPr="00932392">
              <w:rPr>
                <w:rFonts w:ascii="GHEA Grapalat" w:hAnsi="GHEA Grapalat" w:cs="Sylfaen"/>
                <w:sz w:val="20"/>
                <w:szCs w:val="20"/>
                <w:lang w:val="hy-AM"/>
              </w:rPr>
              <w:t>գ</w:t>
            </w:r>
          </w:p>
        </w:tc>
        <w:tc>
          <w:tcPr>
            <w:tcW w:w="843" w:type="dxa"/>
            <w:tcBorders>
              <w:top w:val="single" w:sz="4" w:space="0" w:color="auto"/>
              <w:left w:val="single" w:sz="4" w:space="0" w:color="auto"/>
              <w:bottom w:val="single" w:sz="4" w:space="0" w:color="auto"/>
              <w:right w:val="single" w:sz="4" w:space="0" w:color="auto"/>
            </w:tcBorders>
            <w:vAlign w:val="center"/>
          </w:tcPr>
          <w:p w14:paraId="68BDA926" w14:textId="77777777" w:rsidR="00C47C31" w:rsidRPr="00932392" w:rsidRDefault="00C47C31" w:rsidP="001616B4">
            <w:pPr>
              <w:spacing w:line="276" w:lineRule="auto"/>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F0F076C" w14:textId="6B0D117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E9C944D" w14:textId="1183096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7F20E3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w:t>
            </w:r>
          </w:p>
        </w:tc>
        <w:tc>
          <w:tcPr>
            <w:tcW w:w="1130" w:type="dxa"/>
            <w:tcBorders>
              <w:top w:val="single" w:sz="4" w:space="0" w:color="auto"/>
              <w:left w:val="single" w:sz="4" w:space="0" w:color="auto"/>
              <w:bottom w:val="single" w:sz="4" w:space="0" w:color="auto"/>
              <w:right w:val="single" w:sz="4" w:space="0" w:color="auto"/>
            </w:tcBorders>
            <w:vAlign w:val="center"/>
          </w:tcPr>
          <w:p w14:paraId="0C171478" w14:textId="77777777" w:rsidR="00C47C31" w:rsidRPr="00932392" w:rsidRDefault="00C47C31" w:rsidP="001616B4">
            <w:pPr>
              <w:spacing w:line="276" w:lineRule="auto"/>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C78E89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w:t>
            </w:r>
          </w:p>
        </w:tc>
        <w:tc>
          <w:tcPr>
            <w:tcW w:w="1701" w:type="dxa"/>
            <w:tcBorders>
              <w:top w:val="single" w:sz="4" w:space="0" w:color="auto"/>
              <w:left w:val="single" w:sz="4" w:space="0" w:color="auto"/>
              <w:bottom w:val="single" w:sz="4" w:space="0" w:color="auto"/>
              <w:right w:val="single" w:sz="4" w:space="0" w:color="auto"/>
            </w:tcBorders>
            <w:vAlign w:val="center"/>
          </w:tcPr>
          <w:p w14:paraId="757F5D50"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FF624E0"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48FEE61"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15</w:t>
            </w:r>
          </w:p>
        </w:tc>
        <w:tc>
          <w:tcPr>
            <w:tcW w:w="1246" w:type="dxa"/>
            <w:tcBorders>
              <w:top w:val="single" w:sz="4" w:space="0" w:color="auto"/>
              <w:left w:val="single" w:sz="4" w:space="0" w:color="auto"/>
              <w:bottom w:val="single" w:sz="4" w:space="0" w:color="auto"/>
              <w:right w:val="single" w:sz="4" w:space="0" w:color="auto"/>
            </w:tcBorders>
            <w:vAlign w:val="center"/>
          </w:tcPr>
          <w:p w14:paraId="30B8EA63"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33631310/7</w:t>
            </w:r>
          </w:p>
        </w:tc>
        <w:tc>
          <w:tcPr>
            <w:tcW w:w="2250" w:type="dxa"/>
            <w:tcBorders>
              <w:top w:val="single" w:sz="4" w:space="0" w:color="auto"/>
              <w:left w:val="single" w:sz="4" w:space="0" w:color="auto"/>
              <w:bottom w:val="single" w:sz="4" w:space="0" w:color="auto"/>
              <w:right w:val="single" w:sz="4" w:space="0" w:color="auto"/>
            </w:tcBorders>
            <w:vAlign w:val="center"/>
          </w:tcPr>
          <w:p w14:paraId="4104A810"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6AB04E5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B977D5"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Դիկլոֆենակ (դիկլոֆենակ նատրիում),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դոնդող</w:t>
            </w:r>
            <w:r w:rsidRPr="00932392">
              <w:rPr>
                <w:rFonts w:ascii="GHEA Grapalat" w:hAnsi="GHEA Grapalat" w:cs="Sylfaen"/>
                <w:sz w:val="20"/>
                <w:szCs w:val="20"/>
                <w:lang w:val="hy-AM"/>
              </w:rPr>
              <w:t>ն արտաքին կիրառման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50</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գ</w:t>
            </w:r>
            <w:r w:rsidRPr="00932392">
              <w:rPr>
                <w:rFonts w:ascii="GHEA Grapalat" w:hAnsi="GHEA Grapalat" w:cs="Sylfaen"/>
                <w:sz w:val="20"/>
                <w:szCs w:val="20"/>
                <w:lang w:val="pt-BR"/>
              </w:rPr>
              <w:t>, 50</w:t>
            </w:r>
            <w:r w:rsidRPr="00932392">
              <w:rPr>
                <w:rFonts w:ascii="GHEA Grapalat" w:hAnsi="GHEA Grapalat" w:cs="Sylfaen"/>
                <w:sz w:val="20"/>
                <w:szCs w:val="20"/>
              </w:rPr>
              <w:t>գ</w:t>
            </w:r>
          </w:p>
          <w:p w14:paraId="4E36EA43" w14:textId="77777777" w:rsidR="00C47C31" w:rsidRPr="00932392" w:rsidRDefault="00C47C31" w:rsidP="001616B4">
            <w:pPr>
              <w:jc w:val="both"/>
              <w:rPr>
                <w:rFonts w:ascii="GHEA Grapalat" w:hAnsi="GHEA Grapalat"/>
                <w:sz w:val="20"/>
                <w:szCs w:val="20"/>
                <w:lang w:val="hy-AM"/>
              </w:rPr>
            </w:pPr>
          </w:p>
        </w:tc>
        <w:tc>
          <w:tcPr>
            <w:tcW w:w="843" w:type="dxa"/>
            <w:tcBorders>
              <w:top w:val="single" w:sz="4" w:space="0" w:color="auto"/>
              <w:left w:val="single" w:sz="4" w:space="0" w:color="auto"/>
              <w:bottom w:val="single" w:sz="4" w:space="0" w:color="auto"/>
              <w:right w:val="single" w:sz="4" w:space="0" w:color="auto"/>
            </w:tcBorders>
            <w:vAlign w:val="center"/>
          </w:tcPr>
          <w:p w14:paraId="2BC5FBE9"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55DDEE0" w14:textId="58933F5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D3C3148" w14:textId="6F63893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93B854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130" w:type="dxa"/>
            <w:tcBorders>
              <w:top w:val="single" w:sz="4" w:space="0" w:color="auto"/>
              <w:left w:val="single" w:sz="4" w:space="0" w:color="auto"/>
              <w:bottom w:val="single" w:sz="4" w:space="0" w:color="auto"/>
              <w:right w:val="single" w:sz="4" w:space="0" w:color="auto"/>
            </w:tcBorders>
            <w:vAlign w:val="center"/>
          </w:tcPr>
          <w:p w14:paraId="2B75B54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DB7A07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tcPr>
          <w:p w14:paraId="68938F87"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49BDA0E"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0F1A8B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16</w:t>
            </w:r>
          </w:p>
        </w:tc>
        <w:tc>
          <w:tcPr>
            <w:tcW w:w="1246" w:type="dxa"/>
            <w:tcBorders>
              <w:top w:val="single" w:sz="4" w:space="0" w:color="auto"/>
              <w:left w:val="single" w:sz="4" w:space="0" w:color="auto"/>
              <w:bottom w:val="single" w:sz="4" w:space="0" w:color="auto"/>
              <w:right w:val="single" w:sz="4" w:space="0" w:color="auto"/>
            </w:tcBorders>
            <w:vAlign w:val="center"/>
          </w:tcPr>
          <w:p w14:paraId="71E2AB14"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33631310/8</w:t>
            </w:r>
          </w:p>
        </w:tc>
        <w:tc>
          <w:tcPr>
            <w:tcW w:w="2250" w:type="dxa"/>
            <w:tcBorders>
              <w:top w:val="single" w:sz="4" w:space="0" w:color="auto"/>
              <w:left w:val="single" w:sz="4" w:space="0" w:color="auto"/>
              <w:bottom w:val="single" w:sz="4" w:space="0" w:color="auto"/>
              <w:right w:val="single" w:sz="4" w:space="0" w:color="auto"/>
            </w:tcBorders>
            <w:vAlign w:val="center"/>
          </w:tcPr>
          <w:p w14:paraId="1FCA115C"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2608A9E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tcPr>
          <w:p w14:paraId="356AAE3A" w14:textId="77777777" w:rsidR="00C47C31" w:rsidRPr="00932392" w:rsidRDefault="00C47C31" w:rsidP="001616B4">
            <w:pPr>
              <w:jc w:val="both"/>
              <w:rPr>
                <w:rFonts w:ascii="GHEA Grapalat" w:hAnsi="GHEA Grapalat"/>
                <w:b/>
                <w:sz w:val="16"/>
                <w:szCs w:val="16"/>
                <w:lang w:val="hy-AM"/>
              </w:rPr>
            </w:pPr>
            <w:r w:rsidRPr="00932392">
              <w:rPr>
                <w:rFonts w:ascii="GHEA Grapalat" w:hAnsi="GHEA Grapalat"/>
                <w:sz w:val="20"/>
                <w:szCs w:val="20"/>
                <w:lang w:val="es-ES"/>
              </w:rPr>
              <w:t xml:space="preserve">Դիկլոֆենակ (դիկլոֆենակի նատրիում),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 xml:space="preserve">Դոնդող </w:t>
            </w:r>
            <w:r w:rsidRPr="00932392">
              <w:rPr>
                <w:rFonts w:ascii="GHEA Grapalat" w:hAnsi="GHEA Grapalat" w:cs="Sylfaen"/>
                <w:sz w:val="20"/>
                <w:szCs w:val="20"/>
              </w:rPr>
              <w:t>արտաքին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կիրառման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2</w:t>
            </w:r>
            <w:r w:rsidRPr="00932392">
              <w:rPr>
                <w:rFonts w:ascii="GHEA Grapalat" w:hAnsi="GHEA Grapalat" w:cs="Sylfaen"/>
                <w:sz w:val="20"/>
                <w:szCs w:val="20"/>
                <w:lang w:val="pt-BR"/>
              </w:rPr>
              <w:t>0</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գ</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5</w:t>
            </w:r>
            <w:r w:rsidRPr="00932392">
              <w:rPr>
                <w:rFonts w:ascii="GHEA Grapalat" w:hAnsi="GHEA Grapalat" w:cs="Sylfaen"/>
                <w:sz w:val="20"/>
                <w:szCs w:val="20"/>
                <w:lang w:val="pt-BR"/>
              </w:rPr>
              <w:t>0</w:t>
            </w:r>
            <w:r w:rsidRPr="00932392">
              <w:rPr>
                <w:rFonts w:ascii="GHEA Grapalat" w:hAnsi="GHEA Grapalat" w:cs="Sylfaen"/>
                <w:sz w:val="20"/>
                <w:szCs w:val="20"/>
              </w:rPr>
              <w:t>գ</w:t>
            </w:r>
          </w:p>
        </w:tc>
        <w:tc>
          <w:tcPr>
            <w:tcW w:w="843" w:type="dxa"/>
            <w:tcBorders>
              <w:top w:val="single" w:sz="4" w:space="0" w:color="auto"/>
              <w:left w:val="single" w:sz="4" w:space="0" w:color="auto"/>
              <w:bottom w:val="single" w:sz="4" w:space="0" w:color="auto"/>
              <w:right w:val="single" w:sz="4" w:space="0" w:color="auto"/>
            </w:tcBorders>
            <w:vAlign w:val="center"/>
          </w:tcPr>
          <w:p w14:paraId="58AAC075"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9A63D18" w14:textId="707B617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9828D78" w14:textId="23F105E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07A26E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130" w:type="dxa"/>
            <w:tcBorders>
              <w:top w:val="single" w:sz="4" w:space="0" w:color="auto"/>
              <w:left w:val="single" w:sz="4" w:space="0" w:color="auto"/>
              <w:bottom w:val="single" w:sz="4" w:space="0" w:color="auto"/>
              <w:right w:val="single" w:sz="4" w:space="0" w:color="auto"/>
            </w:tcBorders>
            <w:vAlign w:val="center"/>
          </w:tcPr>
          <w:p w14:paraId="79347FB4"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E14174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13CDAE13"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71A626A"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A092C0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17</w:t>
            </w:r>
          </w:p>
        </w:tc>
        <w:tc>
          <w:tcPr>
            <w:tcW w:w="1246" w:type="dxa"/>
            <w:tcBorders>
              <w:top w:val="single" w:sz="4" w:space="0" w:color="auto"/>
              <w:left w:val="single" w:sz="4" w:space="0" w:color="auto"/>
              <w:bottom w:val="single" w:sz="4" w:space="0" w:color="auto"/>
              <w:right w:val="single" w:sz="4" w:space="0" w:color="auto"/>
            </w:tcBorders>
            <w:vAlign w:val="center"/>
          </w:tcPr>
          <w:p w14:paraId="4CEB7D7C"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33631310/9</w:t>
            </w:r>
          </w:p>
        </w:tc>
        <w:tc>
          <w:tcPr>
            <w:tcW w:w="2250" w:type="dxa"/>
            <w:tcBorders>
              <w:top w:val="single" w:sz="4" w:space="0" w:color="auto"/>
              <w:left w:val="single" w:sz="4" w:space="0" w:color="auto"/>
              <w:bottom w:val="single" w:sz="4" w:space="0" w:color="auto"/>
              <w:right w:val="single" w:sz="4" w:space="0" w:color="auto"/>
            </w:tcBorders>
            <w:vAlign w:val="center"/>
          </w:tcPr>
          <w:p w14:paraId="0139CFA6"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դիկլոֆենակ d11ax18, m01ab05, m02aa15, s01bc03</w:t>
            </w:r>
          </w:p>
        </w:tc>
        <w:tc>
          <w:tcPr>
            <w:tcW w:w="1237" w:type="dxa"/>
            <w:tcBorders>
              <w:top w:val="single" w:sz="4" w:space="0" w:color="auto"/>
              <w:left w:val="single" w:sz="4" w:space="0" w:color="auto"/>
              <w:bottom w:val="single" w:sz="4" w:space="0" w:color="auto"/>
              <w:right w:val="single" w:sz="4" w:space="0" w:color="auto"/>
            </w:tcBorders>
            <w:vAlign w:val="center"/>
          </w:tcPr>
          <w:p w14:paraId="21DFBF5D"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BD2523" w14:textId="77777777" w:rsidR="00C47C31" w:rsidRPr="00932392" w:rsidRDefault="00C47C31" w:rsidP="001616B4">
            <w:pPr>
              <w:jc w:val="both"/>
              <w:rPr>
                <w:sz w:val="27"/>
                <w:szCs w:val="27"/>
                <w:shd w:val="clear" w:color="auto" w:fill="C7FCFA"/>
                <w:lang w:val="pt-BR"/>
              </w:rPr>
            </w:pPr>
            <w:r w:rsidRPr="00932392">
              <w:rPr>
                <w:rFonts w:ascii="GHEA Grapalat" w:hAnsi="GHEA Grapalat"/>
                <w:sz w:val="20"/>
                <w:szCs w:val="20"/>
                <w:lang w:val="es-ES"/>
              </w:rPr>
              <w:t>Դիկլոֆենակ (դիկլոֆենակ նատրիում), դեղաձևը. մոմիկներ ուղիղաղիքային, 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10</w:t>
            </w:r>
            <w:r w:rsidRPr="00932392">
              <w:rPr>
                <w:rFonts w:ascii="GHEA Grapalat" w:hAnsi="GHEA Grapalat" w:cs="Sylfaen"/>
                <w:sz w:val="20"/>
                <w:szCs w:val="20"/>
                <w:lang w:val="pt-BR"/>
              </w:rPr>
              <w:t>0</w:t>
            </w:r>
            <w:r w:rsidRPr="00932392">
              <w:rPr>
                <w:rFonts w:ascii="GHEA Grapalat" w:hAnsi="GHEA Grapalat" w:cs="Sylfaen"/>
                <w:sz w:val="20"/>
                <w:szCs w:val="20"/>
              </w:rPr>
              <w:t>մգ</w:t>
            </w:r>
            <w:r w:rsidRPr="00932392">
              <w:rPr>
                <w:rFonts w:ascii="GHEA Grapalat" w:hAnsi="GHEA Grapalat" w:cs="Sylfaen"/>
                <w:sz w:val="20"/>
                <w:szCs w:val="20"/>
                <w:lang w:val="pt-BR"/>
              </w:rPr>
              <w:t xml:space="preserve"> </w:t>
            </w:r>
          </w:p>
        </w:tc>
        <w:tc>
          <w:tcPr>
            <w:tcW w:w="843" w:type="dxa"/>
            <w:tcBorders>
              <w:top w:val="single" w:sz="4" w:space="0" w:color="auto"/>
              <w:left w:val="single" w:sz="4" w:space="0" w:color="auto"/>
              <w:bottom w:val="single" w:sz="4" w:space="0" w:color="auto"/>
              <w:right w:val="single" w:sz="4" w:space="0" w:color="auto"/>
            </w:tcBorders>
            <w:vAlign w:val="center"/>
          </w:tcPr>
          <w:p w14:paraId="3646603B"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4E69595" w14:textId="38C802C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D0544B4" w14:textId="48567B6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E29837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w:t>
            </w:r>
          </w:p>
        </w:tc>
        <w:tc>
          <w:tcPr>
            <w:tcW w:w="1130" w:type="dxa"/>
            <w:tcBorders>
              <w:top w:val="single" w:sz="4" w:space="0" w:color="auto"/>
              <w:left w:val="single" w:sz="4" w:space="0" w:color="auto"/>
              <w:bottom w:val="single" w:sz="4" w:space="0" w:color="auto"/>
              <w:right w:val="single" w:sz="4" w:space="0" w:color="auto"/>
            </w:tcBorders>
            <w:vAlign w:val="center"/>
          </w:tcPr>
          <w:p w14:paraId="09A5FA93"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F8A9AA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w:t>
            </w:r>
          </w:p>
        </w:tc>
        <w:tc>
          <w:tcPr>
            <w:tcW w:w="1701" w:type="dxa"/>
            <w:tcBorders>
              <w:top w:val="single" w:sz="4" w:space="0" w:color="auto"/>
              <w:left w:val="single" w:sz="4" w:space="0" w:color="auto"/>
              <w:bottom w:val="single" w:sz="4" w:space="0" w:color="auto"/>
              <w:right w:val="single" w:sz="4" w:space="0" w:color="auto"/>
            </w:tcBorders>
            <w:vAlign w:val="center"/>
          </w:tcPr>
          <w:p w14:paraId="435C4D9D"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F47BFA7"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A3E694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18</w:t>
            </w:r>
          </w:p>
        </w:tc>
        <w:tc>
          <w:tcPr>
            <w:tcW w:w="1246" w:type="dxa"/>
            <w:tcBorders>
              <w:top w:val="single" w:sz="4" w:space="0" w:color="auto"/>
              <w:left w:val="single" w:sz="4" w:space="0" w:color="auto"/>
              <w:bottom w:val="single" w:sz="4" w:space="0" w:color="auto"/>
              <w:right w:val="single" w:sz="4" w:space="0" w:color="auto"/>
            </w:tcBorders>
            <w:vAlign w:val="center"/>
          </w:tcPr>
          <w:p w14:paraId="275AA549"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33631430/1</w:t>
            </w:r>
          </w:p>
          <w:p w14:paraId="5B83B417" w14:textId="77777777" w:rsidR="00C47C31" w:rsidRPr="00932392" w:rsidRDefault="00C47C31" w:rsidP="00C47C31">
            <w:pPr>
              <w:jc w:val="both"/>
              <w:rPr>
                <w:rFonts w:ascii="GHEA Grapalat" w:hAnsi="GHEA Grapalat"/>
                <w:sz w:val="16"/>
                <w:szCs w:val="16"/>
                <w:lang w:val="pt-BR"/>
              </w:rPr>
            </w:pPr>
          </w:p>
        </w:tc>
        <w:tc>
          <w:tcPr>
            <w:tcW w:w="2250" w:type="dxa"/>
            <w:tcBorders>
              <w:top w:val="single" w:sz="4" w:space="0" w:color="auto"/>
              <w:left w:val="single" w:sz="4" w:space="0" w:color="auto"/>
              <w:bottom w:val="single" w:sz="4" w:space="0" w:color="auto"/>
              <w:right w:val="single" w:sz="4" w:space="0" w:color="auto"/>
            </w:tcBorders>
          </w:tcPr>
          <w:p w14:paraId="66A0B6A3"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es-ES"/>
              </w:rPr>
              <w:t>դեքսկետոպրոֆեն (դեքսկետոպրոֆենի տրոմետամոլ)</w:t>
            </w:r>
            <w:r w:rsidRPr="00932392">
              <w:rPr>
                <w:rFonts w:ascii="GHEA Grapalat" w:hAnsi="GHEA Grapalat"/>
                <w:sz w:val="20"/>
                <w:szCs w:val="20"/>
                <w:lang w:val="hy-AM"/>
              </w:rPr>
              <w:t xml:space="preserve"> </w:t>
            </w:r>
            <w:r w:rsidRPr="00932392">
              <w:rPr>
                <w:rFonts w:ascii="GHEA Grapalat" w:hAnsi="GHEA Grapalat"/>
                <w:sz w:val="20"/>
                <w:szCs w:val="20"/>
              </w:rPr>
              <w:t>M01AE17</w:t>
            </w:r>
          </w:p>
        </w:tc>
        <w:tc>
          <w:tcPr>
            <w:tcW w:w="1237" w:type="dxa"/>
            <w:tcBorders>
              <w:top w:val="single" w:sz="4" w:space="0" w:color="auto"/>
              <w:left w:val="single" w:sz="4" w:space="0" w:color="auto"/>
              <w:bottom w:val="single" w:sz="4" w:space="0" w:color="auto"/>
              <w:right w:val="single" w:sz="4" w:space="0" w:color="auto"/>
            </w:tcBorders>
            <w:vAlign w:val="center"/>
          </w:tcPr>
          <w:p w14:paraId="3E8B74B7"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0960BC"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դեքսկետոպրոֆեն (դեքսկետոպրոֆենի տրոմետամոլ),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25</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DD0AE05"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9B09F41" w14:textId="211320E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7DA4540" w14:textId="6C1FF55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B9F6A6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8000</w:t>
            </w:r>
          </w:p>
        </w:tc>
        <w:tc>
          <w:tcPr>
            <w:tcW w:w="1130" w:type="dxa"/>
            <w:tcBorders>
              <w:top w:val="single" w:sz="4" w:space="0" w:color="auto"/>
              <w:left w:val="single" w:sz="4" w:space="0" w:color="auto"/>
              <w:bottom w:val="single" w:sz="4" w:space="0" w:color="auto"/>
              <w:right w:val="single" w:sz="4" w:space="0" w:color="auto"/>
            </w:tcBorders>
            <w:vAlign w:val="center"/>
          </w:tcPr>
          <w:p w14:paraId="2DC226E5"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C5AF6A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8000</w:t>
            </w:r>
          </w:p>
        </w:tc>
        <w:tc>
          <w:tcPr>
            <w:tcW w:w="1701" w:type="dxa"/>
            <w:tcBorders>
              <w:top w:val="single" w:sz="4" w:space="0" w:color="auto"/>
              <w:left w:val="single" w:sz="4" w:space="0" w:color="auto"/>
              <w:bottom w:val="single" w:sz="4" w:space="0" w:color="auto"/>
              <w:right w:val="single" w:sz="4" w:space="0" w:color="auto"/>
            </w:tcBorders>
            <w:vAlign w:val="center"/>
          </w:tcPr>
          <w:p w14:paraId="18B47DB8"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1EF99D3" w14:textId="77777777" w:rsidTr="00932392">
        <w:trPr>
          <w:trHeight w:val="189"/>
        </w:trPr>
        <w:tc>
          <w:tcPr>
            <w:tcW w:w="710" w:type="dxa"/>
            <w:tcBorders>
              <w:top w:val="single" w:sz="4" w:space="0" w:color="auto"/>
              <w:left w:val="single" w:sz="4" w:space="0" w:color="auto"/>
              <w:bottom w:val="single" w:sz="4" w:space="0" w:color="auto"/>
              <w:right w:val="single" w:sz="4" w:space="0" w:color="auto"/>
            </w:tcBorders>
            <w:vAlign w:val="center"/>
          </w:tcPr>
          <w:p w14:paraId="5E90524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19</w:t>
            </w:r>
          </w:p>
        </w:tc>
        <w:tc>
          <w:tcPr>
            <w:tcW w:w="1246" w:type="dxa"/>
            <w:tcBorders>
              <w:top w:val="single" w:sz="4" w:space="0" w:color="auto"/>
              <w:left w:val="single" w:sz="4" w:space="0" w:color="auto"/>
              <w:bottom w:val="single" w:sz="4" w:space="0" w:color="auto"/>
              <w:right w:val="single" w:sz="4" w:space="0" w:color="auto"/>
            </w:tcBorders>
            <w:vAlign w:val="center"/>
          </w:tcPr>
          <w:p w14:paraId="61B0EA6B"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33631430</w:t>
            </w:r>
            <w:r w:rsidRPr="00932392">
              <w:rPr>
                <w:rFonts w:ascii="GHEA Grapalat" w:hAnsi="GHEA Grapalat"/>
                <w:sz w:val="16"/>
                <w:szCs w:val="16"/>
              </w:rPr>
              <w:t>/</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tcPr>
          <w:p w14:paraId="5B1E0467"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es-ES"/>
              </w:rPr>
              <w:t>դեքսկետոպրոֆեն (դեքսկետոպրոֆենի տրոմետամոլ)</w:t>
            </w:r>
            <w:r w:rsidRPr="00932392">
              <w:rPr>
                <w:rFonts w:ascii="GHEA Grapalat" w:hAnsi="GHEA Grapalat"/>
                <w:sz w:val="20"/>
                <w:szCs w:val="20"/>
                <w:lang w:val="hy-AM"/>
              </w:rPr>
              <w:t xml:space="preserve"> </w:t>
            </w:r>
            <w:r w:rsidRPr="00932392">
              <w:rPr>
                <w:rFonts w:ascii="GHEA Grapalat" w:hAnsi="GHEA Grapalat"/>
                <w:sz w:val="20"/>
                <w:szCs w:val="20"/>
              </w:rPr>
              <w:t>M01AE17</w:t>
            </w:r>
          </w:p>
        </w:tc>
        <w:tc>
          <w:tcPr>
            <w:tcW w:w="1237" w:type="dxa"/>
            <w:tcBorders>
              <w:top w:val="single" w:sz="4" w:space="0" w:color="auto"/>
              <w:left w:val="single" w:sz="4" w:space="0" w:color="auto"/>
              <w:bottom w:val="single" w:sz="4" w:space="0" w:color="auto"/>
              <w:right w:val="single" w:sz="4" w:space="0" w:color="auto"/>
            </w:tcBorders>
            <w:vAlign w:val="center"/>
          </w:tcPr>
          <w:p w14:paraId="299BD51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4A7586"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դեքսկետոպրոֆեն (դեքսկետոպրոֆենի տրոմետամոլ),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լուծույթ ներարկման/ կաթիլաներարկման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2</w:t>
            </w:r>
            <w:r w:rsidRPr="00932392">
              <w:rPr>
                <w:rFonts w:ascii="GHEA Grapalat" w:hAnsi="GHEA Grapalat" w:cs="Sylfaen"/>
                <w:sz w:val="20"/>
                <w:szCs w:val="20"/>
                <w:lang w:val="hy-AM"/>
              </w:rPr>
              <w:t>5</w:t>
            </w:r>
            <w:r w:rsidRPr="00932392">
              <w:rPr>
                <w:rFonts w:ascii="GHEA Grapalat" w:hAnsi="GHEA Grapalat" w:cs="Sylfaen"/>
                <w:sz w:val="20"/>
                <w:szCs w:val="20"/>
              </w:rPr>
              <w:t>մգ</w:t>
            </w:r>
            <w:r w:rsidRPr="00932392">
              <w:rPr>
                <w:rFonts w:ascii="GHEA Grapalat" w:hAnsi="GHEA Grapalat" w:cs="Sylfaen"/>
                <w:sz w:val="20"/>
                <w:szCs w:val="20"/>
                <w:lang w:val="hy-AM"/>
              </w:rPr>
              <w:t>/մլ, 2մլ</w:t>
            </w:r>
          </w:p>
        </w:tc>
        <w:tc>
          <w:tcPr>
            <w:tcW w:w="843" w:type="dxa"/>
            <w:tcBorders>
              <w:top w:val="single" w:sz="4" w:space="0" w:color="auto"/>
              <w:left w:val="single" w:sz="4" w:space="0" w:color="auto"/>
              <w:bottom w:val="single" w:sz="4" w:space="0" w:color="auto"/>
              <w:right w:val="single" w:sz="4" w:space="0" w:color="auto"/>
            </w:tcBorders>
            <w:vAlign w:val="center"/>
          </w:tcPr>
          <w:p w14:paraId="758B68EC"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0451E60" w14:textId="5F485D9F"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6AAE711" w14:textId="75E14CB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56F7F1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130" w:type="dxa"/>
            <w:tcBorders>
              <w:top w:val="single" w:sz="4" w:space="0" w:color="auto"/>
              <w:left w:val="single" w:sz="4" w:space="0" w:color="auto"/>
              <w:bottom w:val="single" w:sz="4" w:space="0" w:color="auto"/>
              <w:right w:val="single" w:sz="4" w:space="0" w:color="auto"/>
            </w:tcBorders>
            <w:vAlign w:val="center"/>
          </w:tcPr>
          <w:p w14:paraId="716BB6F9"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C5766F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50150863"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551FE59" w14:textId="77777777" w:rsidTr="00932392">
        <w:trPr>
          <w:trHeight w:val="507"/>
        </w:trPr>
        <w:tc>
          <w:tcPr>
            <w:tcW w:w="710" w:type="dxa"/>
            <w:tcBorders>
              <w:top w:val="single" w:sz="4" w:space="0" w:color="auto"/>
              <w:left w:val="single" w:sz="4" w:space="0" w:color="auto"/>
              <w:bottom w:val="single" w:sz="4" w:space="0" w:color="auto"/>
              <w:right w:val="single" w:sz="4" w:space="0" w:color="auto"/>
            </w:tcBorders>
            <w:vAlign w:val="center"/>
          </w:tcPr>
          <w:p w14:paraId="6FED2803"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rPr>
              <w:t>20</w:t>
            </w:r>
          </w:p>
        </w:tc>
        <w:tc>
          <w:tcPr>
            <w:tcW w:w="1246" w:type="dxa"/>
            <w:tcBorders>
              <w:top w:val="single" w:sz="4" w:space="0" w:color="auto"/>
              <w:left w:val="single" w:sz="4" w:space="0" w:color="auto"/>
              <w:bottom w:val="single" w:sz="4" w:space="0" w:color="auto"/>
              <w:right w:val="single" w:sz="4" w:space="0" w:color="auto"/>
            </w:tcBorders>
            <w:vAlign w:val="center"/>
          </w:tcPr>
          <w:p w14:paraId="7824FEA9"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33631430</w:t>
            </w:r>
            <w:r w:rsidRPr="00932392">
              <w:rPr>
                <w:rFonts w:ascii="GHEA Grapalat" w:hAnsi="GHEA Grapalat"/>
                <w:sz w:val="16"/>
                <w:szCs w:val="16"/>
              </w:rPr>
              <w:t>/</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tcPr>
          <w:p w14:paraId="3E4A9819"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es-ES"/>
              </w:rPr>
              <w:t>դեքսկետոպրոֆեն (դեքսկետոպրոֆենի տրոմետամոլ)</w:t>
            </w:r>
            <w:r w:rsidRPr="00932392">
              <w:rPr>
                <w:rFonts w:ascii="GHEA Grapalat" w:hAnsi="GHEA Grapalat"/>
                <w:sz w:val="20"/>
                <w:szCs w:val="20"/>
                <w:lang w:val="hy-AM"/>
              </w:rPr>
              <w:t xml:space="preserve"> </w:t>
            </w:r>
            <w:r w:rsidRPr="00932392">
              <w:rPr>
                <w:rFonts w:ascii="GHEA Grapalat" w:hAnsi="GHEA Grapalat"/>
                <w:sz w:val="20"/>
                <w:szCs w:val="20"/>
              </w:rPr>
              <w:t>M01AE17</w:t>
            </w:r>
          </w:p>
        </w:tc>
        <w:tc>
          <w:tcPr>
            <w:tcW w:w="1237" w:type="dxa"/>
            <w:tcBorders>
              <w:top w:val="single" w:sz="4" w:space="0" w:color="auto"/>
              <w:left w:val="single" w:sz="4" w:space="0" w:color="auto"/>
              <w:bottom w:val="single" w:sz="4" w:space="0" w:color="auto"/>
              <w:right w:val="single" w:sz="4" w:space="0" w:color="auto"/>
            </w:tcBorders>
            <w:vAlign w:val="center"/>
          </w:tcPr>
          <w:p w14:paraId="4EB9D6E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76B50F" w14:textId="77777777" w:rsidR="00C47C31" w:rsidRPr="00932392" w:rsidRDefault="00C47C31" w:rsidP="001616B4">
            <w:pPr>
              <w:jc w:val="both"/>
              <w:rPr>
                <w:rFonts w:ascii="GHEA Grapalat" w:hAnsi="GHEA Grapalat" w:cs="Sylfaen"/>
                <w:sz w:val="20"/>
                <w:szCs w:val="20"/>
                <w:lang w:val="hy-AM"/>
              </w:rPr>
            </w:pPr>
            <w:r w:rsidRPr="00932392">
              <w:rPr>
                <w:rFonts w:ascii="GHEA Grapalat" w:hAnsi="GHEA Grapalat"/>
                <w:sz w:val="20"/>
                <w:szCs w:val="20"/>
                <w:lang w:val="es-ES"/>
              </w:rPr>
              <w:t>դեքսկետոպրոֆեն (դեքսկետոպրոֆենի տրոմետամոլ</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գրանուլներ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ներքին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ընդունման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լուծույթիդեղաչափը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25մգ փաթեթիկներ</w:t>
            </w:r>
          </w:p>
        </w:tc>
        <w:tc>
          <w:tcPr>
            <w:tcW w:w="843" w:type="dxa"/>
            <w:tcBorders>
              <w:top w:val="single" w:sz="4" w:space="0" w:color="auto"/>
              <w:left w:val="single" w:sz="4" w:space="0" w:color="auto"/>
              <w:bottom w:val="single" w:sz="4" w:space="0" w:color="auto"/>
              <w:right w:val="single" w:sz="4" w:space="0" w:color="auto"/>
            </w:tcBorders>
            <w:vAlign w:val="center"/>
          </w:tcPr>
          <w:p w14:paraId="470CE96C"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563C06E" w14:textId="09343CE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EDA20E3" w14:textId="763C7A7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12C980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130" w:type="dxa"/>
            <w:tcBorders>
              <w:top w:val="single" w:sz="4" w:space="0" w:color="auto"/>
              <w:left w:val="single" w:sz="4" w:space="0" w:color="auto"/>
              <w:bottom w:val="single" w:sz="4" w:space="0" w:color="auto"/>
              <w:right w:val="single" w:sz="4" w:space="0" w:color="auto"/>
            </w:tcBorders>
            <w:vAlign w:val="center"/>
          </w:tcPr>
          <w:p w14:paraId="66D03BCC"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D92EE5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bottom w:val="single" w:sz="4" w:space="0" w:color="auto"/>
              <w:right w:val="single" w:sz="4" w:space="0" w:color="auto"/>
            </w:tcBorders>
            <w:vAlign w:val="center"/>
          </w:tcPr>
          <w:p w14:paraId="68CEEC74"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7900A4B" w14:textId="77777777" w:rsidTr="00932392">
        <w:trPr>
          <w:trHeight w:val="228"/>
        </w:trPr>
        <w:tc>
          <w:tcPr>
            <w:tcW w:w="710" w:type="dxa"/>
            <w:tcBorders>
              <w:top w:val="single" w:sz="4" w:space="0" w:color="auto"/>
              <w:left w:val="single" w:sz="4" w:space="0" w:color="auto"/>
              <w:bottom w:val="single" w:sz="4" w:space="0" w:color="auto"/>
              <w:right w:val="single" w:sz="4" w:space="0" w:color="auto"/>
            </w:tcBorders>
            <w:vAlign w:val="center"/>
          </w:tcPr>
          <w:p w14:paraId="15977EDE"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21</w:t>
            </w:r>
          </w:p>
        </w:tc>
        <w:tc>
          <w:tcPr>
            <w:tcW w:w="1246" w:type="dxa"/>
            <w:tcBorders>
              <w:top w:val="single" w:sz="4" w:space="0" w:color="auto"/>
              <w:left w:val="single" w:sz="4" w:space="0" w:color="auto"/>
              <w:bottom w:val="single" w:sz="4" w:space="0" w:color="auto"/>
              <w:right w:val="single" w:sz="4" w:space="0" w:color="auto"/>
            </w:tcBorders>
            <w:vAlign w:val="center"/>
          </w:tcPr>
          <w:p w14:paraId="6FEAB8A7"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33651111</w:t>
            </w:r>
            <w:r w:rsidRPr="00932392">
              <w:rPr>
                <w:rFonts w:ascii="GHEA Grapalat" w:hAnsi="GHEA Grapalat"/>
                <w:sz w:val="16"/>
                <w:szCs w:val="16"/>
              </w:rPr>
              <w:t>/1</w:t>
            </w:r>
          </w:p>
        </w:tc>
        <w:tc>
          <w:tcPr>
            <w:tcW w:w="2250" w:type="dxa"/>
            <w:tcBorders>
              <w:top w:val="single" w:sz="4" w:space="0" w:color="auto"/>
              <w:left w:val="single" w:sz="4" w:space="0" w:color="auto"/>
              <w:bottom w:val="single" w:sz="4" w:space="0" w:color="auto"/>
              <w:right w:val="single" w:sz="4" w:space="0" w:color="auto"/>
            </w:tcBorders>
            <w:vAlign w:val="center"/>
          </w:tcPr>
          <w:p w14:paraId="1ABACCBE"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Sylfaen"/>
                <w:sz w:val="20"/>
                <w:szCs w:val="20"/>
              </w:rPr>
              <w:t>ամօքսիցիլին</w:t>
            </w:r>
            <w:r w:rsidRPr="00932392">
              <w:rPr>
                <w:rFonts w:ascii="GHEA Grapalat" w:hAnsi="GHEA Grapalat"/>
                <w:sz w:val="20"/>
                <w:szCs w:val="20"/>
              </w:rPr>
              <w:t xml:space="preserve"> j01ca04</w:t>
            </w:r>
          </w:p>
        </w:tc>
        <w:tc>
          <w:tcPr>
            <w:tcW w:w="1237" w:type="dxa"/>
            <w:tcBorders>
              <w:top w:val="single" w:sz="4" w:space="0" w:color="auto"/>
              <w:left w:val="single" w:sz="4" w:space="0" w:color="auto"/>
              <w:bottom w:val="single" w:sz="4" w:space="0" w:color="auto"/>
              <w:right w:val="single" w:sz="4" w:space="0" w:color="auto"/>
            </w:tcBorders>
            <w:vAlign w:val="center"/>
          </w:tcPr>
          <w:p w14:paraId="0B4D420F"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EBF34C" w14:textId="77777777" w:rsidR="00C47C31" w:rsidRPr="00932392" w:rsidRDefault="00C47C31" w:rsidP="001616B4">
            <w:pPr>
              <w:jc w:val="both"/>
              <w:rPr>
                <w:sz w:val="20"/>
                <w:szCs w:val="20"/>
                <w:lang w:val="es-ES"/>
              </w:rPr>
            </w:pPr>
            <w:r w:rsidRPr="00932392">
              <w:rPr>
                <w:rFonts w:ascii="GHEA Grapalat" w:hAnsi="GHEA Grapalat"/>
                <w:sz w:val="20"/>
                <w:szCs w:val="20"/>
                <w:lang w:val="es-ES"/>
              </w:rPr>
              <w:t xml:space="preserve">Ամօքսիցիլին (ամօքսիցիլինի տրիհիդրատ),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sz w:val="20"/>
                <w:szCs w:val="20"/>
                <w:lang w:val="es-ES"/>
              </w:rPr>
              <w:t xml:space="preserve"> </w:t>
            </w:r>
            <w:r w:rsidRPr="00932392">
              <w:rPr>
                <w:rFonts w:ascii="GHEA Grapalat" w:hAnsi="GHEA Grapalat" w:cs="Sylfaen"/>
                <w:sz w:val="20"/>
                <w:szCs w:val="20"/>
              </w:rPr>
              <w:t>դեղապատիճ</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rPr>
              <w:t>500մգ</w:t>
            </w:r>
          </w:p>
        </w:tc>
        <w:tc>
          <w:tcPr>
            <w:tcW w:w="843" w:type="dxa"/>
            <w:tcBorders>
              <w:top w:val="single" w:sz="4" w:space="0" w:color="auto"/>
              <w:left w:val="single" w:sz="4" w:space="0" w:color="auto"/>
              <w:bottom w:val="single" w:sz="4" w:space="0" w:color="auto"/>
              <w:right w:val="single" w:sz="4" w:space="0" w:color="auto"/>
            </w:tcBorders>
            <w:vAlign w:val="center"/>
          </w:tcPr>
          <w:p w14:paraId="4FE166C7"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530B4AA" w14:textId="0677E6E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88FA578" w14:textId="3410E04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9CB998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62CE8F76"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962888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441C2A50"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860BF41"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3BE7A0CF"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22</w:t>
            </w:r>
          </w:p>
        </w:tc>
        <w:tc>
          <w:tcPr>
            <w:tcW w:w="1246" w:type="dxa"/>
            <w:tcBorders>
              <w:top w:val="single" w:sz="4" w:space="0" w:color="auto"/>
              <w:left w:val="single" w:sz="4" w:space="0" w:color="auto"/>
              <w:bottom w:val="single" w:sz="4" w:space="0" w:color="auto"/>
              <w:right w:val="single" w:sz="4" w:space="0" w:color="auto"/>
            </w:tcBorders>
            <w:vAlign w:val="center"/>
          </w:tcPr>
          <w:p w14:paraId="4010FC91"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3365111</w:t>
            </w:r>
            <w:r w:rsidRPr="00932392">
              <w:rPr>
                <w:rFonts w:ascii="GHEA Grapalat" w:hAnsi="GHEA Grapalat"/>
                <w:sz w:val="16"/>
                <w:szCs w:val="16"/>
                <w:lang w:val="ru-RU"/>
              </w:rPr>
              <w:t>2</w:t>
            </w:r>
            <w:r w:rsidRPr="00932392">
              <w:rPr>
                <w:rFonts w:ascii="GHEA Grapalat" w:hAnsi="GHEA Grapalat"/>
                <w:sz w:val="16"/>
                <w:szCs w:val="16"/>
              </w:rPr>
              <w:t>/1</w:t>
            </w:r>
          </w:p>
        </w:tc>
        <w:tc>
          <w:tcPr>
            <w:tcW w:w="2250" w:type="dxa"/>
            <w:tcBorders>
              <w:top w:val="single" w:sz="4" w:space="0" w:color="auto"/>
              <w:left w:val="single" w:sz="4" w:space="0" w:color="auto"/>
              <w:bottom w:val="single" w:sz="4" w:space="0" w:color="auto"/>
              <w:right w:val="single" w:sz="4" w:space="0" w:color="auto"/>
            </w:tcBorders>
            <w:vAlign w:val="center"/>
          </w:tcPr>
          <w:p w14:paraId="66B61892"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Sylfaen"/>
                <w:sz w:val="20"/>
                <w:szCs w:val="20"/>
              </w:rPr>
              <w:t>ամօքսիցիլին</w:t>
            </w:r>
            <w:r w:rsidRPr="00932392">
              <w:rPr>
                <w:rFonts w:ascii="GHEA Grapalat" w:hAnsi="GHEA Grapalat"/>
                <w:sz w:val="20"/>
                <w:szCs w:val="20"/>
              </w:rPr>
              <w:t xml:space="preserve"> j01ca04</w:t>
            </w:r>
          </w:p>
        </w:tc>
        <w:tc>
          <w:tcPr>
            <w:tcW w:w="1237" w:type="dxa"/>
            <w:tcBorders>
              <w:top w:val="single" w:sz="4" w:space="0" w:color="auto"/>
              <w:left w:val="single" w:sz="4" w:space="0" w:color="auto"/>
              <w:bottom w:val="single" w:sz="4" w:space="0" w:color="auto"/>
              <w:right w:val="single" w:sz="4" w:space="0" w:color="auto"/>
            </w:tcBorders>
            <w:vAlign w:val="center"/>
          </w:tcPr>
          <w:p w14:paraId="72D98755"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29B01B" w14:textId="77777777" w:rsidR="00C47C31" w:rsidRPr="00932392" w:rsidRDefault="00C47C31" w:rsidP="001616B4">
            <w:pPr>
              <w:jc w:val="both"/>
              <w:rPr>
                <w:sz w:val="20"/>
                <w:szCs w:val="20"/>
                <w:lang w:val="es-ES"/>
              </w:rPr>
            </w:pPr>
            <w:r w:rsidRPr="00932392">
              <w:rPr>
                <w:rFonts w:ascii="GHEA Grapalat" w:hAnsi="GHEA Grapalat"/>
                <w:sz w:val="20"/>
                <w:szCs w:val="20"/>
                <w:lang w:val="hy-AM"/>
              </w:rPr>
              <w:t>Ամ</w:t>
            </w:r>
            <w:r w:rsidRPr="00932392">
              <w:rPr>
                <w:rFonts w:ascii="GHEA Grapalat" w:hAnsi="GHEA Grapalat"/>
                <w:sz w:val="20"/>
                <w:szCs w:val="20"/>
                <w:lang w:val="es-ES"/>
              </w:rPr>
              <w:t>օքսիցիլին (ամօքսիցիլինի տրիհիդրատ), քլավուլանաթթու (կալիումի քլավուլանատ), դեղաձևը. դեղափոշի ներքին ընդունման դեղակախույթի, դեղաչափը. 500մգ</w:t>
            </w:r>
          </w:p>
        </w:tc>
        <w:tc>
          <w:tcPr>
            <w:tcW w:w="843" w:type="dxa"/>
            <w:tcBorders>
              <w:top w:val="single" w:sz="4" w:space="0" w:color="auto"/>
              <w:left w:val="single" w:sz="4" w:space="0" w:color="auto"/>
              <w:bottom w:val="single" w:sz="4" w:space="0" w:color="auto"/>
              <w:right w:val="single" w:sz="4" w:space="0" w:color="auto"/>
            </w:tcBorders>
            <w:vAlign w:val="center"/>
          </w:tcPr>
          <w:p w14:paraId="4055C8C3"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603A939" w14:textId="2C79111E"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57FB504" w14:textId="40E1AB6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F5034F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130" w:type="dxa"/>
            <w:tcBorders>
              <w:top w:val="single" w:sz="4" w:space="0" w:color="auto"/>
              <w:left w:val="single" w:sz="4" w:space="0" w:color="auto"/>
              <w:bottom w:val="single" w:sz="4" w:space="0" w:color="auto"/>
              <w:right w:val="single" w:sz="4" w:space="0" w:color="auto"/>
            </w:tcBorders>
            <w:vAlign w:val="center"/>
          </w:tcPr>
          <w:p w14:paraId="530CD1C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DD7B3C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701" w:type="dxa"/>
            <w:tcBorders>
              <w:top w:val="single" w:sz="4" w:space="0" w:color="auto"/>
              <w:left w:val="single" w:sz="4" w:space="0" w:color="auto"/>
              <w:bottom w:val="single" w:sz="4" w:space="0" w:color="auto"/>
              <w:right w:val="single" w:sz="4" w:space="0" w:color="auto"/>
            </w:tcBorders>
            <w:vAlign w:val="center"/>
          </w:tcPr>
          <w:p w14:paraId="4718AAE4"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26AE809" w14:textId="77777777" w:rsidTr="00932392">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5295CC9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23</w:t>
            </w:r>
          </w:p>
        </w:tc>
        <w:tc>
          <w:tcPr>
            <w:tcW w:w="1246" w:type="dxa"/>
            <w:tcBorders>
              <w:top w:val="single" w:sz="4" w:space="0" w:color="auto"/>
              <w:left w:val="single" w:sz="4" w:space="0" w:color="auto"/>
              <w:bottom w:val="single" w:sz="4" w:space="0" w:color="auto"/>
              <w:right w:val="single" w:sz="4" w:space="0" w:color="auto"/>
            </w:tcBorders>
            <w:vAlign w:val="center"/>
          </w:tcPr>
          <w:p w14:paraId="57D6D4F5"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33651116/1</w:t>
            </w:r>
          </w:p>
        </w:tc>
        <w:tc>
          <w:tcPr>
            <w:tcW w:w="2250" w:type="dxa"/>
            <w:tcBorders>
              <w:top w:val="single" w:sz="4" w:space="0" w:color="auto"/>
              <w:left w:val="single" w:sz="4" w:space="0" w:color="auto"/>
              <w:bottom w:val="single" w:sz="4" w:space="0" w:color="auto"/>
              <w:right w:val="single" w:sz="4" w:space="0" w:color="auto"/>
            </w:tcBorders>
            <w:vAlign w:val="center"/>
          </w:tcPr>
          <w:p w14:paraId="67B4B0DD"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hy-AM"/>
              </w:rPr>
              <w:t xml:space="preserve">ցեֆազոլին </w:t>
            </w:r>
            <w:r w:rsidRPr="00932392">
              <w:rPr>
                <w:rFonts w:ascii="GHEA Grapalat" w:hAnsi="GHEA Grapalat"/>
                <w:sz w:val="20"/>
                <w:szCs w:val="20"/>
              </w:rPr>
              <w:t>j01bd04</w:t>
            </w:r>
          </w:p>
        </w:tc>
        <w:tc>
          <w:tcPr>
            <w:tcW w:w="1237" w:type="dxa"/>
            <w:tcBorders>
              <w:top w:val="single" w:sz="4" w:space="0" w:color="auto"/>
              <w:left w:val="single" w:sz="4" w:space="0" w:color="auto"/>
              <w:bottom w:val="single" w:sz="4" w:space="0" w:color="auto"/>
              <w:right w:val="single" w:sz="4" w:space="0" w:color="auto"/>
            </w:tcBorders>
            <w:vAlign w:val="center"/>
          </w:tcPr>
          <w:p w14:paraId="19F203C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879593" w14:textId="77777777" w:rsidR="00C47C31" w:rsidRPr="00932392" w:rsidRDefault="00C47C31" w:rsidP="001616B4">
            <w:pPr>
              <w:jc w:val="both"/>
              <w:rPr>
                <w:rFonts w:ascii="GHEA Grapalat" w:hAnsi="GHEA Grapalat" w:cs="Sylfaen"/>
                <w:sz w:val="20"/>
                <w:szCs w:val="20"/>
                <w:lang w:val="hy-AM"/>
              </w:rPr>
            </w:pPr>
            <w:r w:rsidRPr="00932392">
              <w:rPr>
                <w:rFonts w:ascii="GHEA Grapalat" w:hAnsi="GHEA Grapalat" w:cs="Sylfaen"/>
                <w:sz w:val="20"/>
                <w:szCs w:val="20"/>
              </w:rPr>
              <w:t>Ցեֆազոլին</w:t>
            </w:r>
            <w:r w:rsidRPr="00932392">
              <w:rPr>
                <w:rFonts w:ascii="GHEA Grapalat" w:hAnsi="GHEA Grapalat" w:cs="Sylfaen"/>
                <w:sz w:val="20"/>
                <w:szCs w:val="20"/>
                <w:lang w:val="pt-BR"/>
              </w:rPr>
              <w:t xml:space="preserve"> (</w:t>
            </w:r>
            <w:r w:rsidRPr="00932392">
              <w:rPr>
                <w:rFonts w:ascii="GHEA Grapalat" w:hAnsi="GHEA Grapalat" w:cs="Sylfaen"/>
                <w:sz w:val="20"/>
                <w:szCs w:val="20"/>
              </w:rPr>
              <w:t>ցեֆազոլին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նատրիում</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դեղափոշի</w:t>
            </w:r>
            <w:r w:rsidRPr="00932392">
              <w:rPr>
                <w:rFonts w:ascii="GHEA Grapalat" w:hAnsi="GHEA Grapalat" w:cs="Sylfaen"/>
                <w:sz w:val="20"/>
                <w:szCs w:val="20"/>
                <w:lang w:val="pt-BR"/>
              </w:rPr>
              <w:t xml:space="preserve"> </w:t>
            </w:r>
            <w:r w:rsidRPr="00932392">
              <w:rPr>
                <w:rFonts w:ascii="GHEA Grapalat" w:hAnsi="GHEA Grapalat" w:cs="Sylfaen"/>
                <w:sz w:val="20"/>
                <w:szCs w:val="20"/>
              </w:rPr>
              <w:t>մ</w:t>
            </w:r>
            <w:r w:rsidRPr="00932392">
              <w:rPr>
                <w:rFonts w:ascii="GHEA Grapalat" w:hAnsi="GHEA Grapalat" w:cs="Sylfaen"/>
                <w:sz w:val="20"/>
                <w:szCs w:val="20"/>
                <w:lang w:val="pt-BR"/>
              </w:rPr>
              <w:t>/</w:t>
            </w:r>
            <w:r w:rsidRPr="00932392">
              <w:rPr>
                <w:rFonts w:ascii="GHEA Grapalat" w:hAnsi="GHEA Grapalat" w:cs="Sylfaen"/>
                <w:sz w:val="20"/>
                <w:szCs w:val="20"/>
              </w:rPr>
              <w:t>մ</w:t>
            </w:r>
            <w:r w:rsidRPr="00932392">
              <w:rPr>
                <w:rFonts w:ascii="GHEA Grapalat" w:hAnsi="GHEA Grapalat" w:cs="Sylfaen"/>
                <w:sz w:val="20"/>
                <w:szCs w:val="20"/>
                <w:lang w:val="pt-BR"/>
              </w:rPr>
              <w:t xml:space="preserve"> </w:t>
            </w:r>
            <w:r w:rsidRPr="00932392">
              <w:rPr>
                <w:rFonts w:ascii="GHEA Grapalat" w:hAnsi="GHEA Grapalat" w:cs="Sylfaen"/>
                <w:sz w:val="20"/>
                <w:szCs w:val="20"/>
              </w:rPr>
              <w:t>և</w:t>
            </w:r>
            <w:r w:rsidRPr="00932392">
              <w:rPr>
                <w:rFonts w:ascii="GHEA Grapalat" w:hAnsi="GHEA Grapalat" w:cs="Sylfaen"/>
                <w:sz w:val="20"/>
                <w:szCs w:val="20"/>
                <w:lang w:val="pt-BR"/>
              </w:rPr>
              <w:t xml:space="preserve"> </w:t>
            </w:r>
            <w:r w:rsidRPr="00932392">
              <w:rPr>
                <w:rFonts w:ascii="GHEA Grapalat" w:hAnsi="GHEA Grapalat" w:cs="Sylfaen"/>
                <w:sz w:val="20"/>
                <w:szCs w:val="20"/>
              </w:rPr>
              <w:t>ն</w:t>
            </w:r>
            <w:r w:rsidRPr="00932392">
              <w:rPr>
                <w:rFonts w:ascii="GHEA Grapalat" w:hAnsi="GHEA Grapalat" w:cs="Sylfaen"/>
                <w:sz w:val="20"/>
                <w:szCs w:val="20"/>
                <w:lang w:val="pt-BR"/>
              </w:rPr>
              <w:t>/</w:t>
            </w:r>
            <w:r w:rsidRPr="00932392">
              <w:rPr>
                <w:rFonts w:ascii="GHEA Grapalat" w:hAnsi="GHEA Grapalat" w:cs="Sylfaen"/>
                <w:sz w:val="20"/>
                <w:szCs w:val="20"/>
              </w:rPr>
              <w:t>ե</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լուծույթի</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1000մգ;</w:t>
            </w:r>
          </w:p>
        </w:tc>
        <w:tc>
          <w:tcPr>
            <w:tcW w:w="843" w:type="dxa"/>
            <w:tcBorders>
              <w:top w:val="single" w:sz="4" w:space="0" w:color="auto"/>
              <w:left w:val="single" w:sz="4" w:space="0" w:color="auto"/>
              <w:bottom w:val="single" w:sz="4" w:space="0" w:color="auto"/>
              <w:right w:val="single" w:sz="4" w:space="0" w:color="auto"/>
            </w:tcBorders>
            <w:vAlign w:val="center"/>
          </w:tcPr>
          <w:p w14:paraId="10820FA8"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89F5F32" w14:textId="7C7B13D9"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513DFB9" w14:textId="3B92740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67A9EE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w:t>
            </w:r>
          </w:p>
        </w:tc>
        <w:tc>
          <w:tcPr>
            <w:tcW w:w="1130" w:type="dxa"/>
            <w:tcBorders>
              <w:top w:val="single" w:sz="4" w:space="0" w:color="auto"/>
              <w:left w:val="single" w:sz="4" w:space="0" w:color="auto"/>
              <w:bottom w:val="single" w:sz="4" w:space="0" w:color="auto"/>
              <w:right w:val="single" w:sz="4" w:space="0" w:color="auto"/>
            </w:tcBorders>
            <w:vAlign w:val="center"/>
          </w:tcPr>
          <w:p w14:paraId="492E4CC5"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044076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w:t>
            </w:r>
          </w:p>
        </w:tc>
        <w:tc>
          <w:tcPr>
            <w:tcW w:w="1701" w:type="dxa"/>
            <w:tcBorders>
              <w:top w:val="single" w:sz="4" w:space="0" w:color="auto"/>
              <w:left w:val="single" w:sz="4" w:space="0" w:color="auto"/>
              <w:bottom w:val="single" w:sz="4" w:space="0" w:color="auto"/>
              <w:right w:val="single" w:sz="4" w:space="0" w:color="auto"/>
            </w:tcBorders>
            <w:vAlign w:val="center"/>
          </w:tcPr>
          <w:p w14:paraId="1CDC81C3"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C457314" w14:textId="77777777" w:rsidTr="00932392">
        <w:trPr>
          <w:trHeight w:val="176"/>
        </w:trPr>
        <w:tc>
          <w:tcPr>
            <w:tcW w:w="710" w:type="dxa"/>
            <w:tcBorders>
              <w:top w:val="single" w:sz="4" w:space="0" w:color="auto"/>
              <w:left w:val="single" w:sz="4" w:space="0" w:color="auto"/>
              <w:bottom w:val="single" w:sz="4" w:space="0" w:color="auto"/>
              <w:right w:val="single" w:sz="4" w:space="0" w:color="auto"/>
            </w:tcBorders>
            <w:vAlign w:val="center"/>
          </w:tcPr>
          <w:p w14:paraId="6A548512"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24</w:t>
            </w:r>
          </w:p>
        </w:tc>
        <w:tc>
          <w:tcPr>
            <w:tcW w:w="1246" w:type="dxa"/>
            <w:tcBorders>
              <w:top w:val="single" w:sz="4" w:space="0" w:color="auto"/>
              <w:left w:val="single" w:sz="4" w:space="0" w:color="auto"/>
              <w:bottom w:val="single" w:sz="4" w:space="0" w:color="auto"/>
              <w:right w:val="single" w:sz="4" w:space="0" w:color="auto"/>
            </w:tcBorders>
            <w:vAlign w:val="center"/>
          </w:tcPr>
          <w:p w14:paraId="478201A5"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33651117/1</w:t>
            </w:r>
          </w:p>
        </w:tc>
        <w:tc>
          <w:tcPr>
            <w:tcW w:w="2250" w:type="dxa"/>
            <w:tcBorders>
              <w:top w:val="single" w:sz="4" w:space="0" w:color="auto"/>
              <w:left w:val="single" w:sz="4" w:space="0" w:color="auto"/>
              <w:bottom w:val="single" w:sz="4" w:space="0" w:color="auto"/>
              <w:right w:val="single" w:sz="4" w:space="0" w:color="auto"/>
            </w:tcBorders>
          </w:tcPr>
          <w:p w14:paraId="6185E551"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hy-AM"/>
              </w:rPr>
              <w:t xml:space="preserve">ցեֆիքսիմ </w:t>
            </w:r>
            <w:r w:rsidRPr="00932392">
              <w:rPr>
                <w:rFonts w:ascii="GHEA Grapalat" w:hAnsi="GHEA Grapalat"/>
                <w:sz w:val="20"/>
                <w:szCs w:val="20"/>
              </w:rPr>
              <w:t>j01dd08</w:t>
            </w:r>
          </w:p>
        </w:tc>
        <w:tc>
          <w:tcPr>
            <w:tcW w:w="1237" w:type="dxa"/>
            <w:tcBorders>
              <w:top w:val="single" w:sz="4" w:space="0" w:color="auto"/>
              <w:left w:val="single" w:sz="4" w:space="0" w:color="auto"/>
              <w:bottom w:val="single" w:sz="4" w:space="0" w:color="auto"/>
              <w:right w:val="single" w:sz="4" w:space="0" w:color="auto"/>
            </w:tcBorders>
            <w:vAlign w:val="center"/>
          </w:tcPr>
          <w:p w14:paraId="68BB2E1D"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E4F8A2" w14:textId="77777777" w:rsidR="00C47C31" w:rsidRPr="00932392" w:rsidRDefault="00C47C31" w:rsidP="001616B4">
            <w:pPr>
              <w:jc w:val="both"/>
              <w:rPr>
                <w:rFonts w:ascii="GHEA Grapalat" w:hAnsi="GHEA Grapalat" w:cs="Calibri"/>
                <w:sz w:val="20"/>
                <w:szCs w:val="20"/>
                <w:lang w:val="hy-AM"/>
              </w:rPr>
            </w:pPr>
            <w:r w:rsidRPr="00932392">
              <w:rPr>
                <w:rFonts w:ascii="GHEA Grapalat" w:hAnsi="GHEA Grapalat" w:cs="Calibri"/>
                <w:sz w:val="20"/>
                <w:szCs w:val="20"/>
                <w:lang w:val="hy-AM"/>
              </w:rPr>
              <w:t xml:space="preserve">Ցեֆիքսիմ (ցեֆիքսիմի տրիհիդրատ), դեղաձևը. դեղահատ թաղանթապատ, դեղաչափը. 400մգ </w:t>
            </w:r>
            <w:r w:rsidRPr="00932392">
              <w:rPr>
                <w:rFonts w:ascii="GHEA Grapalat" w:hAnsi="GHEA Grapalat" w:cs="Calibri"/>
                <w:sz w:val="20"/>
                <w:szCs w:val="20"/>
              </w:rPr>
              <w:t>(</w:t>
            </w:r>
            <w:r w:rsidRPr="00932392">
              <w:rPr>
                <w:rFonts w:ascii="GHEA Grapalat" w:hAnsi="GHEA Grapalat" w:cs="Calibri"/>
                <w:sz w:val="20"/>
                <w:szCs w:val="20"/>
                <w:lang w:val="hy-AM"/>
              </w:rPr>
              <w:t>Ալկալոիդ կամ համարժեք</w:t>
            </w:r>
            <w:r w:rsidRPr="00932392">
              <w:rPr>
                <w:rFonts w:ascii="GHEA Grapalat" w:hAnsi="GHEA Grapalat" w:cs="Calibri"/>
                <w:sz w:val="20"/>
                <w:szCs w:val="20"/>
              </w:rPr>
              <w:t>)</w:t>
            </w:r>
          </w:p>
        </w:tc>
        <w:tc>
          <w:tcPr>
            <w:tcW w:w="843" w:type="dxa"/>
            <w:tcBorders>
              <w:top w:val="single" w:sz="4" w:space="0" w:color="auto"/>
              <w:left w:val="single" w:sz="4" w:space="0" w:color="auto"/>
              <w:bottom w:val="single" w:sz="4" w:space="0" w:color="auto"/>
              <w:right w:val="single" w:sz="4" w:space="0" w:color="auto"/>
            </w:tcBorders>
            <w:vAlign w:val="center"/>
          </w:tcPr>
          <w:p w14:paraId="3E23407C"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96DA298" w14:textId="04F2908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E03A159" w14:textId="18B5791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C519E0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w:t>
            </w:r>
          </w:p>
        </w:tc>
        <w:tc>
          <w:tcPr>
            <w:tcW w:w="1130" w:type="dxa"/>
            <w:tcBorders>
              <w:top w:val="single" w:sz="4" w:space="0" w:color="auto"/>
              <w:left w:val="single" w:sz="4" w:space="0" w:color="auto"/>
              <w:bottom w:val="single" w:sz="4" w:space="0" w:color="auto"/>
              <w:right w:val="single" w:sz="4" w:space="0" w:color="auto"/>
            </w:tcBorders>
            <w:vAlign w:val="center"/>
          </w:tcPr>
          <w:p w14:paraId="42289CC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B13728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w:t>
            </w:r>
          </w:p>
        </w:tc>
        <w:tc>
          <w:tcPr>
            <w:tcW w:w="1701" w:type="dxa"/>
            <w:tcBorders>
              <w:top w:val="single" w:sz="4" w:space="0" w:color="auto"/>
              <w:left w:val="single" w:sz="4" w:space="0" w:color="auto"/>
              <w:bottom w:val="single" w:sz="4" w:space="0" w:color="auto"/>
              <w:right w:val="single" w:sz="4" w:space="0" w:color="auto"/>
            </w:tcBorders>
            <w:vAlign w:val="center"/>
          </w:tcPr>
          <w:p w14:paraId="241CB481"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D7675BF"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0F5CCBA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25</w:t>
            </w:r>
          </w:p>
        </w:tc>
        <w:tc>
          <w:tcPr>
            <w:tcW w:w="1246" w:type="dxa"/>
            <w:tcBorders>
              <w:top w:val="single" w:sz="4" w:space="0" w:color="auto"/>
              <w:left w:val="single" w:sz="4" w:space="0" w:color="auto"/>
              <w:bottom w:val="single" w:sz="4" w:space="0" w:color="auto"/>
              <w:right w:val="single" w:sz="4" w:space="0" w:color="auto"/>
            </w:tcBorders>
            <w:vAlign w:val="center"/>
          </w:tcPr>
          <w:p w14:paraId="75FD1257"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33651118/1</w:t>
            </w:r>
          </w:p>
        </w:tc>
        <w:tc>
          <w:tcPr>
            <w:tcW w:w="2250" w:type="dxa"/>
            <w:tcBorders>
              <w:top w:val="single" w:sz="4" w:space="0" w:color="auto"/>
              <w:left w:val="single" w:sz="4" w:space="0" w:color="auto"/>
              <w:bottom w:val="single" w:sz="4" w:space="0" w:color="auto"/>
              <w:right w:val="single" w:sz="4" w:space="0" w:color="auto"/>
            </w:tcBorders>
            <w:vAlign w:val="center"/>
          </w:tcPr>
          <w:p w14:paraId="08B5838D" w14:textId="77777777" w:rsidR="00C47C31" w:rsidRPr="00932392" w:rsidRDefault="00C47C31" w:rsidP="00C47C31">
            <w:pPr>
              <w:jc w:val="both"/>
              <w:rPr>
                <w:rFonts w:ascii="GHEA Grapalat" w:hAnsi="GHEA Grapalat" w:cs="Arial"/>
                <w:sz w:val="20"/>
                <w:szCs w:val="20"/>
              </w:rPr>
            </w:pPr>
            <w:r w:rsidRPr="00932392">
              <w:rPr>
                <w:rFonts w:ascii="GHEA Grapalat" w:hAnsi="GHEA Grapalat" w:cs="Arial"/>
                <w:sz w:val="20"/>
                <w:szCs w:val="20"/>
                <w:lang w:val="hy-AM"/>
              </w:rPr>
              <w:t xml:space="preserve">ցեֆտրիաքսոն </w:t>
            </w:r>
            <w:r w:rsidRPr="00932392">
              <w:rPr>
                <w:rFonts w:ascii="GHEA Grapalat" w:hAnsi="GHEA Grapalat" w:cs="Arial"/>
                <w:sz w:val="20"/>
                <w:szCs w:val="20"/>
              </w:rPr>
              <w:t>j01dd04</w:t>
            </w:r>
          </w:p>
        </w:tc>
        <w:tc>
          <w:tcPr>
            <w:tcW w:w="1237" w:type="dxa"/>
            <w:tcBorders>
              <w:top w:val="single" w:sz="4" w:space="0" w:color="auto"/>
              <w:left w:val="single" w:sz="4" w:space="0" w:color="auto"/>
              <w:bottom w:val="single" w:sz="4" w:space="0" w:color="auto"/>
              <w:right w:val="single" w:sz="4" w:space="0" w:color="auto"/>
            </w:tcBorders>
            <w:vAlign w:val="center"/>
          </w:tcPr>
          <w:p w14:paraId="36847A16"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4C6ADF" w14:textId="77777777" w:rsidR="00C47C31" w:rsidRPr="00932392" w:rsidRDefault="00C47C31" w:rsidP="001616B4">
            <w:pPr>
              <w:jc w:val="both"/>
              <w:rPr>
                <w:rFonts w:ascii="GHEA Grapalat" w:hAnsi="GHEA Grapalat"/>
                <w:sz w:val="20"/>
                <w:szCs w:val="20"/>
                <w:lang w:val="pt-BR"/>
              </w:rPr>
            </w:pPr>
            <w:r w:rsidRPr="00932392">
              <w:rPr>
                <w:rFonts w:ascii="GHEA Grapalat" w:hAnsi="GHEA Grapalat" w:cs="Sylfaen"/>
                <w:sz w:val="20"/>
                <w:szCs w:val="20"/>
                <w:lang w:val="hy-AM"/>
              </w:rPr>
              <w:t>Ց</w:t>
            </w:r>
            <w:r w:rsidRPr="00932392">
              <w:rPr>
                <w:rFonts w:ascii="GHEA Grapalat" w:hAnsi="GHEA Grapalat" w:cs="Sylfaen"/>
                <w:sz w:val="20"/>
                <w:szCs w:val="20"/>
              </w:rPr>
              <w:t>եֆտրիաքսոն</w:t>
            </w:r>
            <w:r w:rsidRPr="00932392">
              <w:rPr>
                <w:rFonts w:ascii="GHEA Grapalat" w:hAnsi="GHEA Grapalat" w:cs="Sylfaen"/>
                <w:sz w:val="20"/>
                <w:szCs w:val="20"/>
                <w:lang w:val="pt-BR"/>
              </w:rPr>
              <w:t xml:space="preserve"> (</w:t>
            </w:r>
            <w:r w:rsidRPr="00932392">
              <w:rPr>
                <w:rFonts w:ascii="GHEA Grapalat" w:hAnsi="GHEA Grapalat" w:cs="Sylfaen"/>
                <w:sz w:val="20"/>
                <w:szCs w:val="20"/>
              </w:rPr>
              <w:t>ցեֆտրիաքսոն</w:t>
            </w:r>
            <w:r w:rsidRPr="00932392">
              <w:rPr>
                <w:rFonts w:ascii="GHEA Grapalat" w:hAnsi="GHEA Grapalat" w:cs="Sylfaen"/>
                <w:sz w:val="20"/>
                <w:szCs w:val="20"/>
                <w:lang w:val="pt-BR"/>
              </w:rPr>
              <w:t xml:space="preserve"> </w:t>
            </w:r>
            <w:r w:rsidRPr="00932392">
              <w:rPr>
                <w:rFonts w:ascii="GHEA Grapalat" w:hAnsi="GHEA Grapalat" w:cs="Sylfaen"/>
                <w:sz w:val="20"/>
                <w:szCs w:val="20"/>
              </w:rPr>
              <w:t>նատրիում</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դեղափոշի</w:t>
            </w:r>
            <w:r w:rsidRPr="00932392">
              <w:rPr>
                <w:rFonts w:ascii="GHEA Grapalat" w:hAnsi="GHEA Grapalat" w:cs="Sylfaen"/>
                <w:sz w:val="20"/>
                <w:szCs w:val="20"/>
                <w:lang w:val="pt-BR"/>
              </w:rPr>
              <w:t xml:space="preserve"> </w:t>
            </w:r>
            <w:r w:rsidRPr="00932392">
              <w:rPr>
                <w:rFonts w:ascii="GHEA Grapalat" w:hAnsi="GHEA Grapalat" w:cs="Sylfaen"/>
                <w:sz w:val="20"/>
                <w:szCs w:val="20"/>
              </w:rPr>
              <w:t>մ</w:t>
            </w:r>
            <w:r w:rsidRPr="00932392">
              <w:rPr>
                <w:rFonts w:ascii="GHEA Grapalat" w:hAnsi="GHEA Grapalat" w:cs="Sylfaen"/>
                <w:sz w:val="20"/>
                <w:szCs w:val="20"/>
                <w:lang w:val="pt-BR"/>
              </w:rPr>
              <w:t>/</w:t>
            </w:r>
            <w:r w:rsidRPr="00932392">
              <w:rPr>
                <w:rFonts w:ascii="GHEA Grapalat" w:hAnsi="GHEA Grapalat" w:cs="Sylfaen"/>
                <w:sz w:val="20"/>
                <w:szCs w:val="20"/>
              </w:rPr>
              <w:t>մ</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լուծույթի</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1000</w:t>
            </w:r>
            <w:r w:rsidRPr="00932392">
              <w:rPr>
                <w:rFonts w:ascii="GHEA Grapalat" w:hAnsi="GHEA Grapalat" w:cs="Sylfaen"/>
                <w:sz w:val="20"/>
                <w:szCs w:val="20"/>
              </w:rPr>
              <w:t>մգ</w:t>
            </w:r>
            <w:r w:rsidRPr="00932392">
              <w:rPr>
                <w:rFonts w:ascii="GHEA Grapalat" w:hAnsi="GHEA Grapalat" w:cs="Sylfaen"/>
                <w:sz w:val="20"/>
                <w:szCs w:val="20"/>
                <w:lang w:val="pt-BR"/>
              </w:rPr>
              <w:t xml:space="preserve">; (1) </w:t>
            </w:r>
            <w:r w:rsidRPr="00932392">
              <w:rPr>
                <w:rFonts w:ascii="GHEA Grapalat" w:hAnsi="GHEA Grapalat" w:cs="Sylfaen"/>
                <w:sz w:val="20"/>
                <w:szCs w:val="20"/>
              </w:rPr>
              <w:t>ապակե</w:t>
            </w:r>
            <w:r w:rsidRPr="00932392">
              <w:rPr>
                <w:rFonts w:ascii="GHEA Grapalat" w:hAnsi="GHEA Grapalat" w:cs="Sylfaen"/>
                <w:sz w:val="20"/>
                <w:szCs w:val="20"/>
                <w:lang w:val="pt-BR"/>
              </w:rPr>
              <w:t xml:space="preserve"> </w:t>
            </w:r>
            <w:r w:rsidRPr="00932392">
              <w:rPr>
                <w:rFonts w:ascii="GHEA Grapalat" w:hAnsi="GHEA Grapalat" w:cs="Sylfaen"/>
                <w:sz w:val="20"/>
                <w:szCs w:val="20"/>
              </w:rPr>
              <w:t>սրվակ</w:t>
            </w:r>
            <w:r w:rsidRPr="00932392">
              <w:rPr>
                <w:rFonts w:ascii="GHEA Grapalat" w:hAnsi="GHEA Grapalat" w:cs="Sylfaen"/>
                <w:sz w:val="20"/>
                <w:szCs w:val="20"/>
                <w:lang w:val="pt-BR"/>
              </w:rPr>
              <w:t xml:space="preserve"> </w:t>
            </w:r>
            <w:r w:rsidRPr="00932392">
              <w:rPr>
                <w:rFonts w:ascii="GHEA Grapalat" w:hAnsi="GHEA Grapalat" w:cs="Sylfaen"/>
                <w:sz w:val="20"/>
                <w:szCs w:val="20"/>
              </w:rPr>
              <w:t>և</w:t>
            </w:r>
            <w:r w:rsidRPr="00932392">
              <w:rPr>
                <w:rFonts w:ascii="GHEA Grapalat" w:hAnsi="GHEA Grapalat" w:cs="Sylfaen"/>
                <w:sz w:val="20"/>
                <w:szCs w:val="20"/>
                <w:lang w:val="pt-BR"/>
              </w:rPr>
              <w:t xml:space="preserve"> 3,5</w:t>
            </w:r>
            <w:r w:rsidRPr="00932392">
              <w:rPr>
                <w:rFonts w:ascii="GHEA Grapalat" w:hAnsi="GHEA Grapalat" w:cs="Sylfaen"/>
                <w:sz w:val="20"/>
                <w:szCs w:val="20"/>
              </w:rPr>
              <w:t>մլ</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լուծիչ</w:t>
            </w:r>
            <w:r w:rsidRPr="00932392">
              <w:rPr>
                <w:rFonts w:ascii="GHEA Grapalat" w:hAnsi="GHEA Grapalat" w:cs="Sylfaen"/>
                <w:sz w:val="20"/>
                <w:szCs w:val="20"/>
                <w:lang w:val="pt-BR"/>
              </w:rPr>
              <w:t xml:space="preserve"> </w:t>
            </w:r>
            <w:r w:rsidRPr="00932392">
              <w:rPr>
                <w:rFonts w:ascii="GHEA Grapalat" w:hAnsi="GHEA Grapalat" w:cs="Sylfaen"/>
                <w:sz w:val="20"/>
                <w:szCs w:val="20"/>
              </w:rPr>
              <w:t>ամպուլում</w:t>
            </w:r>
            <w:r w:rsidRPr="00932392">
              <w:rPr>
                <w:rFonts w:ascii="GHEA Grapalat" w:hAnsi="GHEA Grapalat" w:cs="Sylfaen"/>
                <w:sz w:val="20"/>
                <w:szCs w:val="20"/>
                <w:lang w:val="hy-AM"/>
              </w:rPr>
              <w:t xml:space="preserve"> </w:t>
            </w:r>
            <w:r w:rsidRPr="00932392">
              <w:rPr>
                <w:rFonts w:ascii="GHEA Grapalat" w:hAnsi="GHEA Grapalat" w:cs="Sylfaen"/>
                <w:sz w:val="20"/>
                <w:szCs w:val="20"/>
                <w:lang w:val="pt-BR"/>
              </w:rPr>
              <w:t>(</w:t>
            </w:r>
            <w:r w:rsidRPr="00932392">
              <w:rPr>
                <w:rFonts w:ascii="GHEA Grapalat" w:hAnsi="GHEA Grapalat" w:cs="Sylfaen"/>
                <w:sz w:val="20"/>
                <w:szCs w:val="20"/>
                <w:lang w:val="hy-AM"/>
              </w:rPr>
              <w:t>Աստերիա կամ համարժեք</w:t>
            </w:r>
            <w:r w:rsidRPr="00932392">
              <w:rPr>
                <w:rFonts w:ascii="GHEA Grapalat" w:hAnsi="GHEA Grapalat" w:cs="Sylfaen"/>
                <w:sz w:val="20"/>
                <w:szCs w:val="20"/>
                <w:lang w:val="pt-BR"/>
              </w:rPr>
              <w:t>)</w:t>
            </w:r>
          </w:p>
        </w:tc>
        <w:tc>
          <w:tcPr>
            <w:tcW w:w="843" w:type="dxa"/>
            <w:tcBorders>
              <w:top w:val="single" w:sz="4" w:space="0" w:color="auto"/>
              <w:left w:val="single" w:sz="4" w:space="0" w:color="auto"/>
              <w:bottom w:val="single" w:sz="4" w:space="0" w:color="auto"/>
              <w:right w:val="single" w:sz="4" w:space="0" w:color="auto"/>
            </w:tcBorders>
            <w:vAlign w:val="center"/>
          </w:tcPr>
          <w:p w14:paraId="75ACAE6C"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CAC5506" w14:textId="31AF4CF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A46C7AE" w14:textId="689EDDC9"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8674BD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2190</w:t>
            </w:r>
          </w:p>
        </w:tc>
        <w:tc>
          <w:tcPr>
            <w:tcW w:w="1130" w:type="dxa"/>
            <w:tcBorders>
              <w:top w:val="single" w:sz="4" w:space="0" w:color="auto"/>
              <w:left w:val="single" w:sz="4" w:space="0" w:color="auto"/>
              <w:bottom w:val="single" w:sz="4" w:space="0" w:color="auto"/>
              <w:right w:val="single" w:sz="4" w:space="0" w:color="auto"/>
            </w:tcBorders>
            <w:vAlign w:val="center"/>
          </w:tcPr>
          <w:p w14:paraId="7DD4FA5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E943B1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2190</w:t>
            </w:r>
          </w:p>
        </w:tc>
        <w:tc>
          <w:tcPr>
            <w:tcW w:w="1701" w:type="dxa"/>
            <w:tcBorders>
              <w:top w:val="single" w:sz="4" w:space="0" w:color="auto"/>
              <w:left w:val="single" w:sz="4" w:space="0" w:color="auto"/>
              <w:bottom w:val="single" w:sz="4" w:space="0" w:color="auto"/>
              <w:right w:val="single" w:sz="4" w:space="0" w:color="auto"/>
            </w:tcBorders>
            <w:vAlign w:val="center"/>
          </w:tcPr>
          <w:p w14:paraId="47AB9B6D"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F50A894"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48FEF5C"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26</w:t>
            </w:r>
          </w:p>
        </w:tc>
        <w:tc>
          <w:tcPr>
            <w:tcW w:w="1246" w:type="dxa"/>
            <w:tcBorders>
              <w:top w:val="single" w:sz="4" w:space="0" w:color="auto"/>
              <w:left w:val="single" w:sz="4" w:space="0" w:color="auto"/>
              <w:bottom w:val="single" w:sz="4" w:space="0" w:color="auto"/>
              <w:right w:val="single" w:sz="4" w:space="0" w:color="auto"/>
            </w:tcBorders>
            <w:vAlign w:val="center"/>
          </w:tcPr>
          <w:p w14:paraId="00DE8780"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33651125/1</w:t>
            </w:r>
          </w:p>
        </w:tc>
        <w:tc>
          <w:tcPr>
            <w:tcW w:w="2250" w:type="dxa"/>
            <w:tcBorders>
              <w:top w:val="single" w:sz="4" w:space="0" w:color="auto"/>
              <w:left w:val="single" w:sz="4" w:space="0" w:color="auto"/>
              <w:bottom w:val="single" w:sz="4" w:space="0" w:color="auto"/>
              <w:right w:val="single" w:sz="4" w:space="0" w:color="auto"/>
            </w:tcBorders>
            <w:vAlign w:val="center"/>
          </w:tcPr>
          <w:p w14:paraId="7400DC44"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ազիթրոմիցին</w:t>
            </w:r>
            <w:r w:rsidRPr="00932392">
              <w:rPr>
                <w:rFonts w:ascii="GHEA Grapalat" w:hAnsi="GHEA Grapalat" w:cs="Arial"/>
                <w:sz w:val="20"/>
                <w:szCs w:val="20"/>
                <w:lang w:val="pt-BR"/>
              </w:rPr>
              <w:t xml:space="preserve"> j01fa10, s01aa26</w:t>
            </w:r>
          </w:p>
        </w:tc>
        <w:tc>
          <w:tcPr>
            <w:tcW w:w="1237" w:type="dxa"/>
            <w:tcBorders>
              <w:top w:val="single" w:sz="4" w:space="0" w:color="auto"/>
              <w:left w:val="single" w:sz="4" w:space="0" w:color="auto"/>
              <w:bottom w:val="single" w:sz="4" w:space="0" w:color="auto"/>
              <w:right w:val="single" w:sz="4" w:space="0" w:color="auto"/>
            </w:tcBorders>
            <w:vAlign w:val="center"/>
          </w:tcPr>
          <w:p w14:paraId="600F0155"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B2FD29"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Ազիթրոմիցին (ազիթրոմիցինի դիհիդրատ),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es-ES"/>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500մգ</w:t>
            </w:r>
          </w:p>
        </w:tc>
        <w:tc>
          <w:tcPr>
            <w:tcW w:w="843" w:type="dxa"/>
            <w:tcBorders>
              <w:top w:val="single" w:sz="4" w:space="0" w:color="auto"/>
              <w:left w:val="single" w:sz="4" w:space="0" w:color="auto"/>
              <w:bottom w:val="single" w:sz="4" w:space="0" w:color="auto"/>
              <w:right w:val="single" w:sz="4" w:space="0" w:color="auto"/>
            </w:tcBorders>
            <w:vAlign w:val="center"/>
          </w:tcPr>
          <w:p w14:paraId="7FA6DB38"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F34DE91" w14:textId="6BE7E66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A4B37D1" w14:textId="2D27D374"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2A9304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900</w:t>
            </w:r>
          </w:p>
        </w:tc>
        <w:tc>
          <w:tcPr>
            <w:tcW w:w="1130" w:type="dxa"/>
            <w:tcBorders>
              <w:top w:val="single" w:sz="4" w:space="0" w:color="auto"/>
              <w:left w:val="single" w:sz="4" w:space="0" w:color="auto"/>
              <w:bottom w:val="single" w:sz="4" w:space="0" w:color="auto"/>
              <w:right w:val="single" w:sz="4" w:space="0" w:color="auto"/>
            </w:tcBorders>
            <w:vAlign w:val="center"/>
          </w:tcPr>
          <w:p w14:paraId="0FAE0E74"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36D38E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900</w:t>
            </w:r>
          </w:p>
        </w:tc>
        <w:tc>
          <w:tcPr>
            <w:tcW w:w="1701" w:type="dxa"/>
            <w:tcBorders>
              <w:top w:val="single" w:sz="4" w:space="0" w:color="auto"/>
              <w:left w:val="single" w:sz="4" w:space="0" w:color="auto"/>
              <w:bottom w:val="single" w:sz="4" w:space="0" w:color="auto"/>
              <w:right w:val="single" w:sz="4" w:space="0" w:color="auto"/>
            </w:tcBorders>
            <w:vAlign w:val="center"/>
          </w:tcPr>
          <w:p w14:paraId="302BE72E"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63F87C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45FF993"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27</w:t>
            </w:r>
          </w:p>
        </w:tc>
        <w:tc>
          <w:tcPr>
            <w:tcW w:w="1246" w:type="dxa"/>
            <w:tcBorders>
              <w:top w:val="single" w:sz="4" w:space="0" w:color="auto"/>
              <w:left w:val="single" w:sz="4" w:space="0" w:color="auto"/>
              <w:bottom w:val="single" w:sz="4" w:space="0" w:color="auto"/>
              <w:right w:val="single" w:sz="4" w:space="0" w:color="auto"/>
            </w:tcBorders>
            <w:vAlign w:val="center"/>
          </w:tcPr>
          <w:p w14:paraId="20F66501"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33651127/1</w:t>
            </w:r>
          </w:p>
        </w:tc>
        <w:tc>
          <w:tcPr>
            <w:tcW w:w="2250" w:type="dxa"/>
            <w:tcBorders>
              <w:top w:val="single" w:sz="4" w:space="0" w:color="auto"/>
              <w:left w:val="single" w:sz="4" w:space="0" w:color="auto"/>
              <w:bottom w:val="single" w:sz="4" w:space="0" w:color="auto"/>
              <w:right w:val="single" w:sz="4" w:space="0" w:color="auto"/>
            </w:tcBorders>
            <w:vAlign w:val="center"/>
          </w:tcPr>
          <w:p w14:paraId="278DA0B8"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rPr>
              <w:t>դ</w:t>
            </w:r>
            <w:r w:rsidRPr="00932392">
              <w:rPr>
                <w:rFonts w:ascii="GHEA Grapalat" w:hAnsi="GHEA Grapalat" w:cs="Arial"/>
                <w:sz w:val="20"/>
                <w:szCs w:val="20"/>
                <w:lang w:val="pt-BR"/>
              </w:rPr>
              <w:t>o</w:t>
            </w:r>
            <w:r w:rsidRPr="00932392">
              <w:rPr>
                <w:rFonts w:ascii="GHEA Grapalat" w:hAnsi="GHEA Grapalat" w:cs="Arial"/>
                <w:sz w:val="20"/>
                <w:szCs w:val="20"/>
              </w:rPr>
              <w:t>քսիցիկլին</w:t>
            </w:r>
            <w:r w:rsidRPr="00932392">
              <w:rPr>
                <w:rFonts w:ascii="GHEA Grapalat" w:hAnsi="GHEA Grapalat" w:cs="Arial"/>
                <w:sz w:val="20"/>
                <w:szCs w:val="20"/>
                <w:lang w:val="pt-BR"/>
              </w:rPr>
              <w:t xml:space="preserve"> a01ab22, j01aa0</w:t>
            </w:r>
            <w:r w:rsidRPr="00932392">
              <w:rPr>
                <w:rFonts w:ascii="GHEA Grapalat" w:hAnsi="GHEA Grapalat" w:cs="Arial"/>
                <w:sz w:val="20"/>
                <w:szCs w:val="20"/>
              </w:rPr>
              <w:t>2</w:t>
            </w:r>
          </w:p>
        </w:tc>
        <w:tc>
          <w:tcPr>
            <w:tcW w:w="1237" w:type="dxa"/>
            <w:tcBorders>
              <w:top w:val="single" w:sz="4" w:space="0" w:color="auto"/>
              <w:left w:val="single" w:sz="4" w:space="0" w:color="auto"/>
              <w:bottom w:val="single" w:sz="4" w:space="0" w:color="auto"/>
              <w:right w:val="single" w:sz="4" w:space="0" w:color="auto"/>
            </w:tcBorders>
            <w:vAlign w:val="center"/>
          </w:tcPr>
          <w:p w14:paraId="7F5B8603"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3112C1"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Դօքսիցիկլին (դօքսիցիկլինի հիկլատ),</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դեղապատիճ</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100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76A96514"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B97B0EB" w14:textId="526519E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56AFC90" w14:textId="3A7FC2E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4680E4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130" w:type="dxa"/>
            <w:tcBorders>
              <w:top w:val="single" w:sz="4" w:space="0" w:color="auto"/>
              <w:left w:val="single" w:sz="4" w:space="0" w:color="auto"/>
              <w:bottom w:val="single" w:sz="4" w:space="0" w:color="auto"/>
              <w:right w:val="single" w:sz="4" w:space="0" w:color="auto"/>
            </w:tcBorders>
            <w:vAlign w:val="center"/>
          </w:tcPr>
          <w:p w14:paraId="36F9B90D"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53D051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30F8DCE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3FAE364"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5E497CF1"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28</w:t>
            </w:r>
          </w:p>
        </w:tc>
        <w:tc>
          <w:tcPr>
            <w:tcW w:w="1246" w:type="dxa"/>
            <w:tcBorders>
              <w:top w:val="single" w:sz="4" w:space="0" w:color="auto"/>
              <w:left w:val="single" w:sz="4" w:space="0" w:color="auto"/>
              <w:bottom w:val="single" w:sz="4" w:space="0" w:color="auto"/>
              <w:right w:val="single" w:sz="4" w:space="0" w:color="auto"/>
            </w:tcBorders>
            <w:vAlign w:val="center"/>
          </w:tcPr>
          <w:p w14:paraId="444B0F9A"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33651129</w:t>
            </w:r>
            <w:r w:rsidRPr="00932392">
              <w:rPr>
                <w:rFonts w:ascii="GHEA Grapalat" w:hAnsi="GHEA Grapalat"/>
                <w:sz w:val="16"/>
                <w:szCs w:val="16"/>
              </w:rPr>
              <w:t>/1</w:t>
            </w:r>
          </w:p>
        </w:tc>
        <w:tc>
          <w:tcPr>
            <w:tcW w:w="2250" w:type="dxa"/>
            <w:tcBorders>
              <w:top w:val="single" w:sz="4" w:space="0" w:color="auto"/>
              <w:left w:val="single" w:sz="4" w:space="0" w:color="auto"/>
              <w:bottom w:val="single" w:sz="4" w:space="0" w:color="auto"/>
              <w:right w:val="single" w:sz="4" w:space="0" w:color="auto"/>
            </w:tcBorders>
            <w:vAlign w:val="center"/>
          </w:tcPr>
          <w:p w14:paraId="0EA26FEC" w14:textId="77777777" w:rsidR="00C47C31" w:rsidRPr="00932392" w:rsidRDefault="00C47C31" w:rsidP="00C47C31">
            <w:pPr>
              <w:jc w:val="both"/>
              <w:rPr>
                <w:rFonts w:ascii="GHEA Grapalat" w:hAnsi="GHEA Grapalat"/>
                <w:sz w:val="20"/>
                <w:szCs w:val="20"/>
              </w:rPr>
            </w:pPr>
            <w:r w:rsidRPr="00932392">
              <w:rPr>
                <w:rFonts w:ascii="Arial LatArm" w:hAnsi="Arial LatArm" w:cs="Arial"/>
                <w:sz w:val="20"/>
                <w:szCs w:val="20"/>
              </w:rPr>
              <w:t>ÏÉ³ñÇÃñáÙÇóÇÝ j01fa09</w:t>
            </w:r>
          </w:p>
        </w:tc>
        <w:tc>
          <w:tcPr>
            <w:tcW w:w="1237" w:type="dxa"/>
            <w:tcBorders>
              <w:top w:val="single" w:sz="4" w:space="0" w:color="auto"/>
              <w:left w:val="single" w:sz="4" w:space="0" w:color="auto"/>
              <w:bottom w:val="single" w:sz="4" w:space="0" w:color="auto"/>
              <w:right w:val="single" w:sz="4" w:space="0" w:color="auto"/>
            </w:tcBorders>
            <w:vAlign w:val="center"/>
          </w:tcPr>
          <w:p w14:paraId="08AC769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4D7D9A"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Կլարիթրոմիցին,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500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46D8707C"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8602254" w14:textId="1ABE4D9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B11F631" w14:textId="0BA02BD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B1E6B1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w:t>
            </w:r>
          </w:p>
        </w:tc>
        <w:tc>
          <w:tcPr>
            <w:tcW w:w="1130" w:type="dxa"/>
            <w:tcBorders>
              <w:top w:val="single" w:sz="4" w:space="0" w:color="auto"/>
              <w:left w:val="single" w:sz="4" w:space="0" w:color="auto"/>
              <w:bottom w:val="single" w:sz="4" w:space="0" w:color="auto"/>
              <w:right w:val="single" w:sz="4" w:space="0" w:color="auto"/>
            </w:tcBorders>
            <w:vAlign w:val="center"/>
          </w:tcPr>
          <w:p w14:paraId="78FE975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A018DF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w:t>
            </w:r>
          </w:p>
        </w:tc>
        <w:tc>
          <w:tcPr>
            <w:tcW w:w="1701" w:type="dxa"/>
            <w:tcBorders>
              <w:top w:val="single" w:sz="4" w:space="0" w:color="auto"/>
              <w:left w:val="single" w:sz="4" w:space="0" w:color="auto"/>
              <w:bottom w:val="single" w:sz="4" w:space="0" w:color="auto"/>
              <w:right w:val="single" w:sz="4" w:space="0" w:color="auto"/>
            </w:tcBorders>
            <w:vAlign w:val="center"/>
          </w:tcPr>
          <w:p w14:paraId="08B146EF"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D265691"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1AF23F62"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29</w:t>
            </w:r>
          </w:p>
        </w:tc>
        <w:tc>
          <w:tcPr>
            <w:tcW w:w="1246" w:type="dxa"/>
            <w:tcBorders>
              <w:top w:val="single" w:sz="4" w:space="0" w:color="auto"/>
              <w:left w:val="single" w:sz="4" w:space="0" w:color="auto"/>
              <w:bottom w:val="single" w:sz="4" w:space="0" w:color="auto"/>
              <w:right w:val="single" w:sz="4" w:space="0" w:color="auto"/>
            </w:tcBorders>
            <w:vAlign w:val="center"/>
          </w:tcPr>
          <w:p w14:paraId="5A765416"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33651134/1</w:t>
            </w:r>
          </w:p>
        </w:tc>
        <w:tc>
          <w:tcPr>
            <w:tcW w:w="2250" w:type="dxa"/>
            <w:tcBorders>
              <w:top w:val="single" w:sz="4" w:space="0" w:color="auto"/>
              <w:left w:val="single" w:sz="4" w:space="0" w:color="auto"/>
              <w:bottom w:val="single" w:sz="4" w:space="0" w:color="auto"/>
              <w:right w:val="single" w:sz="4" w:space="0" w:color="auto"/>
            </w:tcBorders>
            <w:vAlign w:val="center"/>
          </w:tcPr>
          <w:p w14:paraId="0884C6C2"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ցիպրոֆլօքսացին j01ma02, s01ae03, s02aa15, s03aa07</w:t>
            </w:r>
          </w:p>
        </w:tc>
        <w:tc>
          <w:tcPr>
            <w:tcW w:w="1237" w:type="dxa"/>
            <w:tcBorders>
              <w:top w:val="single" w:sz="4" w:space="0" w:color="auto"/>
              <w:left w:val="single" w:sz="4" w:space="0" w:color="auto"/>
              <w:bottom w:val="single" w:sz="4" w:space="0" w:color="auto"/>
              <w:right w:val="single" w:sz="4" w:space="0" w:color="auto"/>
            </w:tcBorders>
            <w:vAlign w:val="center"/>
          </w:tcPr>
          <w:p w14:paraId="68C9B02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76CFE9"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Ցիպրոֆլօքսացին (ցիպրոֆլօքսացինի հիդրոքլորիդի մոնոհիդրատ),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sz w:val="20"/>
                <w:szCs w:val="20"/>
                <w:lang w:val="es-ES"/>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sz w:val="20"/>
                <w:szCs w:val="20"/>
                <w:lang w:val="es-ES"/>
              </w:rPr>
              <w:t xml:space="preserve"> </w:t>
            </w:r>
            <w:r w:rsidRPr="00932392">
              <w:rPr>
                <w:rFonts w:ascii="GHEA Grapalat" w:hAnsi="GHEA Grapalat" w:cs="Sylfaen"/>
                <w:sz w:val="20"/>
                <w:szCs w:val="20"/>
              </w:rPr>
              <w:t>500մգ</w:t>
            </w:r>
          </w:p>
        </w:tc>
        <w:tc>
          <w:tcPr>
            <w:tcW w:w="843" w:type="dxa"/>
            <w:tcBorders>
              <w:top w:val="single" w:sz="4" w:space="0" w:color="auto"/>
              <w:left w:val="single" w:sz="4" w:space="0" w:color="auto"/>
              <w:bottom w:val="single" w:sz="4" w:space="0" w:color="auto"/>
              <w:right w:val="single" w:sz="4" w:space="0" w:color="auto"/>
            </w:tcBorders>
            <w:vAlign w:val="center"/>
          </w:tcPr>
          <w:p w14:paraId="1512E308"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09C6507" w14:textId="2C05A9D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ADC7D15" w14:textId="11B3711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7B769A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130" w:type="dxa"/>
            <w:tcBorders>
              <w:top w:val="single" w:sz="4" w:space="0" w:color="auto"/>
              <w:left w:val="single" w:sz="4" w:space="0" w:color="auto"/>
              <w:bottom w:val="single" w:sz="4" w:space="0" w:color="auto"/>
              <w:right w:val="single" w:sz="4" w:space="0" w:color="auto"/>
            </w:tcBorders>
            <w:vAlign w:val="center"/>
          </w:tcPr>
          <w:p w14:paraId="325D933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AE4C95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bottom w:val="single" w:sz="4" w:space="0" w:color="auto"/>
              <w:right w:val="single" w:sz="4" w:space="0" w:color="auto"/>
            </w:tcBorders>
            <w:vAlign w:val="center"/>
          </w:tcPr>
          <w:p w14:paraId="460D0930"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D23D153"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2D3FA9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30</w:t>
            </w:r>
          </w:p>
        </w:tc>
        <w:tc>
          <w:tcPr>
            <w:tcW w:w="1246" w:type="dxa"/>
            <w:tcBorders>
              <w:top w:val="single" w:sz="4" w:space="0" w:color="auto"/>
              <w:left w:val="single" w:sz="4" w:space="0" w:color="auto"/>
              <w:bottom w:val="single" w:sz="4" w:space="0" w:color="auto"/>
              <w:right w:val="single" w:sz="4" w:space="0" w:color="auto"/>
            </w:tcBorders>
            <w:vAlign w:val="center"/>
          </w:tcPr>
          <w:p w14:paraId="5941BE96"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33651134/2</w:t>
            </w:r>
          </w:p>
        </w:tc>
        <w:tc>
          <w:tcPr>
            <w:tcW w:w="2250" w:type="dxa"/>
            <w:tcBorders>
              <w:top w:val="single" w:sz="4" w:space="0" w:color="auto"/>
              <w:left w:val="single" w:sz="4" w:space="0" w:color="auto"/>
              <w:bottom w:val="single" w:sz="4" w:space="0" w:color="auto"/>
              <w:right w:val="single" w:sz="4" w:space="0" w:color="auto"/>
            </w:tcBorders>
            <w:vAlign w:val="center"/>
          </w:tcPr>
          <w:p w14:paraId="4A3955C3"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ցիպրոֆլօքսացին j01ma02, s01ae03, s02aa15, s03aa07</w:t>
            </w:r>
          </w:p>
        </w:tc>
        <w:tc>
          <w:tcPr>
            <w:tcW w:w="1237" w:type="dxa"/>
            <w:tcBorders>
              <w:top w:val="single" w:sz="4" w:space="0" w:color="auto"/>
              <w:left w:val="single" w:sz="4" w:space="0" w:color="auto"/>
              <w:bottom w:val="single" w:sz="4" w:space="0" w:color="auto"/>
              <w:right w:val="single" w:sz="4" w:space="0" w:color="auto"/>
            </w:tcBorders>
            <w:vAlign w:val="center"/>
          </w:tcPr>
          <w:p w14:paraId="149BE87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30FF48" w14:textId="77777777" w:rsidR="00C47C31" w:rsidRPr="00932392" w:rsidRDefault="00C47C31" w:rsidP="001616B4">
            <w:pPr>
              <w:jc w:val="both"/>
              <w:rPr>
                <w:lang w:val="hy-AM"/>
              </w:rPr>
            </w:pPr>
            <w:r w:rsidRPr="00932392">
              <w:rPr>
                <w:rFonts w:ascii="GHEA Grapalat" w:hAnsi="GHEA Grapalat" w:cs="Sylfaen"/>
                <w:sz w:val="20"/>
                <w:szCs w:val="20"/>
              </w:rPr>
              <w:t>ցիպրոֆլօքսացին</w:t>
            </w:r>
            <w:r w:rsidRPr="00932392">
              <w:rPr>
                <w:rFonts w:ascii="GHEA Grapalat" w:hAnsi="GHEA Grapalat" w:cs="Sylfaen"/>
                <w:sz w:val="20"/>
                <w:szCs w:val="20"/>
                <w:lang w:val="pt-BR"/>
              </w:rPr>
              <w:t xml:space="preserve"> (</w:t>
            </w:r>
            <w:r w:rsidRPr="00932392">
              <w:rPr>
                <w:rFonts w:ascii="GHEA Grapalat" w:hAnsi="GHEA Grapalat" w:cs="Sylfaen"/>
                <w:sz w:val="20"/>
                <w:szCs w:val="20"/>
              </w:rPr>
              <w:t>ցիպրոֆլօքսացինի</w:t>
            </w:r>
            <w:r w:rsidRPr="00932392">
              <w:rPr>
                <w:rFonts w:ascii="GHEA Grapalat" w:hAnsi="GHEA Grapalat" w:cs="Sylfaen"/>
                <w:sz w:val="20"/>
                <w:szCs w:val="20"/>
                <w:lang w:val="pt-BR"/>
              </w:rPr>
              <w:t xml:space="preserve"> </w:t>
            </w:r>
            <w:r w:rsidRPr="00932392">
              <w:rPr>
                <w:rFonts w:ascii="GHEA Grapalat" w:hAnsi="GHEA Grapalat" w:cs="Sylfaen"/>
                <w:sz w:val="20"/>
                <w:szCs w:val="20"/>
              </w:rPr>
              <w:t>հիդրոքլորիդ</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դեղակախույթ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աչքի</w:t>
            </w:r>
            <w:r w:rsidRPr="00932392">
              <w:rPr>
                <w:rFonts w:ascii="GHEA Grapalat" w:hAnsi="GHEA Grapalat" w:cs="Sylfaen"/>
                <w:sz w:val="20"/>
                <w:szCs w:val="20"/>
                <w:lang w:val="pt-BR"/>
              </w:rPr>
              <w:t>/</w:t>
            </w:r>
            <w:r w:rsidRPr="00932392">
              <w:rPr>
                <w:rFonts w:ascii="GHEA Grapalat" w:hAnsi="GHEA Grapalat" w:cs="Sylfaen"/>
                <w:sz w:val="20"/>
                <w:szCs w:val="20"/>
              </w:rPr>
              <w:t>ականջի</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3</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+1</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 10</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3EBE4AE4"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54BEF96" w14:textId="215896F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D331067" w14:textId="7052537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B09212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130" w:type="dxa"/>
            <w:tcBorders>
              <w:top w:val="single" w:sz="4" w:space="0" w:color="auto"/>
              <w:left w:val="single" w:sz="4" w:space="0" w:color="auto"/>
              <w:bottom w:val="single" w:sz="4" w:space="0" w:color="auto"/>
              <w:right w:val="single" w:sz="4" w:space="0" w:color="auto"/>
            </w:tcBorders>
            <w:vAlign w:val="center"/>
          </w:tcPr>
          <w:p w14:paraId="08489D13"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4BE8A3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7CC92F2D"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BC1B7AA"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222404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31</w:t>
            </w:r>
          </w:p>
        </w:tc>
        <w:tc>
          <w:tcPr>
            <w:tcW w:w="1246" w:type="dxa"/>
            <w:tcBorders>
              <w:top w:val="single" w:sz="4" w:space="0" w:color="auto"/>
              <w:left w:val="single" w:sz="4" w:space="0" w:color="auto"/>
              <w:bottom w:val="single" w:sz="4" w:space="0" w:color="auto"/>
              <w:right w:val="single" w:sz="4" w:space="0" w:color="auto"/>
            </w:tcBorders>
            <w:vAlign w:val="center"/>
          </w:tcPr>
          <w:p w14:paraId="2708EFE9"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33651134/3</w:t>
            </w:r>
          </w:p>
        </w:tc>
        <w:tc>
          <w:tcPr>
            <w:tcW w:w="2250" w:type="dxa"/>
            <w:tcBorders>
              <w:top w:val="single" w:sz="4" w:space="0" w:color="auto"/>
              <w:left w:val="single" w:sz="4" w:space="0" w:color="auto"/>
              <w:bottom w:val="single" w:sz="4" w:space="0" w:color="auto"/>
              <w:right w:val="single" w:sz="4" w:space="0" w:color="auto"/>
            </w:tcBorders>
            <w:vAlign w:val="center"/>
          </w:tcPr>
          <w:p w14:paraId="1CE88AE6"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ցիպրոֆլօքսացին j01ma02, s01ae03, s02aa15, s03aa07</w:t>
            </w:r>
          </w:p>
        </w:tc>
        <w:tc>
          <w:tcPr>
            <w:tcW w:w="1237" w:type="dxa"/>
            <w:tcBorders>
              <w:top w:val="single" w:sz="4" w:space="0" w:color="auto"/>
              <w:left w:val="single" w:sz="4" w:space="0" w:color="auto"/>
              <w:bottom w:val="single" w:sz="4" w:space="0" w:color="auto"/>
              <w:right w:val="single" w:sz="4" w:space="0" w:color="auto"/>
            </w:tcBorders>
            <w:vAlign w:val="center"/>
          </w:tcPr>
          <w:p w14:paraId="20255773"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988B9A" w14:textId="77777777" w:rsidR="00C47C31" w:rsidRPr="00932392" w:rsidRDefault="00C47C31" w:rsidP="001616B4">
            <w:pPr>
              <w:jc w:val="both"/>
              <w:rPr>
                <w:lang w:val="hy-AM"/>
              </w:rPr>
            </w:pPr>
            <w:r w:rsidRPr="00932392">
              <w:rPr>
                <w:rFonts w:ascii="GHEA Grapalat" w:hAnsi="GHEA Grapalat" w:cs="Sylfaen"/>
                <w:sz w:val="20"/>
                <w:szCs w:val="20"/>
              </w:rPr>
              <w:t>ցիպրոֆլօքսացին</w:t>
            </w:r>
            <w:r w:rsidRPr="00932392">
              <w:rPr>
                <w:rFonts w:ascii="GHEA Grapalat" w:hAnsi="GHEA Grapalat" w:cs="Sylfaen"/>
                <w:sz w:val="20"/>
                <w:szCs w:val="20"/>
                <w:lang w:val="pt-BR"/>
              </w:rPr>
              <w:t xml:space="preserve"> (</w:t>
            </w:r>
            <w:r w:rsidRPr="00932392">
              <w:rPr>
                <w:rFonts w:ascii="GHEA Grapalat" w:hAnsi="GHEA Grapalat" w:cs="Sylfaen"/>
                <w:sz w:val="20"/>
                <w:szCs w:val="20"/>
              </w:rPr>
              <w:t>ցիպրոֆլօքսացինի</w:t>
            </w:r>
            <w:r w:rsidRPr="00932392">
              <w:rPr>
                <w:rFonts w:ascii="GHEA Grapalat" w:hAnsi="GHEA Grapalat" w:cs="Sylfaen"/>
                <w:sz w:val="20"/>
                <w:szCs w:val="20"/>
                <w:lang w:val="pt-BR"/>
              </w:rPr>
              <w:t xml:space="preserve"> </w:t>
            </w:r>
            <w:r w:rsidRPr="00932392">
              <w:rPr>
                <w:rFonts w:ascii="GHEA Grapalat" w:hAnsi="GHEA Grapalat" w:cs="Sylfaen"/>
                <w:sz w:val="20"/>
                <w:szCs w:val="20"/>
              </w:rPr>
              <w:t>հիդրոքլորիդ</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կաթիլաներարկման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2մգ/մլ; պլաստիկե փաթեթ, 200մլ</w:t>
            </w:r>
          </w:p>
        </w:tc>
        <w:tc>
          <w:tcPr>
            <w:tcW w:w="843" w:type="dxa"/>
            <w:tcBorders>
              <w:top w:val="single" w:sz="4" w:space="0" w:color="auto"/>
              <w:left w:val="single" w:sz="4" w:space="0" w:color="auto"/>
              <w:bottom w:val="single" w:sz="4" w:space="0" w:color="auto"/>
              <w:right w:val="single" w:sz="4" w:space="0" w:color="auto"/>
            </w:tcBorders>
            <w:vAlign w:val="center"/>
          </w:tcPr>
          <w:p w14:paraId="1E306EF6"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31D88F1" w14:textId="787882F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F1B5A85" w14:textId="5EA4EF2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76C796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130" w:type="dxa"/>
            <w:tcBorders>
              <w:top w:val="single" w:sz="4" w:space="0" w:color="auto"/>
              <w:left w:val="single" w:sz="4" w:space="0" w:color="auto"/>
              <w:bottom w:val="single" w:sz="4" w:space="0" w:color="auto"/>
              <w:right w:val="single" w:sz="4" w:space="0" w:color="auto"/>
            </w:tcBorders>
            <w:vAlign w:val="center"/>
          </w:tcPr>
          <w:p w14:paraId="577A637F"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D47DB6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701" w:type="dxa"/>
            <w:tcBorders>
              <w:top w:val="single" w:sz="4" w:space="0" w:color="auto"/>
              <w:left w:val="single" w:sz="4" w:space="0" w:color="auto"/>
              <w:bottom w:val="single" w:sz="4" w:space="0" w:color="auto"/>
              <w:right w:val="single" w:sz="4" w:space="0" w:color="auto"/>
            </w:tcBorders>
            <w:vAlign w:val="center"/>
          </w:tcPr>
          <w:p w14:paraId="18B7BC5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1EE1994" w14:textId="77777777" w:rsidTr="00932392">
        <w:trPr>
          <w:trHeight w:val="696"/>
        </w:trPr>
        <w:tc>
          <w:tcPr>
            <w:tcW w:w="710" w:type="dxa"/>
            <w:tcBorders>
              <w:top w:val="single" w:sz="4" w:space="0" w:color="auto"/>
              <w:left w:val="single" w:sz="4" w:space="0" w:color="auto"/>
              <w:bottom w:val="single" w:sz="4" w:space="0" w:color="auto"/>
              <w:right w:val="single" w:sz="4" w:space="0" w:color="auto"/>
            </w:tcBorders>
            <w:vAlign w:val="center"/>
          </w:tcPr>
          <w:p w14:paraId="31AFCEF9"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32</w:t>
            </w:r>
          </w:p>
        </w:tc>
        <w:tc>
          <w:tcPr>
            <w:tcW w:w="1246" w:type="dxa"/>
            <w:tcBorders>
              <w:top w:val="single" w:sz="4" w:space="0" w:color="auto"/>
              <w:left w:val="single" w:sz="4" w:space="0" w:color="auto"/>
              <w:bottom w:val="single" w:sz="4" w:space="0" w:color="auto"/>
              <w:right w:val="single" w:sz="4" w:space="0" w:color="auto"/>
            </w:tcBorders>
            <w:vAlign w:val="center"/>
          </w:tcPr>
          <w:p w14:paraId="40A3F49C"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33651135/1</w:t>
            </w:r>
          </w:p>
        </w:tc>
        <w:tc>
          <w:tcPr>
            <w:tcW w:w="2250" w:type="dxa"/>
            <w:tcBorders>
              <w:top w:val="single" w:sz="4" w:space="0" w:color="auto"/>
              <w:left w:val="single" w:sz="4" w:space="0" w:color="auto"/>
              <w:bottom w:val="single" w:sz="4" w:space="0" w:color="auto"/>
              <w:right w:val="single" w:sz="4" w:space="0" w:color="auto"/>
            </w:tcBorders>
            <w:vAlign w:val="center"/>
          </w:tcPr>
          <w:p w14:paraId="6CEBC974"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lang w:val="es-ES"/>
              </w:rPr>
              <w:t>քլորամֆենիկոլ d06ax02, d10af03, g01aa05, j01ba01, s01aa01, s02aa01, s03aa08</w:t>
            </w:r>
          </w:p>
        </w:tc>
        <w:tc>
          <w:tcPr>
            <w:tcW w:w="1237" w:type="dxa"/>
            <w:tcBorders>
              <w:top w:val="single" w:sz="4" w:space="0" w:color="auto"/>
              <w:left w:val="single" w:sz="4" w:space="0" w:color="auto"/>
              <w:bottom w:val="single" w:sz="4" w:space="0" w:color="auto"/>
              <w:right w:val="single" w:sz="4" w:space="0" w:color="auto"/>
            </w:tcBorders>
            <w:vAlign w:val="center"/>
          </w:tcPr>
          <w:p w14:paraId="2C9C5D9B"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BFBD88" w14:textId="77777777" w:rsidR="00C47C31" w:rsidRPr="00932392" w:rsidRDefault="00C47C31" w:rsidP="001616B4">
            <w:pPr>
              <w:jc w:val="both"/>
              <w:rPr>
                <w:rFonts w:ascii="GHEA Grapalat" w:hAnsi="GHEA Grapalat"/>
                <w:sz w:val="20"/>
                <w:szCs w:val="20"/>
                <w:lang w:val="pt-BR"/>
              </w:rPr>
            </w:pPr>
            <w:r w:rsidRPr="00932392">
              <w:rPr>
                <w:rFonts w:ascii="GHEA Grapalat" w:hAnsi="GHEA Grapalat"/>
                <w:sz w:val="20"/>
                <w:szCs w:val="20"/>
                <w:lang w:val="es-ES"/>
              </w:rPr>
              <w:t xml:space="preserve">Քլորամֆենիկոլ, </w:t>
            </w:r>
            <w:r w:rsidRPr="00932392">
              <w:rPr>
                <w:rFonts w:ascii="GHEA Grapalat" w:hAnsi="GHEA Grapalat" w:cs="Sylfaen"/>
                <w:sz w:val="20"/>
                <w:szCs w:val="20"/>
              </w:rPr>
              <w:t>դեղաձևը</w:t>
            </w:r>
            <w:r w:rsidRPr="00932392">
              <w:rPr>
                <w:rFonts w:ascii="GHEA Grapalat" w:hAnsi="GHEA Grapalat" w:cs="Sylfaen"/>
                <w:sz w:val="20"/>
                <w:szCs w:val="20"/>
                <w:lang w:val="pt-BR"/>
              </w:rPr>
              <w:t>.</w:t>
            </w:r>
            <w:r w:rsidRPr="00932392">
              <w:rPr>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w:t>
            </w:r>
            <w:r w:rsidRPr="00932392">
              <w:rPr>
                <w:sz w:val="20"/>
                <w:szCs w:val="20"/>
                <w:lang w:val="pt-BR"/>
              </w:rPr>
              <w:t xml:space="preserve"> </w:t>
            </w:r>
            <w:r w:rsidRPr="00932392">
              <w:rPr>
                <w:rFonts w:ascii="GHEA Grapalat" w:hAnsi="GHEA Grapalat" w:cs="Sylfaen"/>
                <w:sz w:val="20"/>
                <w:szCs w:val="20"/>
                <w:lang w:val="pt-BR"/>
              </w:rPr>
              <w:t>500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27D6C30E"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505AFD9" w14:textId="498444F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63807C6" w14:textId="4244191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E8F1F2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33AB0E7C"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457736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69F40844"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783AEA1" w14:textId="77777777" w:rsidTr="00932392">
        <w:trPr>
          <w:trHeight w:val="696"/>
        </w:trPr>
        <w:tc>
          <w:tcPr>
            <w:tcW w:w="710" w:type="dxa"/>
            <w:tcBorders>
              <w:top w:val="single" w:sz="4" w:space="0" w:color="auto"/>
              <w:left w:val="single" w:sz="4" w:space="0" w:color="auto"/>
              <w:bottom w:val="single" w:sz="4" w:space="0" w:color="auto"/>
              <w:right w:val="single" w:sz="4" w:space="0" w:color="auto"/>
            </w:tcBorders>
            <w:vAlign w:val="center"/>
          </w:tcPr>
          <w:p w14:paraId="36582CCA"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33</w:t>
            </w:r>
          </w:p>
        </w:tc>
        <w:tc>
          <w:tcPr>
            <w:tcW w:w="1246" w:type="dxa"/>
            <w:tcBorders>
              <w:top w:val="single" w:sz="4" w:space="0" w:color="auto"/>
              <w:left w:val="single" w:sz="4" w:space="0" w:color="auto"/>
              <w:bottom w:val="single" w:sz="4" w:space="0" w:color="auto"/>
              <w:right w:val="single" w:sz="4" w:space="0" w:color="auto"/>
            </w:tcBorders>
            <w:vAlign w:val="center"/>
          </w:tcPr>
          <w:p w14:paraId="6FBB1C0B"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33651135/</w:t>
            </w:r>
            <w:r w:rsidRPr="00932392">
              <w:rPr>
                <w:rFonts w:ascii="GHEA Grapalat" w:hAnsi="GHEA Grapalat"/>
                <w:sz w:val="16"/>
                <w:szCs w:val="16"/>
              </w:rPr>
              <w:t>2</w:t>
            </w:r>
          </w:p>
        </w:tc>
        <w:tc>
          <w:tcPr>
            <w:tcW w:w="2250" w:type="dxa"/>
            <w:tcBorders>
              <w:top w:val="single" w:sz="4" w:space="0" w:color="auto"/>
              <w:left w:val="single" w:sz="4" w:space="0" w:color="auto"/>
              <w:bottom w:val="single" w:sz="4" w:space="0" w:color="auto"/>
              <w:right w:val="single" w:sz="4" w:space="0" w:color="auto"/>
            </w:tcBorders>
            <w:vAlign w:val="center"/>
          </w:tcPr>
          <w:p w14:paraId="782FC9F4"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lang w:val="es-ES"/>
              </w:rPr>
              <w:t xml:space="preserve">քլորամֆենիկոլ d06ax02, d10af03, g01aa05, j01ba01, </w:t>
            </w:r>
            <w:r w:rsidRPr="00932392">
              <w:rPr>
                <w:rFonts w:ascii="GHEA Grapalat" w:hAnsi="GHEA Grapalat" w:cs="Arial"/>
                <w:sz w:val="20"/>
                <w:szCs w:val="20"/>
                <w:lang w:val="es-ES"/>
              </w:rPr>
              <w:lastRenderedPageBreak/>
              <w:t>s01aa01, s02aa01, s03aa08</w:t>
            </w:r>
          </w:p>
        </w:tc>
        <w:tc>
          <w:tcPr>
            <w:tcW w:w="1237" w:type="dxa"/>
            <w:tcBorders>
              <w:top w:val="single" w:sz="4" w:space="0" w:color="auto"/>
              <w:left w:val="single" w:sz="4" w:space="0" w:color="auto"/>
              <w:bottom w:val="single" w:sz="4" w:space="0" w:color="auto"/>
              <w:right w:val="single" w:sz="4" w:space="0" w:color="auto"/>
            </w:tcBorders>
            <w:vAlign w:val="center"/>
          </w:tcPr>
          <w:p w14:paraId="5C638E80"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E9DE3"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Քլորամֆենիկոլ,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sz w:val="20"/>
                <w:szCs w:val="20"/>
                <w:lang w:val="es-ES"/>
              </w:rPr>
              <w:t xml:space="preserve">հեղուկաքսուկ, </w:t>
            </w:r>
            <w:r w:rsidRPr="00932392">
              <w:rPr>
                <w:rFonts w:ascii="GHEA Grapalat" w:hAnsi="GHEA Grapalat" w:cs="Sylfaen"/>
                <w:sz w:val="20"/>
                <w:szCs w:val="20"/>
              </w:rPr>
              <w:t>դեղաչափը</w:t>
            </w:r>
            <w:r w:rsidRPr="00932392">
              <w:rPr>
                <w:rFonts w:ascii="GHEA Grapalat" w:hAnsi="GHEA Grapalat" w:cs="Sylfaen"/>
                <w:sz w:val="20"/>
                <w:szCs w:val="20"/>
                <w:lang w:val="es-ES"/>
              </w:rPr>
              <w:t>. 100</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գ</w:t>
            </w:r>
            <w:r w:rsidRPr="00932392">
              <w:rPr>
                <w:rFonts w:ascii="GHEA Grapalat" w:hAnsi="GHEA Grapalat" w:cs="Sylfaen"/>
                <w:sz w:val="20"/>
                <w:szCs w:val="20"/>
                <w:lang w:val="es-ES"/>
              </w:rPr>
              <w:t>, 25</w:t>
            </w:r>
            <w:r w:rsidRPr="00932392">
              <w:rPr>
                <w:rFonts w:ascii="GHEA Grapalat" w:hAnsi="GHEA Grapalat" w:cs="Sylfaen"/>
                <w:sz w:val="20"/>
                <w:szCs w:val="20"/>
              </w:rPr>
              <w:t>գ</w:t>
            </w:r>
          </w:p>
        </w:tc>
        <w:tc>
          <w:tcPr>
            <w:tcW w:w="843" w:type="dxa"/>
            <w:tcBorders>
              <w:top w:val="single" w:sz="4" w:space="0" w:color="auto"/>
              <w:left w:val="single" w:sz="4" w:space="0" w:color="auto"/>
              <w:bottom w:val="single" w:sz="4" w:space="0" w:color="auto"/>
              <w:right w:val="single" w:sz="4" w:space="0" w:color="auto"/>
            </w:tcBorders>
            <w:vAlign w:val="center"/>
          </w:tcPr>
          <w:p w14:paraId="32DC020E"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D479ED7" w14:textId="0F353AC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FA56A14" w14:textId="725703A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7E3888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130" w:type="dxa"/>
            <w:tcBorders>
              <w:top w:val="single" w:sz="4" w:space="0" w:color="auto"/>
              <w:left w:val="single" w:sz="4" w:space="0" w:color="auto"/>
              <w:bottom w:val="single" w:sz="4" w:space="0" w:color="auto"/>
              <w:right w:val="single" w:sz="4" w:space="0" w:color="auto"/>
            </w:tcBorders>
            <w:vAlign w:val="center"/>
          </w:tcPr>
          <w:p w14:paraId="3EF8DE2F"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C708DA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tcPr>
          <w:p w14:paraId="34F85FE5" w14:textId="77777777" w:rsidR="00C47C31" w:rsidRPr="00932392" w:rsidRDefault="00C47C31" w:rsidP="001616B4">
            <w:pPr>
              <w:rPr>
                <w:rFonts w:ascii="Sylfaen" w:hAnsi="Sylfaen"/>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DD9A7B9" w14:textId="77777777" w:rsidTr="00932392">
        <w:trPr>
          <w:trHeight w:val="915"/>
        </w:trPr>
        <w:tc>
          <w:tcPr>
            <w:tcW w:w="710" w:type="dxa"/>
            <w:tcBorders>
              <w:top w:val="single" w:sz="4" w:space="0" w:color="auto"/>
              <w:left w:val="single" w:sz="4" w:space="0" w:color="auto"/>
              <w:bottom w:val="single" w:sz="4" w:space="0" w:color="auto"/>
              <w:right w:val="single" w:sz="4" w:space="0" w:color="auto"/>
            </w:tcBorders>
            <w:vAlign w:val="center"/>
          </w:tcPr>
          <w:p w14:paraId="51CF398B"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34</w:t>
            </w:r>
          </w:p>
        </w:tc>
        <w:tc>
          <w:tcPr>
            <w:tcW w:w="1246" w:type="dxa"/>
            <w:tcBorders>
              <w:top w:val="single" w:sz="4" w:space="0" w:color="auto"/>
              <w:left w:val="single" w:sz="4" w:space="0" w:color="auto"/>
              <w:bottom w:val="single" w:sz="4" w:space="0" w:color="auto"/>
              <w:right w:val="single" w:sz="4" w:space="0" w:color="auto"/>
            </w:tcBorders>
            <w:vAlign w:val="center"/>
          </w:tcPr>
          <w:p w14:paraId="15DF6849" w14:textId="77777777" w:rsidR="00C47C31" w:rsidRPr="00932392" w:rsidRDefault="00C47C31" w:rsidP="00C47C31">
            <w:pPr>
              <w:jc w:val="both"/>
              <w:rPr>
                <w:rFonts w:ascii="GHEA Grapalat" w:hAnsi="GHEA Grapalat"/>
                <w:color w:val="000000"/>
                <w:sz w:val="16"/>
                <w:szCs w:val="16"/>
                <w:lang w:val="hy-AM"/>
              </w:rPr>
            </w:pPr>
            <w:r w:rsidRPr="00932392">
              <w:rPr>
                <w:rFonts w:ascii="GHEA Grapalat" w:hAnsi="GHEA Grapalat"/>
                <w:color w:val="000000"/>
                <w:sz w:val="16"/>
                <w:szCs w:val="16"/>
                <w:lang w:val="hy-AM"/>
              </w:rPr>
              <w:t>33651136/1</w:t>
            </w:r>
          </w:p>
        </w:tc>
        <w:tc>
          <w:tcPr>
            <w:tcW w:w="2250" w:type="dxa"/>
            <w:tcBorders>
              <w:top w:val="single" w:sz="4" w:space="0" w:color="auto"/>
              <w:left w:val="single" w:sz="4" w:space="0" w:color="auto"/>
              <w:bottom w:val="single" w:sz="4" w:space="0" w:color="auto"/>
              <w:right w:val="single" w:sz="4" w:space="0" w:color="auto"/>
            </w:tcBorders>
            <w:vAlign w:val="center"/>
          </w:tcPr>
          <w:p w14:paraId="36B06361"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sz w:val="20"/>
                <w:szCs w:val="20"/>
                <w:lang w:val="hy-AM"/>
              </w:rPr>
              <w:t>կլինդամիցին</w:t>
            </w:r>
          </w:p>
        </w:tc>
        <w:tc>
          <w:tcPr>
            <w:tcW w:w="1237" w:type="dxa"/>
            <w:tcBorders>
              <w:top w:val="single" w:sz="4" w:space="0" w:color="auto"/>
              <w:left w:val="single" w:sz="4" w:space="0" w:color="auto"/>
              <w:bottom w:val="single" w:sz="4" w:space="0" w:color="auto"/>
              <w:right w:val="single" w:sz="4" w:space="0" w:color="auto"/>
            </w:tcBorders>
            <w:vAlign w:val="center"/>
          </w:tcPr>
          <w:p w14:paraId="27E1562F" w14:textId="77777777" w:rsidR="00C47C31" w:rsidRPr="00932392" w:rsidRDefault="00C47C31" w:rsidP="001616B4">
            <w:pPr>
              <w:jc w:val="center"/>
              <w:rPr>
                <w:rFonts w:ascii="GHEA Grapalat" w:hAnsi="GHEA Grapalat"/>
                <w:sz w:val="18"/>
                <w:szCs w:val="18"/>
                <w:lang w:val="hy-AM"/>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B409AA"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hy-AM"/>
              </w:rPr>
              <w:t>Կ</w:t>
            </w:r>
            <w:r w:rsidRPr="00932392">
              <w:rPr>
                <w:rFonts w:ascii="GHEA Grapalat" w:hAnsi="GHEA Grapalat"/>
                <w:sz w:val="20"/>
                <w:szCs w:val="20"/>
                <w:lang w:val="es-ES"/>
              </w:rPr>
              <w:t>լինդամիցին (կլինդամիցինի հիդրոքլորիդ), դեղաձևը. լուծույթ արտաքին կիրառման, դեղաչափը. 10մգ/մլ; 30մլ</w:t>
            </w:r>
          </w:p>
        </w:tc>
        <w:tc>
          <w:tcPr>
            <w:tcW w:w="843" w:type="dxa"/>
            <w:tcBorders>
              <w:top w:val="single" w:sz="4" w:space="0" w:color="auto"/>
              <w:left w:val="single" w:sz="4" w:space="0" w:color="auto"/>
              <w:bottom w:val="single" w:sz="4" w:space="0" w:color="auto"/>
              <w:right w:val="single" w:sz="4" w:space="0" w:color="auto"/>
            </w:tcBorders>
            <w:vAlign w:val="center"/>
          </w:tcPr>
          <w:p w14:paraId="37E38843"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EEF5373" w14:textId="25F2282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E6125D7" w14:textId="081B9A1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FF5726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w:t>
            </w:r>
          </w:p>
        </w:tc>
        <w:tc>
          <w:tcPr>
            <w:tcW w:w="1130" w:type="dxa"/>
            <w:tcBorders>
              <w:top w:val="single" w:sz="4" w:space="0" w:color="auto"/>
              <w:left w:val="single" w:sz="4" w:space="0" w:color="auto"/>
              <w:bottom w:val="single" w:sz="4" w:space="0" w:color="auto"/>
              <w:right w:val="single" w:sz="4" w:space="0" w:color="auto"/>
            </w:tcBorders>
            <w:vAlign w:val="center"/>
          </w:tcPr>
          <w:p w14:paraId="66320C2A"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9099D0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w:t>
            </w:r>
          </w:p>
        </w:tc>
        <w:tc>
          <w:tcPr>
            <w:tcW w:w="1701" w:type="dxa"/>
            <w:tcBorders>
              <w:top w:val="single" w:sz="4" w:space="0" w:color="auto"/>
              <w:left w:val="single" w:sz="4" w:space="0" w:color="auto"/>
              <w:bottom w:val="single" w:sz="4" w:space="0" w:color="auto"/>
              <w:right w:val="single" w:sz="4" w:space="0" w:color="auto"/>
            </w:tcBorders>
            <w:vAlign w:val="center"/>
          </w:tcPr>
          <w:p w14:paraId="70DA9D83"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C753F7C" w14:textId="77777777" w:rsidTr="00932392">
        <w:trPr>
          <w:trHeight w:val="915"/>
        </w:trPr>
        <w:tc>
          <w:tcPr>
            <w:tcW w:w="710" w:type="dxa"/>
            <w:tcBorders>
              <w:top w:val="single" w:sz="4" w:space="0" w:color="auto"/>
              <w:left w:val="single" w:sz="4" w:space="0" w:color="auto"/>
              <w:bottom w:val="single" w:sz="4" w:space="0" w:color="auto"/>
              <w:right w:val="single" w:sz="4" w:space="0" w:color="auto"/>
            </w:tcBorders>
            <w:vAlign w:val="center"/>
          </w:tcPr>
          <w:p w14:paraId="720424DE"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35</w:t>
            </w:r>
          </w:p>
        </w:tc>
        <w:tc>
          <w:tcPr>
            <w:tcW w:w="1246" w:type="dxa"/>
            <w:tcBorders>
              <w:top w:val="single" w:sz="4" w:space="0" w:color="auto"/>
              <w:left w:val="single" w:sz="4" w:space="0" w:color="auto"/>
              <w:bottom w:val="single" w:sz="4" w:space="0" w:color="auto"/>
              <w:right w:val="single" w:sz="4" w:space="0" w:color="auto"/>
            </w:tcBorders>
            <w:vAlign w:val="center"/>
          </w:tcPr>
          <w:p w14:paraId="24074F7D"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33651139/</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4781252F"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մոքսիֆլօքսացին</w:t>
            </w:r>
            <w:r w:rsidRPr="00932392">
              <w:rPr>
                <w:rFonts w:ascii="GHEA Grapalat" w:hAnsi="GHEA Grapalat"/>
                <w:sz w:val="20"/>
                <w:szCs w:val="20"/>
                <w:lang w:val="pt-BR"/>
              </w:rPr>
              <w:t xml:space="preserve"> j01ma14, s0</w:t>
            </w:r>
            <w:r w:rsidRPr="00932392">
              <w:rPr>
                <w:rFonts w:ascii="GHEA Grapalat" w:hAnsi="GHEA Grapalat"/>
                <w:sz w:val="20"/>
                <w:szCs w:val="20"/>
              </w:rPr>
              <w:t xml:space="preserve">1ae07  </w:t>
            </w:r>
          </w:p>
        </w:tc>
        <w:tc>
          <w:tcPr>
            <w:tcW w:w="1237" w:type="dxa"/>
            <w:tcBorders>
              <w:top w:val="single" w:sz="4" w:space="0" w:color="auto"/>
              <w:left w:val="single" w:sz="4" w:space="0" w:color="auto"/>
              <w:bottom w:val="single" w:sz="4" w:space="0" w:color="auto"/>
              <w:right w:val="single" w:sz="4" w:space="0" w:color="auto"/>
            </w:tcBorders>
            <w:vAlign w:val="center"/>
          </w:tcPr>
          <w:p w14:paraId="407C4D7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B3F24A"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Մօքսիֆլօքսացին (մօքսիֆլօքսացինի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pt-BR"/>
              </w:rPr>
              <w:t>.</w:t>
            </w:r>
            <w:r w:rsidRPr="00932392">
              <w:rPr>
                <w:sz w:val="20"/>
                <w:szCs w:val="20"/>
                <w:lang w:val="pt-BR"/>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400մգ</w:t>
            </w:r>
          </w:p>
        </w:tc>
        <w:tc>
          <w:tcPr>
            <w:tcW w:w="843" w:type="dxa"/>
            <w:tcBorders>
              <w:top w:val="single" w:sz="4" w:space="0" w:color="auto"/>
              <w:left w:val="single" w:sz="4" w:space="0" w:color="auto"/>
              <w:bottom w:val="single" w:sz="4" w:space="0" w:color="auto"/>
              <w:right w:val="single" w:sz="4" w:space="0" w:color="auto"/>
            </w:tcBorders>
            <w:vAlign w:val="center"/>
          </w:tcPr>
          <w:p w14:paraId="416305F5"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EE85243" w14:textId="09504BE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1A8880B" w14:textId="55FA95C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977CE3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130" w:type="dxa"/>
            <w:tcBorders>
              <w:top w:val="single" w:sz="4" w:space="0" w:color="auto"/>
              <w:left w:val="single" w:sz="4" w:space="0" w:color="auto"/>
              <w:bottom w:val="single" w:sz="4" w:space="0" w:color="auto"/>
              <w:right w:val="single" w:sz="4" w:space="0" w:color="auto"/>
            </w:tcBorders>
            <w:vAlign w:val="center"/>
          </w:tcPr>
          <w:p w14:paraId="442EBAA5"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FBB26C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59CA99A5"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81596B4" w14:textId="77777777" w:rsidTr="00932392">
        <w:trPr>
          <w:trHeight w:val="915"/>
        </w:trPr>
        <w:tc>
          <w:tcPr>
            <w:tcW w:w="710" w:type="dxa"/>
            <w:tcBorders>
              <w:top w:val="single" w:sz="4" w:space="0" w:color="auto"/>
              <w:left w:val="single" w:sz="4" w:space="0" w:color="auto"/>
              <w:bottom w:val="single" w:sz="4" w:space="0" w:color="auto"/>
              <w:right w:val="single" w:sz="4" w:space="0" w:color="auto"/>
            </w:tcBorders>
            <w:vAlign w:val="center"/>
          </w:tcPr>
          <w:p w14:paraId="49114B2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36</w:t>
            </w:r>
          </w:p>
        </w:tc>
        <w:tc>
          <w:tcPr>
            <w:tcW w:w="1246" w:type="dxa"/>
            <w:tcBorders>
              <w:top w:val="single" w:sz="4" w:space="0" w:color="auto"/>
              <w:left w:val="single" w:sz="4" w:space="0" w:color="auto"/>
              <w:bottom w:val="single" w:sz="4" w:space="0" w:color="auto"/>
              <w:right w:val="single" w:sz="4" w:space="0" w:color="auto"/>
            </w:tcBorders>
            <w:vAlign w:val="center"/>
          </w:tcPr>
          <w:p w14:paraId="377C8EC7"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33651139/</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407E34F2"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մոքսիֆլօքսացին</w:t>
            </w:r>
            <w:r w:rsidRPr="00932392">
              <w:rPr>
                <w:rFonts w:ascii="GHEA Grapalat" w:hAnsi="GHEA Grapalat"/>
                <w:sz w:val="20"/>
                <w:szCs w:val="20"/>
                <w:lang w:val="pt-BR"/>
              </w:rPr>
              <w:t xml:space="preserve"> j01ma14, s0</w:t>
            </w:r>
            <w:r w:rsidRPr="00932392">
              <w:rPr>
                <w:rFonts w:ascii="GHEA Grapalat" w:hAnsi="GHEA Grapalat"/>
                <w:sz w:val="20"/>
                <w:szCs w:val="20"/>
              </w:rPr>
              <w:t xml:space="preserve">1ae08  </w:t>
            </w:r>
          </w:p>
        </w:tc>
        <w:tc>
          <w:tcPr>
            <w:tcW w:w="1237" w:type="dxa"/>
            <w:tcBorders>
              <w:top w:val="single" w:sz="4" w:space="0" w:color="auto"/>
              <w:left w:val="single" w:sz="4" w:space="0" w:color="auto"/>
              <w:bottom w:val="single" w:sz="4" w:space="0" w:color="auto"/>
              <w:right w:val="single" w:sz="4" w:space="0" w:color="auto"/>
            </w:tcBorders>
            <w:vAlign w:val="center"/>
          </w:tcPr>
          <w:p w14:paraId="44C1FAC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EC6D0"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Մօքսիֆլօքսացին (մօքսիֆլօքսացինի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ակնակաթիլներ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5</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 5</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11DDF295"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AAFE984" w14:textId="739E312C"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99E26F3" w14:textId="687BE21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349026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130" w:type="dxa"/>
            <w:tcBorders>
              <w:top w:val="single" w:sz="4" w:space="0" w:color="auto"/>
              <w:left w:val="single" w:sz="4" w:space="0" w:color="auto"/>
              <w:bottom w:val="single" w:sz="4" w:space="0" w:color="auto"/>
              <w:right w:val="single" w:sz="4" w:space="0" w:color="auto"/>
            </w:tcBorders>
            <w:vAlign w:val="center"/>
          </w:tcPr>
          <w:p w14:paraId="02ED35B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1330F6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701" w:type="dxa"/>
            <w:tcBorders>
              <w:top w:val="single" w:sz="4" w:space="0" w:color="auto"/>
              <w:left w:val="single" w:sz="4" w:space="0" w:color="auto"/>
              <w:bottom w:val="single" w:sz="4" w:space="0" w:color="auto"/>
              <w:right w:val="single" w:sz="4" w:space="0" w:color="auto"/>
            </w:tcBorders>
            <w:vAlign w:val="center"/>
          </w:tcPr>
          <w:p w14:paraId="7EE23B9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5449E3C" w14:textId="77777777" w:rsidTr="00932392">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7F4358B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37</w:t>
            </w:r>
          </w:p>
        </w:tc>
        <w:tc>
          <w:tcPr>
            <w:tcW w:w="1246" w:type="dxa"/>
            <w:tcBorders>
              <w:top w:val="single" w:sz="4" w:space="0" w:color="auto"/>
              <w:left w:val="single" w:sz="4" w:space="0" w:color="auto"/>
              <w:bottom w:val="single" w:sz="4" w:space="0" w:color="auto"/>
              <w:right w:val="single" w:sz="4" w:space="0" w:color="auto"/>
            </w:tcBorders>
            <w:vAlign w:val="center"/>
          </w:tcPr>
          <w:p w14:paraId="55AF892C"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33651139/</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vAlign w:val="center"/>
          </w:tcPr>
          <w:p w14:paraId="4A2E406A"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մոքսիֆլօքսացին</w:t>
            </w:r>
            <w:r w:rsidRPr="00932392">
              <w:rPr>
                <w:rFonts w:ascii="GHEA Grapalat" w:hAnsi="GHEA Grapalat"/>
                <w:sz w:val="20"/>
                <w:szCs w:val="20"/>
                <w:lang w:val="pt-BR"/>
              </w:rPr>
              <w:t xml:space="preserve"> j01ma14, s0</w:t>
            </w:r>
            <w:r w:rsidRPr="00932392">
              <w:rPr>
                <w:rFonts w:ascii="GHEA Grapalat" w:hAnsi="GHEA Grapalat"/>
                <w:sz w:val="20"/>
                <w:szCs w:val="20"/>
              </w:rPr>
              <w:t xml:space="preserve">1ae07  </w:t>
            </w:r>
          </w:p>
        </w:tc>
        <w:tc>
          <w:tcPr>
            <w:tcW w:w="1237" w:type="dxa"/>
            <w:tcBorders>
              <w:top w:val="single" w:sz="4" w:space="0" w:color="auto"/>
              <w:left w:val="single" w:sz="4" w:space="0" w:color="auto"/>
              <w:bottom w:val="single" w:sz="4" w:space="0" w:color="auto"/>
              <w:right w:val="single" w:sz="4" w:space="0" w:color="auto"/>
            </w:tcBorders>
            <w:vAlign w:val="center"/>
          </w:tcPr>
          <w:p w14:paraId="6B69FDC5"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39518C"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Մօքսիֆլօքսացին (մօքսիֆլօքսացինի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կաթիլաներարկման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400մգ/250մլ; 250մլ պլաստիկե փաթեթ անլուսաթափանց պարկում</w:t>
            </w:r>
          </w:p>
        </w:tc>
        <w:tc>
          <w:tcPr>
            <w:tcW w:w="843" w:type="dxa"/>
            <w:tcBorders>
              <w:top w:val="single" w:sz="4" w:space="0" w:color="auto"/>
              <w:left w:val="single" w:sz="4" w:space="0" w:color="auto"/>
              <w:bottom w:val="single" w:sz="4" w:space="0" w:color="auto"/>
              <w:right w:val="single" w:sz="4" w:space="0" w:color="auto"/>
            </w:tcBorders>
            <w:vAlign w:val="center"/>
          </w:tcPr>
          <w:p w14:paraId="1DFA3FC1"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46C8510" w14:textId="79493E0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2398842" w14:textId="16D15F7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42D36D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130" w:type="dxa"/>
            <w:tcBorders>
              <w:top w:val="single" w:sz="4" w:space="0" w:color="auto"/>
              <w:left w:val="single" w:sz="4" w:space="0" w:color="auto"/>
              <w:bottom w:val="single" w:sz="4" w:space="0" w:color="auto"/>
              <w:right w:val="single" w:sz="4" w:space="0" w:color="auto"/>
            </w:tcBorders>
            <w:vAlign w:val="center"/>
          </w:tcPr>
          <w:p w14:paraId="759D1763"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6972FE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111532A5"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1DCD8F6" w14:textId="77777777" w:rsidTr="00932392">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647749C6"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38</w:t>
            </w:r>
          </w:p>
        </w:tc>
        <w:tc>
          <w:tcPr>
            <w:tcW w:w="1246" w:type="dxa"/>
            <w:tcBorders>
              <w:top w:val="single" w:sz="4" w:space="0" w:color="auto"/>
              <w:left w:val="single" w:sz="4" w:space="0" w:color="auto"/>
              <w:bottom w:val="single" w:sz="4" w:space="0" w:color="auto"/>
              <w:right w:val="single" w:sz="4" w:space="0" w:color="auto"/>
            </w:tcBorders>
            <w:vAlign w:val="center"/>
          </w:tcPr>
          <w:p w14:paraId="4F561303"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33651145</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34242B03"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դեքսամեթազոն</w:t>
            </w:r>
            <w:r w:rsidRPr="00932392">
              <w:rPr>
                <w:rFonts w:ascii="GHEA Grapalat" w:hAnsi="GHEA Grapalat"/>
                <w:sz w:val="20"/>
                <w:szCs w:val="20"/>
                <w:lang w:val="es-ES"/>
              </w:rPr>
              <w:t xml:space="preserve">, </w:t>
            </w:r>
            <w:r w:rsidRPr="00932392">
              <w:rPr>
                <w:rFonts w:ascii="GHEA Grapalat" w:hAnsi="GHEA Grapalat"/>
                <w:sz w:val="20"/>
                <w:szCs w:val="20"/>
                <w:lang w:val="hy-AM"/>
              </w:rPr>
              <w:t>նեոմիցին</w:t>
            </w:r>
            <w:r w:rsidRPr="00932392">
              <w:rPr>
                <w:rFonts w:ascii="GHEA Grapalat" w:hAnsi="GHEA Grapalat"/>
                <w:sz w:val="20"/>
                <w:szCs w:val="20"/>
                <w:lang w:val="es-ES"/>
              </w:rPr>
              <w:t xml:space="preserve"> (</w:t>
            </w:r>
            <w:r w:rsidRPr="00932392">
              <w:rPr>
                <w:rFonts w:ascii="GHEA Grapalat" w:hAnsi="GHEA Grapalat"/>
                <w:sz w:val="20"/>
                <w:szCs w:val="20"/>
                <w:lang w:val="hy-AM"/>
              </w:rPr>
              <w:t>նեոմիցինիսուլֆատ</w:t>
            </w:r>
            <w:r w:rsidRPr="00932392">
              <w:rPr>
                <w:rFonts w:ascii="GHEA Grapalat" w:hAnsi="GHEA Grapalat"/>
                <w:sz w:val="20"/>
                <w:szCs w:val="20"/>
                <w:lang w:val="es-ES"/>
              </w:rPr>
              <w:t xml:space="preserve">), </w:t>
            </w:r>
            <w:r w:rsidRPr="00932392">
              <w:rPr>
                <w:rFonts w:ascii="GHEA Grapalat" w:hAnsi="GHEA Grapalat"/>
                <w:sz w:val="20"/>
                <w:szCs w:val="20"/>
                <w:lang w:val="hy-AM"/>
              </w:rPr>
              <w:t>պոլիմիքսին</w:t>
            </w:r>
            <w:r w:rsidRPr="00932392">
              <w:rPr>
                <w:rFonts w:ascii="GHEA Grapalat" w:hAnsi="GHEA Grapalat"/>
                <w:sz w:val="20"/>
                <w:szCs w:val="20"/>
                <w:lang w:val="es-ES"/>
              </w:rPr>
              <w:t xml:space="preserve"> B (</w:t>
            </w:r>
            <w:r w:rsidRPr="00932392">
              <w:rPr>
                <w:rFonts w:ascii="GHEA Grapalat" w:hAnsi="GHEA Grapalat"/>
                <w:sz w:val="20"/>
                <w:szCs w:val="20"/>
                <w:lang w:val="hy-AM"/>
              </w:rPr>
              <w:t>պոլիմիքսին</w:t>
            </w:r>
            <w:r w:rsidRPr="00932392">
              <w:rPr>
                <w:rFonts w:ascii="GHEA Grapalat" w:hAnsi="GHEA Grapalat"/>
                <w:sz w:val="20"/>
                <w:szCs w:val="20"/>
                <w:lang w:val="es-ES"/>
              </w:rPr>
              <w:t xml:space="preserve"> B-</w:t>
            </w:r>
            <w:r w:rsidRPr="00932392">
              <w:rPr>
                <w:rFonts w:ascii="GHEA Grapalat" w:hAnsi="GHEA Grapalat"/>
                <w:sz w:val="20"/>
                <w:szCs w:val="20"/>
                <w:lang w:val="hy-AM"/>
              </w:rPr>
              <w:t>իսուլֆատ</w:t>
            </w:r>
            <w:r w:rsidRPr="00932392">
              <w:rPr>
                <w:rFonts w:ascii="GHEA Grapalat" w:hAnsi="GHEA Grapalat"/>
                <w:sz w:val="20"/>
                <w:szCs w:val="20"/>
                <w:lang w:val="es-ES"/>
              </w:rPr>
              <w:t xml:space="preserve">) S01CA01  </w:t>
            </w:r>
          </w:p>
        </w:tc>
        <w:tc>
          <w:tcPr>
            <w:tcW w:w="1237" w:type="dxa"/>
            <w:tcBorders>
              <w:top w:val="single" w:sz="4" w:space="0" w:color="auto"/>
              <w:left w:val="single" w:sz="4" w:space="0" w:color="auto"/>
              <w:bottom w:val="single" w:sz="4" w:space="0" w:color="auto"/>
              <w:right w:val="single" w:sz="4" w:space="0" w:color="auto"/>
            </w:tcBorders>
            <w:vAlign w:val="center"/>
          </w:tcPr>
          <w:p w14:paraId="6A92F285"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6ECFC1" w14:textId="77777777" w:rsidR="00C47C31" w:rsidRPr="00932392" w:rsidRDefault="00C47C31" w:rsidP="00932392">
            <w:pPr>
              <w:jc w:val="both"/>
              <w:rPr>
                <w:rFonts w:ascii="GHEA Grapalat" w:hAnsi="GHEA Grapalat" w:cs="Sylfaen"/>
                <w:sz w:val="20"/>
                <w:szCs w:val="20"/>
                <w:lang w:val="es-ES"/>
              </w:rPr>
            </w:pPr>
            <w:r w:rsidRPr="00932392">
              <w:rPr>
                <w:rFonts w:ascii="GHEA Grapalat" w:hAnsi="GHEA Grapalat" w:cs="Sylfaen"/>
                <w:sz w:val="20"/>
                <w:szCs w:val="20"/>
                <w:lang w:val="es-ES"/>
              </w:rPr>
              <w:t>Դեքսամեթազոն, նեոմիցին (նեոմիցինի սուլֆատ), պոլիմիքսին B (պոլիմիքսին B-ի սուլֆատ), դեղաձևը. ակնակաթիլ (դեղակախույթ), դեղաչափը. 1մգ/մլ+3500ՄՄ/մլ+ 6000ՄՄ/մլ, 5մլ</w:t>
            </w:r>
          </w:p>
        </w:tc>
        <w:tc>
          <w:tcPr>
            <w:tcW w:w="843" w:type="dxa"/>
            <w:tcBorders>
              <w:top w:val="single" w:sz="4" w:space="0" w:color="auto"/>
              <w:left w:val="single" w:sz="4" w:space="0" w:color="auto"/>
              <w:bottom w:val="single" w:sz="4" w:space="0" w:color="auto"/>
              <w:right w:val="single" w:sz="4" w:space="0" w:color="auto"/>
            </w:tcBorders>
            <w:vAlign w:val="center"/>
          </w:tcPr>
          <w:p w14:paraId="1024E71F" w14:textId="77777777" w:rsidR="00C47C31" w:rsidRPr="00932392" w:rsidRDefault="00C47C31" w:rsidP="001616B4">
            <w:pPr>
              <w:jc w:val="center"/>
              <w:rPr>
                <w:rFonts w:ascii="GHEA Grapalat" w:hAnsi="GHEA Grapalat" w:cs="Sylfaen"/>
                <w:sz w:val="20"/>
                <w:szCs w:val="20"/>
                <w:lang w:val="es-ES"/>
              </w:rPr>
            </w:pPr>
            <w:r w:rsidRPr="00932392">
              <w:rPr>
                <w:rFonts w:ascii="GHEA Grapalat" w:hAnsi="GHEA Grapalat" w:cs="Sylfaen"/>
                <w:sz w:val="20"/>
                <w:szCs w:val="20"/>
                <w:lang w:val="es-ES"/>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2C35917" w14:textId="7980502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B3DB679" w14:textId="09DCDFB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98E282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w:t>
            </w:r>
          </w:p>
        </w:tc>
        <w:tc>
          <w:tcPr>
            <w:tcW w:w="1130" w:type="dxa"/>
            <w:tcBorders>
              <w:top w:val="single" w:sz="4" w:space="0" w:color="auto"/>
              <w:left w:val="single" w:sz="4" w:space="0" w:color="auto"/>
              <w:bottom w:val="single" w:sz="4" w:space="0" w:color="auto"/>
              <w:right w:val="single" w:sz="4" w:space="0" w:color="auto"/>
            </w:tcBorders>
            <w:vAlign w:val="center"/>
          </w:tcPr>
          <w:p w14:paraId="7DA85FF2"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F75D50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w:t>
            </w:r>
          </w:p>
        </w:tc>
        <w:tc>
          <w:tcPr>
            <w:tcW w:w="1701" w:type="dxa"/>
            <w:tcBorders>
              <w:top w:val="single" w:sz="4" w:space="0" w:color="auto"/>
              <w:left w:val="single" w:sz="4" w:space="0" w:color="auto"/>
              <w:bottom w:val="single" w:sz="4" w:space="0" w:color="auto"/>
              <w:right w:val="single" w:sz="4" w:space="0" w:color="auto"/>
            </w:tcBorders>
            <w:vAlign w:val="center"/>
          </w:tcPr>
          <w:p w14:paraId="267B439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A0C40ED" w14:textId="77777777" w:rsidTr="00932392">
        <w:trPr>
          <w:trHeight w:val="705"/>
        </w:trPr>
        <w:tc>
          <w:tcPr>
            <w:tcW w:w="710" w:type="dxa"/>
            <w:tcBorders>
              <w:top w:val="single" w:sz="4" w:space="0" w:color="auto"/>
              <w:left w:val="single" w:sz="4" w:space="0" w:color="auto"/>
              <w:bottom w:val="single" w:sz="4" w:space="0" w:color="auto"/>
              <w:right w:val="single" w:sz="4" w:space="0" w:color="auto"/>
            </w:tcBorders>
            <w:vAlign w:val="center"/>
          </w:tcPr>
          <w:p w14:paraId="707C3ECA"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39</w:t>
            </w:r>
          </w:p>
        </w:tc>
        <w:tc>
          <w:tcPr>
            <w:tcW w:w="1246" w:type="dxa"/>
            <w:tcBorders>
              <w:top w:val="single" w:sz="4" w:space="0" w:color="auto"/>
              <w:left w:val="single" w:sz="4" w:space="0" w:color="auto"/>
              <w:bottom w:val="single" w:sz="4" w:space="0" w:color="auto"/>
              <w:right w:val="single" w:sz="4" w:space="0" w:color="auto"/>
            </w:tcBorders>
            <w:vAlign w:val="center"/>
          </w:tcPr>
          <w:p w14:paraId="6981BB06"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33651148/1</w:t>
            </w:r>
          </w:p>
        </w:tc>
        <w:tc>
          <w:tcPr>
            <w:tcW w:w="2250" w:type="dxa"/>
            <w:tcBorders>
              <w:top w:val="single" w:sz="4" w:space="0" w:color="auto"/>
              <w:left w:val="single" w:sz="4" w:space="0" w:color="auto"/>
              <w:bottom w:val="single" w:sz="4" w:space="0" w:color="auto"/>
              <w:right w:val="single" w:sz="4" w:space="0" w:color="auto"/>
            </w:tcBorders>
            <w:vAlign w:val="center"/>
          </w:tcPr>
          <w:p w14:paraId="30F0C7E5"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կլոտրիմազոլ a01ab18, d01ac01, g01af03</w:t>
            </w:r>
          </w:p>
        </w:tc>
        <w:tc>
          <w:tcPr>
            <w:tcW w:w="1237" w:type="dxa"/>
            <w:tcBorders>
              <w:top w:val="single" w:sz="4" w:space="0" w:color="auto"/>
              <w:left w:val="single" w:sz="4" w:space="0" w:color="auto"/>
              <w:bottom w:val="single" w:sz="4" w:space="0" w:color="auto"/>
              <w:right w:val="single" w:sz="4" w:space="0" w:color="auto"/>
            </w:tcBorders>
            <w:vAlign w:val="center"/>
          </w:tcPr>
          <w:p w14:paraId="2031798E"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10FC80" w14:textId="77777777" w:rsidR="00C47C31" w:rsidRPr="00932392" w:rsidRDefault="00C47C31" w:rsidP="001616B4">
            <w:pPr>
              <w:jc w:val="both"/>
              <w:rPr>
                <w:rFonts w:ascii="GHEA Grapalat" w:hAnsi="GHEA Grapalat" w:cs="Calibri"/>
                <w:sz w:val="20"/>
                <w:szCs w:val="20"/>
                <w:lang w:val="es-ES"/>
              </w:rPr>
            </w:pPr>
            <w:r w:rsidRPr="00932392">
              <w:rPr>
                <w:rFonts w:ascii="GHEA Grapalat" w:hAnsi="GHEA Grapalat" w:cs="Calibri"/>
                <w:sz w:val="20"/>
                <w:szCs w:val="20"/>
              </w:rPr>
              <w:t>Կլոտրիմազոլ</w:t>
            </w:r>
            <w:r w:rsidRPr="00932392">
              <w:rPr>
                <w:rFonts w:ascii="GHEA Grapalat" w:hAnsi="GHEA Grapalat" w:cs="Calibri"/>
                <w:sz w:val="20"/>
                <w:szCs w:val="20"/>
                <w:lang w:val="es-ES"/>
              </w:rPr>
              <w:t xml:space="preserve">.  </w:t>
            </w:r>
            <w:r w:rsidRPr="00932392">
              <w:rPr>
                <w:rFonts w:ascii="GHEA Grapalat" w:hAnsi="GHEA Grapalat" w:cs="Calibri"/>
                <w:sz w:val="20"/>
                <w:szCs w:val="20"/>
              </w:rPr>
              <w:t>դեղաձևը</w:t>
            </w:r>
            <w:r w:rsidRPr="00932392">
              <w:rPr>
                <w:rFonts w:ascii="GHEA Grapalat" w:hAnsi="GHEA Grapalat" w:cs="Calibri"/>
                <w:sz w:val="20"/>
                <w:szCs w:val="20"/>
                <w:lang w:val="es-ES"/>
              </w:rPr>
              <w:t xml:space="preserve">. </w:t>
            </w:r>
            <w:r w:rsidRPr="00932392">
              <w:rPr>
                <w:rFonts w:ascii="GHEA Grapalat" w:hAnsi="GHEA Grapalat" w:cs="Calibri"/>
                <w:sz w:val="20"/>
                <w:szCs w:val="20"/>
                <w:lang w:val="hy-AM"/>
              </w:rPr>
              <w:t>Ն</w:t>
            </w:r>
            <w:r w:rsidRPr="00932392">
              <w:rPr>
                <w:rFonts w:ascii="GHEA Grapalat" w:hAnsi="GHEA Grapalat" w:cs="Calibri"/>
                <w:sz w:val="20"/>
                <w:szCs w:val="20"/>
              </w:rPr>
              <w:t>րբաքսուք</w:t>
            </w:r>
            <w:r w:rsidRPr="00932392">
              <w:rPr>
                <w:rFonts w:ascii="GHEA Grapalat" w:hAnsi="GHEA Grapalat" w:cs="Calibri"/>
                <w:sz w:val="20"/>
                <w:szCs w:val="20"/>
                <w:lang w:val="hy-AM"/>
              </w:rPr>
              <w:t xml:space="preserve"> </w:t>
            </w:r>
            <w:r w:rsidRPr="00932392">
              <w:rPr>
                <w:rFonts w:ascii="GHEA Grapalat" w:hAnsi="GHEA Grapalat" w:cs="Calibri"/>
                <w:sz w:val="20"/>
                <w:szCs w:val="20"/>
              </w:rPr>
              <w:t>արտաքին</w:t>
            </w:r>
            <w:r w:rsidRPr="00932392">
              <w:rPr>
                <w:rFonts w:ascii="GHEA Grapalat" w:hAnsi="GHEA Grapalat" w:cs="Calibri"/>
                <w:sz w:val="20"/>
                <w:szCs w:val="20"/>
                <w:lang w:val="hy-AM"/>
              </w:rPr>
              <w:t xml:space="preserve"> </w:t>
            </w:r>
            <w:r w:rsidRPr="00932392">
              <w:rPr>
                <w:rFonts w:ascii="GHEA Grapalat" w:hAnsi="GHEA Grapalat" w:cs="Calibri"/>
                <w:sz w:val="20"/>
                <w:szCs w:val="20"/>
              </w:rPr>
              <w:t>կիրառման</w:t>
            </w:r>
            <w:r w:rsidRPr="00932392">
              <w:rPr>
                <w:rFonts w:ascii="GHEA Grapalat" w:hAnsi="GHEA Grapalat" w:cs="Calibri"/>
                <w:sz w:val="20"/>
                <w:szCs w:val="20"/>
                <w:lang w:val="es-ES"/>
              </w:rPr>
              <w:t xml:space="preserve">,   </w:t>
            </w:r>
            <w:r w:rsidRPr="00932392">
              <w:rPr>
                <w:rFonts w:ascii="GHEA Grapalat" w:hAnsi="GHEA Grapalat" w:cs="Calibri"/>
                <w:sz w:val="20"/>
                <w:szCs w:val="20"/>
              </w:rPr>
              <w:t>դեղաչափը</w:t>
            </w:r>
            <w:r w:rsidRPr="00932392">
              <w:rPr>
                <w:rFonts w:ascii="GHEA Grapalat" w:hAnsi="GHEA Grapalat" w:cs="Calibri"/>
                <w:sz w:val="20"/>
                <w:szCs w:val="20"/>
                <w:lang w:val="es-ES"/>
              </w:rPr>
              <w:t>. 10</w:t>
            </w:r>
            <w:r w:rsidRPr="00932392">
              <w:rPr>
                <w:rFonts w:ascii="GHEA Grapalat" w:hAnsi="GHEA Grapalat" w:cs="Calibri"/>
                <w:sz w:val="20"/>
                <w:szCs w:val="20"/>
              </w:rPr>
              <w:t>մգ</w:t>
            </w:r>
            <w:r w:rsidRPr="00932392">
              <w:rPr>
                <w:rFonts w:ascii="GHEA Grapalat" w:hAnsi="GHEA Grapalat" w:cs="Calibri"/>
                <w:sz w:val="20"/>
                <w:szCs w:val="20"/>
                <w:lang w:val="es-ES"/>
              </w:rPr>
              <w:t>/</w:t>
            </w:r>
            <w:r w:rsidRPr="00932392">
              <w:rPr>
                <w:rFonts w:ascii="GHEA Grapalat" w:hAnsi="GHEA Grapalat" w:cs="Calibri"/>
                <w:sz w:val="20"/>
                <w:szCs w:val="20"/>
              </w:rPr>
              <w:t>գ</w:t>
            </w:r>
            <w:r w:rsidRPr="00932392">
              <w:rPr>
                <w:rFonts w:ascii="GHEA Grapalat" w:hAnsi="GHEA Grapalat" w:cs="Calibri"/>
                <w:sz w:val="20"/>
                <w:szCs w:val="20"/>
                <w:lang w:val="es-ES"/>
              </w:rPr>
              <w:t>,15</w:t>
            </w:r>
            <w:r w:rsidRPr="00932392">
              <w:rPr>
                <w:rFonts w:ascii="GHEA Grapalat" w:hAnsi="GHEA Grapalat" w:cs="Calibri"/>
                <w:sz w:val="20"/>
                <w:szCs w:val="20"/>
              </w:rPr>
              <w:t>գ</w:t>
            </w:r>
          </w:p>
        </w:tc>
        <w:tc>
          <w:tcPr>
            <w:tcW w:w="843" w:type="dxa"/>
            <w:tcBorders>
              <w:top w:val="single" w:sz="4" w:space="0" w:color="auto"/>
              <w:left w:val="single" w:sz="4" w:space="0" w:color="auto"/>
              <w:bottom w:val="single" w:sz="4" w:space="0" w:color="auto"/>
              <w:right w:val="single" w:sz="4" w:space="0" w:color="auto"/>
            </w:tcBorders>
            <w:vAlign w:val="center"/>
          </w:tcPr>
          <w:p w14:paraId="17B39205"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EF58349" w14:textId="1EF7B0D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BBA6D93" w14:textId="4A905AC9"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A0A630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130" w:type="dxa"/>
            <w:tcBorders>
              <w:top w:val="single" w:sz="4" w:space="0" w:color="auto"/>
              <w:left w:val="single" w:sz="4" w:space="0" w:color="auto"/>
              <w:bottom w:val="single" w:sz="4" w:space="0" w:color="auto"/>
              <w:right w:val="single" w:sz="4" w:space="0" w:color="auto"/>
            </w:tcBorders>
            <w:vAlign w:val="center"/>
          </w:tcPr>
          <w:p w14:paraId="4B855649"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54C137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6292EFF4" w14:textId="77777777" w:rsidR="00C47C31" w:rsidRPr="00932392" w:rsidRDefault="00C47C31" w:rsidP="001616B4">
            <w:pPr>
              <w:rPr>
                <w:rFonts w:ascii="GHEA Grapalat" w:hAnsi="GHEA Grapalat"/>
                <w:sz w:val="16"/>
                <w:szCs w:val="16"/>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31EC435" w14:textId="77777777" w:rsidTr="00932392">
        <w:trPr>
          <w:trHeight w:val="263"/>
        </w:trPr>
        <w:tc>
          <w:tcPr>
            <w:tcW w:w="710" w:type="dxa"/>
            <w:tcBorders>
              <w:top w:val="single" w:sz="4" w:space="0" w:color="auto"/>
              <w:left w:val="single" w:sz="4" w:space="0" w:color="auto"/>
              <w:bottom w:val="single" w:sz="4" w:space="0" w:color="auto"/>
              <w:right w:val="single" w:sz="4" w:space="0" w:color="auto"/>
            </w:tcBorders>
            <w:vAlign w:val="center"/>
          </w:tcPr>
          <w:p w14:paraId="0323A369"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40</w:t>
            </w:r>
          </w:p>
        </w:tc>
        <w:tc>
          <w:tcPr>
            <w:tcW w:w="1246" w:type="dxa"/>
            <w:tcBorders>
              <w:top w:val="single" w:sz="4" w:space="0" w:color="auto"/>
              <w:left w:val="single" w:sz="4" w:space="0" w:color="auto"/>
              <w:bottom w:val="single" w:sz="4" w:space="0" w:color="auto"/>
              <w:right w:val="single" w:sz="4" w:space="0" w:color="auto"/>
            </w:tcBorders>
            <w:vAlign w:val="center"/>
          </w:tcPr>
          <w:p w14:paraId="0940A86C"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33651150/1</w:t>
            </w:r>
          </w:p>
        </w:tc>
        <w:tc>
          <w:tcPr>
            <w:tcW w:w="2250" w:type="dxa"/>
            <w:tcBorders>
              <w:top w:val="single" w:sz="4" w:space="0" w:color="auto"/>
              <w:left w:val="single" w:sz="4" w:space="0" w:color="auto"/>
              <w:bottom w:val="single" w:sz="4" w:space="0" w:color="auto"/>
              <w:right w:val="single" w:sz="4" w:space="0" w:color="auto"/>
            </w:tcBorders>
            <w:vAlign w:val="center"/>
          </w:tcPr>
          <w:p w14:paraId="1089F056"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sz w:val="20"/>
                <w:szCs w:val="20"/>
                <w:lang w:val="hy-AM"/>
              </w:rPr>
              <w:t xml:space="preserve">ֆլյուկոնազոլ </w:t>
            </w:r>
            <w:r w:rsidRPr="00932392">
              <w:rPr>
                <w:rFonts w:ascii="GHEA Grapalat" w:hAnsi="GHEA Grapalat"/>
                <w:sz w:val="20"/>
                <w:szCs w:val="20"/>
              </w:rPr>
              <w:t>d01ac15, j02ac01, j02ac01</w:t>
            </w:r>
          </w:p>
        </w:tc>
        <w:tc>
          <w:tcPr>
            <w:tcW w:w="1237" w:type="dxa"/>
            <w:tcBorders>
              <w:top w:val="single" w:sz="4" w:space="0" w:color="auto"/>
              <w:left w:val="single" w:sz="4" w:space="0" w:color="auto"/>
              <w:bottom w:val="single" w:sz="4" w:space="0" w:color="auto"/>
              <w:right w:val="single" w:sz="4" w:space="0" w:color="auto"/>
            </w:tcBorders>
            <w:vAlign w:val="center"/>
          </w:tcPr>
          <w:p w14:paraId="16D5C71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4355E6"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hy-AM"/>
              </w:rPr>
              <w:t xml:space="preserve">Ֆլյուկոնազոլ. </w:t>
            </w:r>
            <w:r w:rsidRPr="00932392">
              <w:rPr>
                <w:rFonts w:ascii="GHEA Grapalat" w:hAnsi="GHEA Grapalat" w:cs="Calibri"/>
                <w:sz w:val="20"/>
                <w:szCs w:val="20"/>
              </w:rPr>
              <w:t>դեղաձևը</w:t>
            </w:r>
            <w:r w:rsidRPr="00932392">
              <w:rPr>
                <w:rFonts w:ascii="GHEA Grapalat" w:hAnsi="GHEA Grapalat" w:cs="Calibri"/>
                <w:sz w:val="20"/>
                <w:szCs w:val="20"/>
                <w:lang w:val="es-ES"/>
              </w:rPr>
              <w:t xml:space="preserve">. </w:t>
            </w:r>
            <w:r w:rsidRPr="00932392">
              <w:rPr>
                <w:rFonts w:ascii="GHEA Grapalat" w:hAnsi="GHEA Grapalat" w:cs="Calibri"/>
                <w:sz w:val="20"/>
                <w:szCs w:val="20"/>
              </w:rPr>
              <w:t>դեղապատիճներ</w:t>
            </w:r>
            <w:r w:rsidRPr="00932392">
              <w:rPr>
                <w:rFonts w:ascii="GHEA Grapalat" w:hAnsi="GHEA Grapalat" w:cs="Calibri"/>
                <w:sz w:val="20"/>
                <w:szCs w:val="20"/>
                <w:lang w:val="pt-BR"/>
              </w:rPr>
              <w:t>,</w:t>
            </w:r>
            <w:r w:rsidRPr="00932392">
              <w:rPr>
                <w:rFonts w:ascii="GHEA Grapalat" w:hAnsi="GHEA Grapalat" w:cs="Calibri"/>
                <w:sz w:val="20"/>
                <w:szCs w:val="20"/>
                <w:lang w:val="es-ES"/>
              </w:rPr>
              <w:t xml:space="preserve">   </w:t>
            </w:r>
            <w:r w:rsidRPr="00932392">
              <w:rPr>
                <w:rFonts w:ascii="GHEA Grapalat" w:hAnsi="GHEA Grapalat" w:cs="Calibri"/>
                <w:sz w:val="20"/>
                <w:szCs w:val="20"/>
              </w:rPr>
              <w:t>դեղաչափը</w:t>
            </w:r>
            <w:r w:rsidRPr="00932392">
              <w:rPr>
                <w:rFonts w:ascii="GHEA Grapalat" w:hAnsi="GHEA Grapalat" w:cs="Calibri"/>
                <w:sz w:val="20"/>
                <w:szCs w:val="20"/>
                <w:lang w:val="hy-AM"/>
              </w:rPr>
              <w:t xml:space="preserve"> 150մգ</w:t>
            </w:r>
          </w:p>
        </w:tc>
        <w:tc>
          <w:tcPr>
            <w:tcW w:w="843" w:type="dxa"/>
            <w:tcBorders>
              <w:top w:val="single" w:sz="4" w:space="0" w:color="auto"/>
              <w:left w:val="single" w:sz="4" w:space="0" w:color="auto"/>
              <w:bottom w:val="single" w:sz="4" w:space="0" w:color="auto"/>
              <w:right w:val="single" w:sz="4" w:space="0" w:color="auto"/>
            </w:tcBorders>
            <w:vAlign w:val="center"/>
          </w:tcPr>
          <w:p w14:paraId="0C430B8C"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31EB16C" w14:textId="3B9336D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B8936DE" w14:textId="1F48814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A0AAE7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130" w:type="dxa"/>
            <w:tcBorders>
              <w:top w:val="single" w:sz="4" w:space="0" w:color="auto"/>
              <w:left w:val="single" w:sz="4" w:space="0" w:color="auto"/>
              <w:bottom w:val="single" w:sz="4" w:space="0" w:color="auto"/>
              <w:right w:val="single" w:sz="4" w:space="0" w:color="auto"/>
            </w:tcBorders>
            <w:vAlign w:val="center"/>
          </w:tcPr>
          <w:p w14:paraId="36D2F84C"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68C4DE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701" w:type="dxa"/>
            <w:tcBorders>
              <w:top w:val="single" w:sz="4" w:space="0" w:color="auto"/>
              <w:left w:val="single" w:sz="4" w:space="0" w:color="auto"/>
              <w:bottom w:val="single" w:sz="4" w:space="0" w:color="auto"/>
              <w:right w:val="single" w:sz="4" w:space="0" w:color="auto"/>
            </w:tcBorders>
            <w:vAlign w:val="center"/>
          </w:tcPr>
          <w:p w14:paraId="5F949B8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EEA2360" w14:textId="77777777" w:rsidTr="00932392">
        <w:trPr>
          <w:trHeight w:val="263"/>
        </w:trPr>
        <w:tc>
          <w:tcPr>
            <w:tcW w:w="710" w:type="dxa"/>
            <w:tcBorders>
              <w:top w:val="single" w:sz="4" w:space="0" w:color="auto"/>
              <w:left w:val="single" w:sz="4" w:space="0" w:color="auto"/>
              <w:bottom w:val="single" w:sz="4" w:space="0" w:color="auto"/>
              <w:right w:val="single" w:sz="4" w:space="0" w:color="auto"/>
            </w:tcBorders>
            <w:vAlign w:val="center"/>
          </w:tcPr>
          <w:p w14:paraId="2E5A1A5E"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41</w:t>
            </w:r>
          </w:p>
        </w:tc>
        <w:tc>
          <w:tcPr>
            <w:tcW w:w="1246" w:type="dxa"/>
            <w:tcBorders>
              <w:top w:val="single" w:sz="4" w:space="0" w:color="auto"/>
              <w:left w:val="single" w:sz="4" w:space="0" w:color="auto"/>
              <w:bottom w:val="single" w:sz="4" w:space="0" w:color="auto"/>
              <w:right w:val="single" w:sz="4" w:space="0" w:color="auto"/>
            </w:tcBorders>
            <w:vAlign w:val="center"/>
          </w:tcPr>
          <w:p w14:paraId="51B25E51"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33651170</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tcPr>
          <w:p w14:paraId="42D91EEB"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ացիկլովիր d06bb03, j05ab01, s01ad04</w:t>
            </w:r>
          </w:p>
        </w:tc>
        <w:tc>
          <w:tcPr>
            <w:tcW w:w="1237" w:type="dxa"/>
            <w:tcBorders>
              <w:top w:val="single" w:sz="4" w:space="0" w:color="auto"/>
              <w:left w:val="single" w:sz="4" w:space="0" w:color="auto"/>
              <w:bottom w:val="single" w:sz="4" w:space="0" w:color="auto"/>
              <w:right w:val="single" w:sz="4" w:space="0" w:color="auto"/>
            </w:tcBorders>
            <w:vAlign w:val="center"/>
          </w:tcPr>
          <w:p w14:paraId="1E8400E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22739B"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Ացիկլովիր,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200գ</w:t>
            </w:r>
          </w:p>
        </w:tc>
        <w:tc>
          <w:tcPr>
            <w:tcW w:w="843" w:type="dxa"/>
            <w:tcBorders>
              <w:top w:val="single" w:sz="4" w:space="0" w:color="auto"/>
              <w:left w:val="single" w:sz="4" w:space="0" w:color="auto"/>
              <w:bottom w:val="single" w:sz="4" w:space="0" w:color="auto"/>
              <w:right w:val="single" w:sz="4" w:space="0" w:color="auto"/>
            </w:tcBorders>
            <w:vAlign w:val="center"/>
          </w:tcPr>
          <w:p w14:paraId="49B9E02B"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AD9A9CF" w14:textId="0A089DD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B546263" w14:textId="19AC821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F4F30E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130" w:type="dxa"/>
            <w:tcBorders>
              <w:top w:val="single" w:sz="4" w:space="0" w:color="auto"/>
              <w:left w:val="single" w:sz="4" w:space="0" w:color="auto"/>
              <w:bottom w:val="single" w:sz="4" w:space="0" w:color="auto"/>
              <w:right w:val="single" w:sz="4" w:space="0" w:color="auto"/>
            </w:tcBorders>
            <w:vAlign w:val="center"/>
          </w:tcPr>
          <w:p w14:paraId="5C14E07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7F341E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bottom w:val="single" w:sz="4" w:space="0" w:color="auto"/>
              <w:right w:val="single" w:sz="4" w:space="0" w:color="auto"/>
            </w:tcBorders>
            <w:vAlign w:val="center"/>
          </w:tcPr>
          <w:p w14:paraId="3A34994E"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6C922F9" w14:textId="77777777" w:rsidTr="00932392">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475BCBC7"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pt-BR"/>
              </w:rPr>
              <w:lastRenderedPageBreak/>
              <w:t>42</w:t>
            </w:r>
          </w:p>
        </w:tc>
        <w:tc>
          <w:tcPr>
            <w:tcW w:w="1246" w:type="dxa"/>
            <w:tcBorders>
              <w:top w:val="single" w:sz="4" w:space="0" w:color="auto"/>
              <w:left w:val="single" w:sz="4" w:space="0" w:color="auto"/>
              <w:bottom w:val="single" w:sz="4" w:space="0" w:color="auto"/>
              <w:right w:val="single" w:sz="4" w:space="0" w:color="auto"/>
            </w:tcBorders>
            <w:vAlign w:val="center"/>
          </w:tcPr>
          <w:p w14:paraId="27A56A16"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33651170</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tcPr>
          <w:p w14:paraId="0FE38AD6"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ացիկլովիր d06bb03, j05ab01, s01ad04</w:t>
            </w:r>
          </w:p>
        </w:tc>
        <w:tc>
          <w:tcPr>
            <w:tcW w:w="1237" w:type="dxa"/>
            <w:tcBorders>
              <w:top w:val="single" w:sz="4" w:space="0" w:color="auto"/>
              <w:left w:val="single" w:sz="4" w:space="0" w:color="auto"/>
              <w:bottom w:val="single" w:sz="4" w:space="0" w:color="auto"/>
              <w:right w:val="single" w:sz="4" w:space="0" w:color="auto"/>
            </w:tcBorders>
            <w:vAlign w:val="center"/>
          </w:tcPr>
          <w:p w14:paraId="2751FA1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F4806E"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Ացիկլովիր,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400գ</w:t>
            </w:r>
          </w:p>
        </w:tc>
        <w:tc>
          <w:tcPr>
            <w:tcW w:w="843" w:type="dxa"/>
            <w:tcBorders>
              <w:top w:val="single" w:sz="4" w:space="0" w:color="auto"/>
              <w:left w:val="single" w:sz="4" w:space="0" w:color="auto"/>
              <w:bottom w:val="single" w:sz="4" w:space="0" w:color="auto"/>
              <w:right w:val="single" w:sz="4" w:space="0" w:color="auto"/>
            </w:tcBorders>
            <w:vAlign w:val="center"/>
          </w:tcPr>
          <w:p w14:paraId="54EFAC4A"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9B172CB" w14:textId="779D841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78D9C67" w14:textId="079B9B3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EB6004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130" w:type="dxa"/>
            <w:tcBorders>
              <w:top w:val="single" w:sz="4" w:space="0" w:color="auto"/>
              <w:left w:val="single" w:sz="4" w:space="0" w:color="auto"/>
              <w:bottom w:val="single" w:sz="4" w:space="0" w:color="auto"/>
              <w:right w:val="single" w:sz="4" w:space="0" w:color="auto"/>
            </w:tcBorders>
            <w:vAlign w:val="center"/>
          </w:tcPr>
          <w:p w14:paraId="773543C9"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176655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461B77A1"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A98ABE0" w14:textId="77777777" w:rsidTr="00932392">
        <w:trPr>
          <w:trHeight w:val="788"/>
        </w:trPr>
        <w:tc>
          <w:tcPr>
            <w:tcW w:w="710" w:type="dxa"/>
            <w:tcBorders>
              <w:top w:val="single" w:sz="4" w:space="0" w:color="auto"/>
              <w:left w:val="single" w:sz="4" w:space="0" w:color="auto"/>
              <w:bottom w:val="single" w:sz="4" w:space="0" w:color="auto"/>
              <w:right w:val="single" w:sz="4" w:space="0" w:color="auto"/>
            </w:tcBorders>
            <w:vAlign w:val="center"/>
          </w:tcPr>
          <w:p w14:paraId="0D4F68E0"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43</w:t>
            </w:r>
          </w:p>
        </w:tc>
        <w:tc>
          <w:tcPr>
            <w:tcW w:w="1246" w:type="dxa"/>
            <w:tcBorders>
              <w:top w:val="single" w:sz="4" w:space="0" w:color="auto"/>
              <w:left w:val="single" w:sz="4" w:space="0" w:color="auto"/>
              <w:bottom w:val="single" w:sz="4" w:space="0" w:color="auto"/>
              <w:right w:val="single" w:sz="4" w:space="0" w:color="auto"/>
            </w:tcBorders>
            <w:vAlign w:val="center"/>
          </w:tcPr>
          <w:p w14:paraId="3A77189D"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33651170</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tcPr>
          <w:p w14:paraId="05F82491"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ացիկլովիր d06bb03, j05ab01, s01ad04</w:t>
            </w:r>
          </w:p>
        </w:tc>
        <w:tc>
          <w:tcPr>
            <w:tcW w:w="1237" w:type="dxa"/>
            <w:tcBorders>
              <w:top w:val="single" w:sz="4" w:space="0" w:color="auto"/>
              <w:left w:val="single" w:sz="4" w:space="0" w:color="auto"/>
              <w:bottom w:val="single" w:sz="4" w:space="0" w:color="auto"/>
              <w:right w:val="single" w:sz="4" w:space="0" w:color="auto"/>
            </w:tcBorders>
            <w:vAlign w:val="center"/>
          </w:tcPr>
          <w:p w14:paraId="1B9F86E0"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05FBB1"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Ացիկլովիր, </w:t>
            </w:r>
            <w:r w:rsidRPr="00932392">
              <w:rPr>
                <w:rFonts w:ascii="GHEA Grapalat" w:hAnsi="GHEA Grapalat" w:cs="Sylfaen"/>
                <w:sz w:val="20"/>
                <w:szCs w:val="20"/>
              </w:rPr>
              <w:t>դեղ</w:t>
            </w:r>
            <w:r w:rsidRPr="00932392">
              <w:rPr>
                <w:rFonts w:ascii="GHEA Grapalat" w:hAnsi="GHEA Grapalat"/>
                <w:sz w:val="20"/>
                <w:szCs w:val="20"/>
                <w:lang w:val="es-ES"/>
              </w:rPr>
              <w:t>աձևը. քսուք, դեղաչափը. 50մգ/գ; 5գ</w:t>
            </w:r>
          </w:p>
        </w:tc>
        <w:tc>
          <w:tcPr>
            <w:tcW w:w="843" w:type="dxa"/>
            <w:tcBorders>
              <w:top w:val="single" w:sz="4" w:space="0" w:color="auto"/>
              <w:left w:val="single" w:sz="4" w:space="0" w:color="auto"/>
              <w:bottom w:val="single" w:sz="4" w:space="0" w:color="auto"/>
              <w:right w:val="single" w:sz="4" w:space="0" w:color="auto"/>
            </w:tcBorders>
            <w:vAlign w:val="center"/>
          </w:tcPr>
          <w:p w14:paraId="4A95979B"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7E5FB22" w14:textId="077AA89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CE041C8" w14:textId="70E11F4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2488E3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130" w:type="dxa"/>
            <w:tcBorders>
              <w:top w:val="single" w:sz="4" w:space="0" w:color="auto"/>
              <w:left w:val="single" w:sz="4" w:space="0" w:color="auto"/>
              <w:bottom w:val="single" w:sz="4" w:space="0" w:color="auto"/>
              <w:right w:val="single" w:sz="4" w:space="0" w:color="auto"/>
            </w:tcBorders>
            <w:vAlign w:val="center"/>
          </w:tcPr>
          <w:p w14:paraId="7484B7D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28E51A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701" w:type="dxa"/>
            <w:tcBorders>
              <w:top w:val="single" w:sz="4" w:space="0" w:color="auto"/>
              <w:left w:val="single" w:sz="4" w:space="0" w:color="auto"/>
              <w:bottom w:val="single" w:sz="4" w:space="0" w:color="auto"/>
              <w:right w:val="single" w:sz="4" w:space="0" w:color="auto"/>
            </w:tcBorders>
            <w:vAlign w:val="center"/>
          </w:tcPr>
          <w:p w14:paraId="48DE7E1B"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76229B7" w14:textId="77777777" w:rsidTr="00932392">
        <w:trPr>
          <w:trHeight w:val="768"/>
        </w:trPr>
        <w:tc>
          <w:tcPr>
            <w:tcW w:w="710" w:type="dxa"/>
            <w:tcBorders>
              <w:top w:val="single" w:sz="4" w:space="0" w:color="auto"/>
              <w:left w:val="single" w:sz="4" w:space="0" w:color="auto"/>
              <w:bottom w:val="single" w:sz="4" w:space="0" w:color="auto"/>
              <w:right w:val="single" w:sz="4" w:space="0" w:color="auto"/>
            </w:tcBorders>
            <w:vAlign w:val="center"/>
          </w:tcPr>
          <w:p w14:paraId="6E067096"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44</w:t>
            </w:r>
          </w:p>
        </w:tc>
        <w:tc>
          <w:tcPr>
            <w:tcW w:w="1246" w:type="dxa"/>
            <w:tcBorders>
              <w:top w:val="single" w:sz="4" w:space="0" w:color="auto"/>
              <w:left w:val="single" w:sz="4" w:space="0" w:color="auto"/>
              <w:bottom w:val="single" w:sz="4" w:space="0" w:color="auto"/>
              <w:right w:val="single" w:sz="4" w:space="0" w:color="auto"/>
            </w:tcBorders>
            <w:vAlign w:val="center"/>
          </w:tcPr>
          <w:p w14:paraId="081A1DE3"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33661116/1</w:t>
            </w:r>
          </w:p>
        </w:tc>
        <w:tc>
          <w:tcPr>
            <w:tcW w:w="2250" w:type="dxa"/>
            <w:tcBorders>
              <w:top w:val="single" w:sz="4" w:space="0" w:color="auto"/>
              <w:left w:val="single" w:sz="4" w:space="0" w:color="auto"/>
              <w:bottom w:val="single" w:sz="4" w:space="0" w:color="auto"/>
              <w:right w:val="single" w:sz="4" w:space="0" w:color="auto"/>
            </w:tcBorders>
            <w:vAlign w:val="center"/>
          </w:tcPr>
          <w:p w14:paraId="6CF93673"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լիդոկային</w:t>
            </w:r>
            <w:r w:rsidRPr="00932392">
              <w:rPr>
                <w:rFonts w:ascii="GHEA Grapalat" w:hAnsi="GHEA Grapalat"/>
                <w:sz w:val="20"/>
                <w:szCs w:val="20"/>
                <w:lang w:val="pt-BR"/>
              </w:rPr>
              <w:t xml:space="preserve"> c01bb01, c05ad01, d04ab01, n01bb02, r02ad02, s01ha</w:t>
            </w:r>
            <w:r w:rsidRPr="00932392">
              <w:rPr>
                <w:rFonts w:ascii="GHEA Grapalat" w:hAnsi="GHEA Grapalat"/>
                <w:sz w:val="20"/>
                <w:szCs w:val="20"/>
              </w:rPr>
              <w:t>07, s02da02</w:t>
            </w:r>
          </w:p>
        </w:tc>
        <w:tc>
          <w:tcPr>
            <w:tcW w:w="1237" w:type="dxa"/>
            <w:tcBorders>
              <w:top w:val="single" w:sz="4" w:space="0" w:color="auto"/>
              <w:left w:val="single" w:sz="4" w:space="0" w:color="auto"/>
              <w:bottom w:val="single" w:sz="4" w:space="0" w:color="auto"/>
              <w:right w:val="single" w:sz="4" w:space="0" w:color="auto"/>
            </w:tcBorders>
            <w:vAlign w:val="center"/>
          </w:tcPr>
          <w:p w14:paraId="2FAAC154"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B4ABAA" w14:textId="656B557B"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Լիդոկային (լիդոկայինի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Լուծույթ 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դեղաչափը</w:t>
            </w:r>
            <w:r w:rsidRPr="00932392">
              <w:rPr>
                <w:rFonts w:ascii="GHEA Grapalat" w:hAnsi="GHEA Grapalat" w:cs="Sylfaen"/>
                <w:sz w:val="20"/>
                <w:szCs w:val="20"/>
                <w:lang w:val="es-ES"/>
              </w:rPr>
              <w:t>. 20</w:t>
            </w:r>
            <w:r w:rsidRPr="00932392">
              <w:rPr>
                <w:rFonts w:ascii="GHEA Grapalat" w:hAnsi="GHEA Grapalat" w:cs="Sylfaen"/>
                <w:sz w:val="20"/>
                <w:szCs w:val="20"/>
                <w:lang w:val="hy-AM"/>
              </w:rPr>
              <w:t>մգ</w:t>
            </w:r>
            <w:r w:rsidRPr="00932392">
              <w:rPr>
                <w:rFonts w:ascii="GHEA Grapalat" w:hAnsi="GHEA Grapalat" w:cs="Sylfaen"/>
                <w:sz w:val="20"/>
                <w:szCs w:val="20"/>
                <w:lang w:val="es-ES"/>
              </w:rPr>
              <w:t>/</w:t>
            </w:r>
            <w:r w:rsidRPr="00932392">
              <w:rPr>
                <w:rFonts w:ascii="GHEA Grapalat" w:hAnsi="GHEA Grapalat" w:cs="Sylfaen"/>
                <w:sz w:val="20"/>
                <w:szCs w:val="20"/>
                <w:lang w:val="hy-AM"/>
              </w:rPr>
              <w:t>մլ</w:t>
            </w:r>
            <w:r w:rsidRPr="00932392">
              <w:rPr>
                <w:rFonts w:ascii="GHEA Grapalat" w:hAnsi="GHEA Grapalat" w:cs="Sylfaen"/>
                <w:sz w:val="20"/>
                <w:szCs w:val="20"/>
                <w:lang w:val="es-ES"/>
              </w:rPr>
              <w:t>, 2</w:t>
            </w:r>
            <w:r w:rsidRPr="00932392">
              <w:rPr>
                <w:rFonts w:ascii="GHEA Grapalat" w:hAnsi="GHEA Grapalat" w:cs="Sylfaen"/>
                <w:sz w:val="20"/>
                <w:szCs w:val="20"/>
                <w:lang w:val="hy-AM"/>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4C2A5693"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F4819A0" w14:textId="1E15E36F"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C0BC8E5" w14:textId="07A3483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B26D4C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w:t>
            </w:r>
          </w:p>
        </w:tc>
        <w:tc>
          <w:tcPr>
            <w:tcW w:w="1130" w:type="dxa"/>
            <w:tcBorders>
              <w:top w:val="single" w:sz="4" w:space="0" w:color="auto"/>
              <w:left w:val="single" w:sz="4" w:space="0" w:color="auto"/>
              <w:bottom w:val="single" w:sz="4" w:space="0" w:color="auto"/>
              <w:right w:val="single" w:sz="4" w:space="0" w:color="auto"/>
            </w:tcBorders>
            <w:vAlign w:val="center"/>
          </w:tcPr>
          <w:p w14:paraId="2BBCC89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468A9A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w:t>
            </w:r>
          </w:p>
        </w:tc>
        <w:tc>
          <w:tcPr>
            <w:tcW w:w="1701" w:type="dxa"/>
            <w:tcBorders>
              <w:top w:val="single" w:sz="4" w:space="0" w:color="auto"/>
              <w:left w:val="single" w:sz="4" w:space="0" w:color="auto"/>
              <w:bottom w:val="single" w:sz="4" w:space="0" w:color="auto"/>
              <w:right w:val="single" w:sz="4" w:space="0" w:color="auto"/>
            </w:tcBorders>
            <w:vAlign w:val="center"/>
          </w:tcPr>
          <w:p w14:paraId="3E40CF6C"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B7C574B" w14:textId="77777777" w:rsidTr="00932392">
        <w:trPr>
          <w:trHeight w:val="192"/>
        </w:trPr>
        <w:tc>
          <w:tcPr>
            <w:tcW w:w="710" w:type="dxa"/>
            <w:tcBorders>
              <w:top w:val="single" w:sz="4" w:space="0" w:color="auto"/>
              <w:left w:val="single" w:sz="4" w:space="0" w:color="auto"/>
              <w:bottom w:val="single" w:sz="4" w:space="0" w:color="auto"/>
              <w:right w:val="single" w:sz="4" w:space="0" w:color="auto"/>
            </w:tcBorders>
            <w:vAlign w:val="center"/>
          </w:tcPr>
          <w:p w14:paraId="6BE73642"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45</w:t>
            </w:r>
          </w:p>
        </w:tc>
        <w:tc>
          <w:tcPr>
            <w:tcW w:w="1246" w:type="dxa"/>
            <w:tcBorders>
              <w:top w:val="single" w:sz="4" w:space="0" w:color="auto"/>
              <w:left w:val="single" w:sz="4" w:space="0" w:color="auto"/>
              <w:bottom w:val="single" w:sz="4" w:space="0" w:color="auto"/>
              <w:right w:val="single" w:sz="4" w:space="0" w:color="auto"/>
            </w:tcBorders>
            <w:vAlign w:val="center"/>
          </w:tcPr>
          <w:p w14:paraId="20196795"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33661116/</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09A77E4C"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լիդոկային</w:t>
            </w:r>
            <w:r w:rsidRPr="00932392">
              <w:rPr>
                <w:rFonts w:ascii="GHEA Grapalat" w:hAnsi="GHEA Grapalat"/>
                <w:sz w:val="20"/>
                <w:szCs w:val="20"/>
                <w:lang w:val="pt-BR"/>
              </w:rPr>
              <w:t xml:space="preserve"> c01bb01, c05ad01, d04ab01, n01bb02, r02ad02, s01ha</w:t>
            </w:r>
            <w:r w:rsidRPr="00932392">
              <w:rPr>
                <w:rFonts w:ascii="GHEA Grapalat" w:hAnsi="GHEA Grapalat"/>
                <w:sz w:val="20"/>
                <w:szCs w:val="20"/>
              </w:rPr>
              <w:t>07, s02da02</w:t>
            </w:r>
          </w:p>
        </w:tc>
        <w:tc>
          <w:tcPr>
            <w:tcW w:w="1237" w:type="dxa"/>
            <w:tcBorders>
              <w:top w:val="single" w:sz="4" w:space="0" w:color="auto"/>
              <w:left w:val="single" w:sz="4" w:space="0" w:color="auto"/>
              <w:bottom w:val="single" w:sz="4" w:space="0" w:color="auto"/>
              <w:right w:val="single" w:sz="4" w:space="0" w:color="auto"/>
            </w:tcBorders>
            <w:vAlign w:val="center"/>
          </w:tcPr>
          <w:p w14:paraId="79A4E1CD"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777E84"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Լիդոկային (լիդոկայինի հիդրոքլորիդ), </w:t>
            </w:r>
            <w:r w:rsidRPr="00932392">
              <w:rPr>
                <w:rFonts w:ascii="GHEA Grapalat" w:hAnsi="GHEA Grapalat" w:cs="Sylfaen"/>
                <w:sz w:val="20"/>
                <w:szCs w:val="20"/>
                <w:lang w:val="hy-AM"/>
              </w:rPr>
              <w:t>դեղաձևը. ցողացիր արտաքին կիրառման, դեղաչափը. 4,6մգ/դեղաչափ; 38գ ապակե սրվակ դեղաչափիչ մխոցով</w:t>
            </w:r>
          </w:p>
        </w:tc>
        <w:tc>
          <w:tcPr>
            <w:tcW w:w="843" w:type="dxa"/>
            <w:tcBorders>
              <w:top w:val="single" w:sz="4" w:space="0" w:color="auto"/>
              <w:left w:val="single" w:sz="4" w:space="0" w:color="auto"/>
              <w:bottom w:val="single" w:sz="4" w:space="0" w:color="auto"/>
              <w:right w:val="single" w:sz="4" w:space="0" w:color="auto"/>
            </w:tcBorders>
            <w:vAlign w:val="center"/>
          </w:tcPr>
          <w:p w14:paraId="143D7056"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40B59AE" w14:textId="78F4AF9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27C11CD" w14:textId="48C2EC6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CC391A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w:t>
            </w:r>
          </w:p>
        </w:tc>
        <w:tc>
          <w:tcPr>
            <w:tcW w:w="1130" w:type="dxa"/>
            <w:tcBorders>
              <w:top w:val="single" w:sz="4" w:space="0" w:color="auto"/>
              <w:left w:val="single" w:sz="4" w:space="0" w:color="auto"/>
              <w:bottom w:val="single" w:sz="4" w:space="0" w:color="auto"/>
              <w:right w:val="single" w:sz="4" w:space="0" w:color="auto"/>
            </w:tcBorders>
            <w:vAlign w:val="center"/>
          </w:tcPr>
          <w:p w14:paraId="35B8A07F"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6F1EB4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w:t>
            </w:r>
          </w:p>
        </w:tc>
        <w:tc>
          <w:tcPr>
            <w:tcW w:w="1701" w:type="dxa"/>
            <w:tcBorders>
              <w:top w:val="single" w:sz="4" w:space="0" w:color="auto"/>
              <w:left w:val="single" w:sz="4" w:space="0" w:color="auto"/>
              <w:bottom w:val="single" w:sz="4" w:space="0" w:color="auto"/>
              <w:right w:val="single" w:sz="4" w:space="0" w:color="auto"/>
            </w:tcBorders>
            <w:vAlign w:val="center"/>
          </w:tcPr>
          <w:p w14:paraId="09DBACAE"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29E6279" w14:textId="77777777" w:rsidTr="00932392">
        <w:trPr>
          <w:trHeight w:val="270"/>
        </w:trPr>
        <w:tc>
          <w:tcPr>
            <w:tcW w:w="710" w:type="dxa"/>
            <w:tcBorders>
              <w:top w:val="single" w:sz="4" w:space="0" w:color="auto"/>
              <w:left w:val="single" w:sz="4" w:space="0" w:color="auto"/>
              <w:bottom w:val="single" w:sz="4" w:space="0" w:color="auto"/>
              <w:right w:val="single" w:sz="4" w:space="0" w:color="auto"/>
            </w:tcBorders>
            <w:vAlign w:val="center"/>
          </w:tcPr>
          <w:p w14:paraId="7C2DA80B"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46</w:t>
            </w:r>
          </w:p>
        </w:tc>
        <w:tc>
          <w:tcPr>
            <w:tcW w:w="1246" w:type="dxa"/>
            <w:tcBorders>
              <w:top w:val="single" w:sz="4" w:space="0" w:color="auto"/>
              <w:left w:val="single" w:sz="4" w:space="0" w:color="auto"/>
              <w:bottom w:val="single" w:sz="4" w:space="0" w:color="auto"/>
              <w:right w:val="single" w:sz="4" w:space="0" w:color="auto"/>
            </w:tcBorders>
            <w:vAlign w:val="center"/>
          </w:tcPr>
          <w:p w14:paraId="7E9498FD"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33661116/</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vAlign w:val="center"/>
          </w:tcPr>
          <w:p w14:paraId="25BE30CD"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լիդոկային</w:t>
            </w:r>
            <w:r w:rsidRPr="00932392">
              <w:rPr>
                <w:rFonts w:ascii="GHEA Grapalat" w:hAnsi="GHEA Grapalat"/>
                <w:sz w:val="20"/>
                <w:szCs w:val="20"/>
                <w:lang w:val="pt-BR"/>
              </w:rPr>
              <w:t xml:space="preserve"> c01bb01, c05ad01, d04ab01, n01bb02, r02ad02, s01ha</w:t>
            </w:r>
            <w:r w:rsidRPr="00932392">
              <w:rPr>
                <w:rFonts w:ascii="GHEA Grapalat" w:hAnsi="GHEA Grapalat"/>
                <w:sz w:val="20"/>
                <w:szCs w:val="20"/>
              </w:rPr>
              <w:t>07, s02da02</w:t>
            </w:r>
          </w:p>
        </w:tc>
        <w:tc>
          <w:tcPr>
            <w:tcW w:w="1237" w:type="dxa"/>
            <w:tcBorders>
              <w:top w:val="single" w:sz="4" w:space="0" w:color="auto"/>
              <w:left w:val="single" w:sz="4" w:space="0" w:color="auto"/>
              <w:bottom w:val="single" w:sz="4" w:space="0" w:color="auto"/>
              <w:right w:val="single" w:sz="4" w:space="0" w:color="auto"/>
            </w:tcBorders>
            <w:vAlign w:val="center"/>
          </w:tcPr>
          <w:p w14:paraId="0C62EAF0"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255FCE" w14:textId="61BB4D69"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Լիդոկային (լիդոկայինի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Լուծույթ 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10</w:t>
            </w:r>
            <w:r w:rsidRPr="00932392">
              <w:rPr>
                <w:rFonts w:ascii="GHEA Grapalat" w:hAnsi="GHEA Grapalat" w:cs="Sylfaen"/>
                <w:sz w:val="20"/>
                <w:szCs w:val="20"/>
                <w:lang w:val="es-ES"/>
              </w:rPr>
              <w:t>0</w:t>
            </w:r>
            <w:r w:rsidRPr="00932392">
              <w:rPr>
                <w:rFonts w:ascii="GHEA Grapalat" w:hAnsi="GHEA Grapalat" w:cs="Sylfaen"/>
                <w:sz w:val="20"/>
                <w:szCs w:val="20"/>
                <w:lang w:val="hy-AM"/>
              </w:rPr>
              <w:t>մգ</w:t>
            </w:r>
            <w:r w:rsidRPr="00932392">
              <w:rPr>
                <w:rFonts w:ascii="GHEA Grapalat" w:hAnsi="GHEA Grapalat" w:cs="Sylfaen"/>
                <w:sz w:val="20"/>
                <w:szCs w:val="20"/>
                <w:lang w:val="es-ES"/>
              </w:rPr>
              <w:t>/</w:t>
            </w:r>
            <w:r w:rsidRPr="00932392">
              <w:rPr>
                <w:rFonts w:ascii="GHEA Grapalat" w:hAnsi="GHEA Grapalat" w:cs="Sylfaen"/>
                <w:sz w:val="20"/>
                <w:szCs w:val="20"/>
                <w:lang w:val="hy-AM"/>
              </w:rPr>
              <w:t>մլ</w:t>
            </w:r>
            <w:r w:rsidRPr="00932392">
              <w:rPr>
                <w:rFonts w:ascii="GHEA Grapalat" w:hAnsi="GHEA Grapalat" w:cs="Sylfaen"/>
                <w:sz w:val="20"/>
                <w:szCs w:val="20"/>
                <w:lang w:val="es-ES"/>
              </w:rPr>
              <w:t>, 2</w:t>
            </w:r>
            <w:r w:rsidRPr="00932392">
              <w:rPr>
                <w:rFonts w:ascii="GHEA Grapalat" w:hAnsi="GHEA Grapalat" w:cs="Sylfaen"/>
                <w:sz w:val="20"/>
                <w:szCs w:val="20"/>
                <w:lang w:val="hy-AM"/>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10D907E7"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110E6E2" w14:textId="4ABE993F"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0764E42" w14:textId="5E0040B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5A5120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130" w:type="dxa"/>
            <w:tcBorders>
              <w:top w:val="single" w:sz="4" w:space="0" w:color="auto"/>
              <w:left w:val="single" w:sz="4" w:space="0" w:color="auto"/>
              <w:bottom w:val="single" w:sz="4" w:space="0" w:color="auto"/>
              <w:right w:val="single" w:sz="4" w:space="0" w:color="auto"/>
            </w:tcBorders>
            <w:vAlign w:val="center"/>
          </w:tcPr>
          <w:p w14:paraId="68B10DB3"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B677B9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7BFD61D0"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A588291" w14:textId="77777777" w:rsidTr="00932392">
        <w:trPr>
          <w:trHeight w:val="231"/>
        </w:trPr>
        <w:tc>
          <w:tcPr>
            <w:tcW w:w="710" w:type="dxa"/>
            <w:tcBorders>
              <w:top w:val="single" w:sz="4" w:space="0" w:color="auto"/>
              <w:left w:val="single" w:sz="4" w:space="0" w:color="auto"/>
              <w:bottom w:val="single" w:sz="4" w:space="0" w:color="auto"/>
              <w:right w:val="single" w:sz="4" w:space="0" w:color="auto"/>
            </w:tcBorders>
            <w:vAlign w:val="center"/>
          </w:tcPr>
          <w:p w14:paraId="513483D0"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47</w:t>
            </w:r>
          </w:p>
        </w:tc>
        <w:tc>
          <w:tcPr>
            <w:tcW w:w="1246" w:type="dxa"/>
            <w:tcBorders>
              <w:top w:val="single" w:sz="4" w:space="0" w:color="auto"/>
              <w:left w:val="single" w:sz="4" w:space="0" w:color="auto"/>
              <w:bottom w:val="single" w:sz="4" w:space="0" w:color="auto"/>
              <w:right w:val="single" w:sz="4" w:space="0" w:color="auto"/>
            </w:tcBorders>
            <w:vAlign w:val="center"/>
          </w:tcPr>
          <w:p w14:paraId="66B1A3D1"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33661117/1</w:t>
            </w:r>
          </w:p>
        </w:tc>
        <w:tc>
          <w:tcPr>
            <w:tcW w:w="2250" w:type="dxa"/>
            <w:tcBorders>
              <w:top w:val="single" w:sz="4" w:space="0" w:color="auto"/>
              <w:left w:val="single" w:sz="4" w:space="0" w:color="auto"/>
              <w:bottom w:val="single" w:sz="4" w:space="0" w:color="auto"/>
              <w:right w:val="single" w:sz="4" w:space="0" w:color="auto"/>
            </w:tcBorders>
            <w:vAlign w:val="center"/>
          </w:tcPr>
          <w:p w14:paraId="47E68049"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lang w:val="es-ES"/>
              </w:rPr>
              <w:t xml:space="preserve">կատվախոտի հանուկ N05CM09   </w:t>
            </w:r>
          </w:p>
        </w:tc>
        <w:tc>
          <w:tcPr>
            <w:tcW w:w="1237" w:type="dxa"/>
            <w:tcBorders>
              <w:top w:val="single" w:sz="4" w:space="0" w:color="auto"/>
              <w:left w:val="single" w:sz="4" w:space="0" w:color="auto"/>
              <w:bottom w:val="single" w:sz="4" w:space="0" w:color="auto"/>
              <w:right w:val="single" w:sz="4" w:space="0" w:color="auto"/>
            </w:tcBorders>
            <w:vAlign w:val="center"/>
          </w:tcPr>
          <w:p w14:paraId="70D457EB"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3DC5B0"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Կատվախոտի </w:t>
            </w:r>
            <w:r w:rsidRPr="00932392">
              <w:rPr>
                <w:rFonts w:ascii="GHEA Grapalat" w:hAnsi="GHEA Grapalat"/>
                <w:sz w:val="20"/>
                <w:szCs w:val="20"/>
                <w:lang w:val="hy-AM"/>
              </w:rPr>
              <w:t xml:space="preserve">թանձր </w:t>
            </w:r>
            <w:r w:rsidRPr="00932392">
              <w:rPr>
                <w:rFonts w:ascii="GHEA Grapalat" w:hAnsi="GHEA Grapalat"/>
                <w:sz w:val="20"/>
                <w:szCs w:val="20"/>
                <w:lang w:val="es-ES"/>
              </w:rPr>
              <w:t xml:space="preserve">հանուկ,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20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65D5B964"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33623F8" w14:textId="4F48CF3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F0EB77C" w14:textId="0D09E2A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2A1FA7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250000</w:t>
            </w:r>
          </w:p>
        </w:tc>
        <w:tc>
          <w:tcPr>
            <w:tcW w:w="1130" w:type="dxa"/>
            <w:tcBorders>
              <w:top w:val="single" w:sz="4" w:space="0" w:color="auto"/>
              <w:left w:val="single" w:sz="4" w:space="0" w:color="auto"/>
              <w:bottom w:val="single" w:sz="4" w:space="0" w:color="auto"/>
              <w:right w:val="single" w:sz="4" w:space="0" w:color="auto"/>
            </w:tcBorders>
            <w:vAlign w:val="center"/>
          </w:tcPr>
          <w:p w14:paraId="2B11BE8F"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2C830F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250000</w:t>
            </w:r>
          </w:p>
        </w:tc>
        <w:tc>
          <w:tcPr>
            <w:tcW w:w="1701" w:type="dxa"/>
            <w:tcBorders>
              <w:top w:val="single" w:sz="4" w:space="0" w:color="auto"/>
              <w:left w:val="single" w:sz="4" w:space="0" w:color="auto"/>
              <w:bottom w:val="single" w:sz="4" w:space="0" w:color="auto"/>
              <w:right w:val="single" w:sz="4" w:space="0" w:color="auto"/>
            </w:tcBorders>
            <w:vAlign w:val="center"/>
          </w:tcPr>
          <w:p w14:paraId="350A61D9"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FF51E25"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6095F27B"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48</w:t>
            </w:r>
          </w:p>
        </w:tc>
        <w:tc>
          <w:tcPr>
            <w:tcW w:w="1246" w:type="dxa"/>
            <w:tcBorders>
              <w:top w:val="single" w:sz="4" w:space="0" w:color="auto"/>
              <w:left w:val="single" w:sz="4" w:space="0" w:color="auto"/>
              <w:bottom w:val="single" w:sz="4" w:space="0" w:color="auto"/>
              <w:right w:val="single" w:sz="4" w:space="0" w:color="auto"/>
            </w:tcBorders>
            <w:vAlign w:val="center"/>
          </w:tcPr>
          <w:p w14:paraId="7384318C"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33661119/1</w:t>
            </w:r>
          </w:p>
        </w:tc>
        <w:tc>
          <w:tcPr>
            <w:tcW w:w="2250" w:type="dxa"/>
            <w:tcBorders>
              <w:top w:val="single" w:sz="4" w:space="0" w:color="auto"/>
              <w:left w:val="single" w:sz="4" w:space="0" w:color="auto"/>
              <w:bottom w:val="single" w:sz="4" w:space="0" w:color="auto"/>
              <w:right w:val="single" w:sz="4" w:space="0" w:color="auto"/>
            </w:tcBorders>
            <w:vAlign w:val="center"/>
          </w:tcPr>
          <w:p w14:paraId="316DB209"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մետամիզոլ</w:t>
            </w:r>
            <w:r w:rsidRPr="00932392">
              <w:rPr>
                <w:rFonts w:ascii="GHEA Grapalat" w:hAnsi="GHEA Grapalat"/>
                <w:sz w:val="20"/>
                <w:szCs w:val="20"/>
                <w:lang w:val="es-ES"/>
              </w:rPr>
              <w:t xml:space="preserve"> (</w:t>
            </w:r>
            <w:r w:rsidRPr="00932392">
              <w:rPr>
                <w:rFonts w:ascii="GHEA Grapalat" w:hAnsi="GHEA Grapalat"/>
                <w:sz w:val="20"/>
                <w:szCs w:val="20"/>
              </w:rPr>
              <w:t>մետամիզոլնատրիում</w:t>
            </w:r>
            <w:r w:rsidRPr="00932392">
              <w:rPr>
                <w:rFonts w:ascii="GHEA Grapalat" w:hAnsi="GHEA Grapalat"/>
                <w:sz w:val="20"/>
                <w:szCs w:val="20"/>
                <w:lang w:val="es-ES"/>
              </w:rPr>
              <w:t xml:space="preserve">), </w:t>
            </w:r>
            <w:r w:rsidRPr="00932392">
              <w:rPr>
                <w:rFonts w:ascii="GHEA Grapalat" w:hAnsi="GHEA Grapalat"/>
                <w:sz w:val="20"/>
                <w:szCs w:val="20"/>
              </w:rPr>
              <w:t>տրիացետոամին</w:t>
            </w:r>
            <w:r w:rsidRPr="00932392">
              <w:rPr>
                <w:rFonts w:ascii="GHEA Grapalat" w:hAnsi="GHEA Grapalat"/>
                <w:sz w:val="20"/>
                <w:szCs w:val="20"/>
                <w:lang w:val="es-ES"/>
              </w:rPr>
              <w:t xml:space="preserve"> 4-</w:t>
            </w:r>
            <w:r w:rsidRPr="00932392">
              <w:rPr>
                <w:rFonts w:ascii="GHEA Grapalat" w:hAnsi="GHEA Grapalat"/>
                <w:sz w:val="20"/>
                <w:szCs w:val="20"/>
              </w:rPr>
              <w:t>տոլուենսուլֆոնատ</w:t>
            </w:r>
            <w:r w:rsidRPr="00932392">
              <w:rPr>
                <w:rFonts w:ascii="GHEA Grapalat" w:hAnsi="GHEA Grapalat"/>
                <w:sz w:val="20"/>
                <w:szCs w:val="20"/>
                <w:lang w:val="es-ES"/>
              </w:rPr>
              <w:t xml:space="preserve">  N02BB72</w:t>
            </w:r>
          </w:p>
        </w:tc>
        <w:tc>
          <w:tcPr>
            <w:tcW w:w="1237" w:type="dxa"/>
            <w:tcBorders>
              <w:top w:val="single" w:sz="4" w:space="0" w:color="auto"/>
              <w:left w:val="single" w:sz="4" w:space="0" w:color="auto"/>
              <w:bottom w:val="single" w:sz="4" w:space="0" w:color="auto"/>
              <w:right w:val="single" w:sz="4" w:space="0" w:color="auto"/>
            </w:tcBorders>
            <w:vAlign w:val="center"/>
          </w:tcPr>
          <w:p w14:paraId="5853C594"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CFB574"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Մետամիզոլ (մետամիզոլ նատրիում), տրիացետոամին 4-տոլուենսուլֆոնատ,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lang w:val="pt-BR"/>
              </w:rPr>
              <w:t>500</w:t>
            </w:r>
            <w:r w:rsidRPr="00932392">
              <w:rPr>
                <w:rFonts w:ascii="GHEA Grapalat" w:hAnsi="GHEA Grapalat" w:cs="Sylfaen"/>
                <w:sz w:val="20"/>
                <w:szCs w:val="20"/>
                <w:lang w:val="hy-AM"/>
              </w:rPr>
              <w:t>մգ</w:t>
            </w:r>
            <w:r w:rsidRPr="00932392">
              <w:rPr>
                <w:rFonts w:ascii="GHEA Grapalat" w:hAnsi="GHEA Grapalat" w:cs="Sylfaen"/>
                <w:sz w:val="20"/>
                <w:szCs w:val="20"/>
                <w:lang w:val="pt-BR"/>
              </w:rPr>
              <w:t>+20</w:t>
            </w:r>
            <w:r w:rsidRPr="00932392">
              <w:rPr>
                <w:rFonts w:ascii="GHEA Grapalat" w:hAnsi="GHEA Grapalat" w:cs="Sylfaen"/>
                <w:sz w:val="20"/>
                <w:szCs w:val="20"/>
                <w:lang w:val="hy-AM"/>
              </w:rPr>
              <w:t>մգ</w:t>
            </w:r>
            <w:r w:rsidRPr="00932392">
              <w:rPr>
                <w:rFonts w:ascii="GHEA Grapalat" w:hAnsi="GHEA Grapalat" w:cs="Sylfaen"/>
                <w:sz w:val="20"/>
                <w:szCs w:val="20"/>
                <w:lang w:val="pt-BR"/>
              </w:rPr>
              <w:t>,</w:t>
            </w:r>
          </w:p>
        </w:tc>
        <w:tc>
          <w:tcPr>
            <w:tcW w:w="843" w:type="dxa"/>
            <w:tcBorders>
              <w:top w:val="single" w:sz="4" w:space="0" w:color="auto"/>
              <w:left w:val="single" w:sz="4" w:space="0" w:color="auto"/>
              <w:bottom w:val="single" w:sz="4" w:space="0" w:color="auto"/>
              <w:right w:val="single" w:sz="4" w:space="0" w:color="auto"/>
            </w:tcBorders>
            <w:vAlign w:val="center"/>
          </w:tcPr>
          <w:p w14:paraId="5B70F230"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7080D7B" w14:textId="6D16222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AF9ECB2" w14:textId="3741A9A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0FA274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7000</w:t>
            </w:r>
          </w:p>
        </w:tc>
        <w:tc>
          <w:tcPr>
            <w:tcW w:w="1130" w:type="dxa"/>
            <w:tcBorders>
              <w:top w:val="single" w:sz="4" w:space="0" w:color="auto"/>
              <w:left w:val="single" w:sz="4" w:space="0" w:color="auto"/>
              <w:bottom w:val="single" w:sz="4" w:space="0" w:color="auto"/>
              <w:right w:val="single" w:sz="4" w:space="0" w:color="auto"/>
            </w:tcBorders>
            <w:vAlign w:val="center"/>
          </w:tcPr>
          <w:p w14:paraId="27C2AF7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2D2DAD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7000</w:t>
            </w:r>
          </w:p>
        </w:tc>
        <w:tc>
          <w:tcPr>
            <w:tcW w:w="1701" w:type="dxa"/>
            <w:tcBorders>
              <w:top w:val="single" w:sz="4" w:space="0" w:color="auto"/>
              <w:left w:val="single" w:sz="4" w:space="0" w:color="auto"/>
              <w:bottom w:val="single" w:sz="4" w:space="0" w:color="auto"/>
              <w:right w:val="single" w:sz="4" w:space="0" w:color="auto"/>
            </w:tcBorders>
            <w:vAlign w:val="center"/>
          </w:tcPr>
          <w:p w14:paraId="1E229685"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27881FF"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9924343"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49</w:t>
            </w:r>
          </w:p>
        </w:tc>
        <w:tc>
          <w:tcPr>
            <w:tcW w:w="1246" w:type="dxa"/>
            <w:tcBorders>
              <w:top w:val="single" w:sz="4" w:space="0" w:color="auto"/>
              <w:left w:val="single" w:sz="4" w:space="0" w:color="auto"/>
              <w:bottom w:val="single" w:sz="4" w:space="0" w:color="auto"/>
              <w:right w:val="single" w:sz="4" w:space="0" w:color="auto"/>
            </w:tcBorders>
            <w:vAlign w:val="center"/>
          </w:tcPr>
          <w:p w14:paraId="2B2B48AB"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33661121/</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368F8E1B"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rPr>
              <w:t>ացետիլսալիցիլաթթու a01ad05, b01ac06, n02ba01</w:t>
            </w:r>
          </w:p>
        </w:tc>
        <w:tc>
          <w:tcPr>
            <w:tcW w:w="1237" w:type="dxa"/>
            <w:tcBorders>
              <w:top w:val="single" w:sz="4" w:space="0" w:color="auto"/>
              <w:left w:val="single" w:sz="4" w:space="0" w:color="auto"/>
              <w:bottom w:val="single" w:sz="4" w:space="0" w:color="auto"/>
              <w:right w:val="single" w:sz="4" w:space="0" w:color="auto"/>
            </w:tcBorders>
            <w:vAlign w:val="center"/>
          </w:tcPr>
          <w:p w14:paraId="3C4B6E50"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D3B7FF"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Ացետիլսալիցիլաթթու,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5</w:t>
            </w:r>
            <w:r w:rsidRPr="00932392">
              <w:rPr>
                <w:rFonts w:ascii="GHEA Grapalat" w:hAnsi="GHEA Grapalat" w:cs="Sylfaen"/>
                <w:sz w:val="20"/>
                <w:szCs w:val="20"/>
                <w:lang w:val="es-ES"/>
              </w:rPr>
              <w:t>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39468FAC"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30291C0" w14:textId="01CCDDB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49E4B8A" w14:textId="05289AF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7C4D05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130" w:type="dxa"/>
            <w:tcBorders>
              <w:top w:val="single" w:sz="4" w:space="0" w:color="auto"/>
              <w:left w:val="single" w:sz="4" w:space="0" w:color="auto"/>
              <w:bottom w:val="single" w:sz="4" w:space="0" w:color="auto"/>
              <w:right w:val="single" w:sz="4" w:space="0" w:color="auto"/>
            </w:tcBorders>
            <w:vAlign w:val="center"/>
          </w:tcPr>
          <w:p w14:paraId="54795FF6"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F634FC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2FF8AFAE"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4CBDC6D"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4200109"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50</w:t>
            </w:r>
          </w:p>
        </w:tc>
        <w:tc>
          <w:tcPr>
            <w:tcW w:w="1246" w:type="dxa"/>
            <w:tcBorders>
              <w:top w:val="single" w:sz="4" w:space="0" w:color="auto"/>
              <w:left w:val="single" w:sz="4" w:space="0" w:color="auto"/>
              <w:bottom w:val="single" w:sz="4" w:space="0" w:color="auto"/>
              <w:right w:val="single" w:sz="4" w:space="0" w:color="auto"/>
            </w:tcBorders>
            <w:vAlign w:val="center"/>
          </w:tcPr>
          <w:p w14:paraId="2AD4713D"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33661121/</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33090921"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rPr>
              <w:t>ացետիլսալիցիլաթթու a01ad05, b01ac06, n02ba01</w:t>
            </w:r>
          </w:p>
        </w:tc>
        <w:tc>
          <w:tcPr>
            <w:tcW w:w="1237" w:type="dxa"/>
            <w:tcBorders>
              <w:top w:val="single" w:sz="4" w:space="0" w:color="auto"/>
              <w:left w:val="single" w:sz="4" w:space="0" w:color="auto"/>
              <w:bottom w:val="single" w:sz="4" w:space="0" w:color="auto"/>
              <w:right w:val="single" w:sz="4" w:space="0" w:color="auto"/>
            </w:tcBorders>
            <w:vAlign w:val="center"/>
          </w:tcPr>
          <w:p w14:paraId="7CAFF3E7"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2CD89C"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Ացետիլսալիցիլաթթու,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աղելույծ</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1</w:t>
            </w:r>
            <w:r w:rsidRPr="00932392">
              <w:rPr>
                <w:rFonts w:ascii="GHEA Grapalat" w:hAnsi="GHEA Grapalat" w:cs="Sylfaen"/>
                <w:sz w:val="20"/>
                <w:szCs w:val="20"/>
                <w:lang w:val="es-ES"/>
              </w:rPr>
              <w:t>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247E9D88"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86E417A" w14:textId="6ABA197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8D29B58" w14:textId="2B62072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29E576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15400</w:t>
            </w:r>
          </w:p>
        </w:tc>
        <w:tc>
          <w:tcPr>
            <w:tcW w:w="1130" w:type="dxa"/>
            <w:tcBorders>
              <w:top w:val="single" w:sz="4" w:space="0" w:color="auto"/>
              <w:left w:val="single" w:sz="4" w:space="0" w:color="auto"/>
              <w:bottom w:val="single" w:sz="4" w:space="0" w:color="auto"/>
              <w:right w:val="single" w:sz="4" w:space="0" w:color="auto"/>
            </w:tcBorders>
            <w:vAlign w:val="center"/>
          </w:tcPr>
          <w:p w14:paraId="7F8B3153" w14:textId="77777777" w:rsidR="00C47C31" w:rsidRPr="00932392" w:rsidRDefault="00C47C31" w:rsidP="001616B4">
            <w:pPr>
              <w:jc w:val="center"/>
              <w:rPr>
                <w:rFonts w:ascii="GHEA Grapalat" w:hAnsi="GHEA Grapalat"/>
                <w:sz w:val="20"/>
                <w:szCs w:val="20"/>
                <w:lang w:val="es-ES"/>
              </w:rPr>
            </w:pPr>
            <w:r w:rsidRPr="00932392">
              <w:rPr>
                <w:rFonts w:ascii="GHEA Grapalat" w:hAnsi="GHEA Grapalat"/>
                <w:sz w:val="18"/>
                <w:szCs w:val="18"/>
                <w:lang w:val="hy-AM"/>
              </w:rPr>
              <w:t xml:space="preserve">ք.Երևան Տիտոգրադյան 14/10ն </w:t>
            </w:r>
          </w:p>
        </w:tc>
        <w:tc>
          <w:tcPr>
            <w:tcW w:w="855" w:type="dxa"/>
            <w:tcBorders>
              <w:top w:val="single" w:sz="4" w:space="0" w:color="auto"/>
              <w:left w:val="single" w:sz="4" w:space="0" w:color="auto"/>
              <w:bottom w:val="single" w:sz="4" w:space="0" w:color="auto"/>
              <w:right w:val="single" w:sz="4" w:space="0" w:color="auto"/>
            </w:tcBorders>
            <w:vAlign w:val="center"/>
          </w:tcPr>
          <w:p w14:paraId="19F03E7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15400</w:t>
            </w:r>
          </w:p>
        </w:tc>
        <w:tc>
          <w:tcPr>
            <w:tcW w:w="1701" w:type="dxa"/>
            <w:tcBorders>
              <w:top w:val="single" w:sz="4" w:space="0" w:color="auto"/>
              <w:left w:val="single" w:sz="4" w:space="0" w:color="auto"/>
              <w:bottom w:val="single" w:sz="4" w:space="0" w:color="auto"/>
              <w:right w:val="single" w:sz="4" w:space="0" w:color="auto"/>
            </w:tcBorders>
            <w:vAlign w:val="center"/>
          </w:tcPr>
          <w:p w14:paraId="3099BBF1"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124F7AC"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6BD40D33"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51</w:t>
            </w:r>
          </w:p>
        </w:tc>
        <w:tc>
          <w:tcPr>
            <w:tcW w:w="1246" w:type="dxa"/>
            <w:tcBorders>
              <w:top w:val="single" w:sz="4" w:space="0" w:color="auto"/>
              <w:left w:val="single" w:sz="4" w:space="0" w:color="auto"/>
              <w:bottom w:val="single" w:sz="4" w:space="0" w:color="auto"/>
              <w:right w:val="single" w:sz="4" w:space="0" w:color="auto"/>
            </w:tcBorders>
            <w:vAlign w:val="center"/>
          </w:tcPr>
          <w:p w14:paraId="410B41EE"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hy-AM"/>
              </w:rPr>
              <w:t>33661122/1</w:t>
            </w:r>
          </w:p>
        </w:tc>
        <w:tc>
          <w:tcPr>
            <w:tcW w:w="2250" w:type="dxa"/>
            <w:tcBorders>
              <w:top w:val="single" w:sz="4" w:space="0" w:color="auto"/>
              <w:left w:val="single" w:sz="4" w:space="0" w:color="auto"/>
              <w:bottom w:val="single" w:sz="4" w:space="0" w:color="auto"/>
              <w:right w:val="single" w:sz="4" w:space="0" w:color="auto"/>
            </w:tcBorders>
            <w:vAlign w:val="center"/>
          </w:tcPr>
          <w:p w14:paraId="67ED3095"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cs="Arial"/>
                <w:sz w:val="20"/>
                <w:szCs w:val="20"/>
              </w:rPr>
              <w:t>պարացետամոլ n02be01</w:t>
            </w:r>
          </w:p>
        </w:tc>
        <w:tc>
          <w:tcPr>
            <w:tcW w:w="1237" w:type="dxa"/>
            <w:tcBorders>
              <w:top w:val="single" w:sz="4" w:space="0" w:color="auto"/>
              <w:left w:val="single" w:sz="4" w:space="0" w:color="auto"/>
              <w:bottom w:val="single" w:sz="4" w:space="0" w:color="auto"/>
              <w:right w:val="single" w:sz="4" w:space="0" w:color="auto"/>
            </w:tcBorders>
            <w:vAlign w:val="center"/>
          </w:tcPr>
          <w:p w14:paraId="116DBE44"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28ED07"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Պարացետամոլ,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sz w:val="20"/>
                <w:szCs w:val="20"/>
                <w:lang w:val="es-ES"/>
              </w:rPr>
              <w:t xml:space="preserve"> </w:t>
            </w:r>
            <w:r w:rsidRPr="00932392">
              <w:rPr>
                <w:rFonts w:ascii="GHEA Grapalat" w:hAnsi="GHEA Grapalat" w:cs="Sylfaen"/>
                <w:sz w:val="20"/>
                <w:szCs w:val="20"/>
                <w:lang w:val="es-ES"/>
              </w:rPr>
              <w:t>500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4F19F378"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19E18D6" w14:textId="4275501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92BA635" w14:textId="006F21E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A93F84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25000</w:t>
            </w:r>
          </w:p>
        </w:tc>
        <w:tc>
          <w:tcPr>
            <w:tcW w:w="1130" w:type="dxa"/>
            <w:tcBorders>
              <w:top w:val="single" w:sz="4" w:space="0" w:color="auto"/>
              <w:left w:val="single" w:sz="4" w:space="0" w:color="auto"/>
              <w:bottom w:val="single" w:sz="4" w:space="0" w:color="auto"/>
              <w:right w:val="single" w:sz="4" w:space="0" w:color="auto"/>
            </w:tcBorders>
            <w:vAlign w:val="center"/>
          </w:tcPr>
          <w:p w14:paraId="59A87809"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F11CC9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25000</w:t>
            </w:r>
          </w:p>
        </w:tc>
        <w:tc>
          <w:tcPr>
            <w:tcW w:w="1701" w:type="dxa"/>
            <w:tcBorders>
              <w:top w:val="single" w:sz="4" w:space="0" w:color="auto"/>
              <w:left w:val="single" w:sz="4" w:space="0" w:color="auto"/>
              <w:bottom w:val="single" w:sz="4" w:space="0" w:color="auto"/>
              <w:right w:val="single" w:sz="4" w:space="0" w:color="auto"/>
            </w:tcBorders>
            <w:vAlign w:val="center"/>
          </w:tcPr>
          <w:p w14:paraId="58E3404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A6ECFDB"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223E573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52</w:t>
            </w:r>
          </w:p>
        </w:tc>
        <w:tc>
          <w:tcPr>
            <w:tcW w:w="1246" w:type="dxa"/>
            <w:tcBorders>
              <w:top w:val="single" w:sz="4" w:space="0" w:color="auto"/>
              <w:left w:val="single" w:sz="4" w:space="0" w:color="auto"/>
              <w:bottom w:val="single" w:sz="4" w:space="0" w:color="auto"/>
              <w:right w:val="single" w:sz="4" w:space="0" w:color="auto"/>
            </w:tcBorders>
            <w:vAlign w:val="center"/>
          </w:tcPr>
          <w:p w14:paraId="4CA437F0" w14:textId="77777777" w:rsidR="00C47C31" w:rsidRPr="00932392" w:rsidRDefault="00C47C31" w:rsidP="00C47C31">
            <w:pPr>
              <w:jc w:val="both"/>
              <w:rPr>
                <w:rFonts w:ascii="GHEA Grapalat" w:hAnsi="GHEA Grapalat"/>
                <w:color w:val="333333"/>
                <w:sz w:val="16"/>
                <w:szCs w:val="16"/>
              </w:rPr>
            </w:pPr>
            <w:r w:rsidRPr="00932392">
              <w:rPr>
                <w:rFonts w:ascii="GHEA Grapalat" w:hAnsi="GHEA Grapalat"/>
                <w:color w:val="333333"/>
                <w:sz w:val="16"/>
                <w:szCs w:val="16"/>
                <w:lang w:val="hy-AM"/>
              </w:rPr>
              <w:t>33661126/</w:t>
            </w:r>
            <w:r w:rsidRPr="00932392">
              <w:rPr>
                <w:rFonts w:ascii="GHEA Grapalat" w:hAnsi="GHEA Grapalat"/>
                <w:color w:val="333333"/>
                <w:sz w:val="16"/>
                <w:szCs w:val="16"/>
              </w:rPr>
              <w:t>1</w:t>
            </w:r>
          </w:p>
        </w:tc>
        <w:tc>
          <w:tcPr>
            <w:tcW w:w="2250" w:type="dxa"/>
            <w:tcBorders>
              <w:top w:val="single" w:sz="4" w:space="0" w:color="auto"/>
              <w:left w:val="single" w:sz="4" w:space="0" w:color="auto"/>
              <w:bottom w:val="single" w:sz="4" w:space="0" w:color="auto"/>
              <w:right w:val="single" w:sz="4" w:space="0" w:color="auto"/>
            </w:tcBorders>
            <w:vAlign w:val="center"/>
          </w:tcPr>
          <w:p w14:paraId="5302C80E"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es-ES"/>
              </w:rPr>
              <w:t xml:space="preserve">ացետիլսալիցիլաթթու, պարացետամոլ, կոֆեին, </w:t>
            </w:r>
            <w:r w:rsidRPr="00932392">
              <w:rPr>
                <w:rFonts w:ascii="Arial LatArm" w:hAnsi="Arial LatArm" w:cs="Arial"/>
                <w:color w:val="000000"/>
                <w:sz w:val="20"/>
                <w:szCs w:val="20"/>
                <w:lang w:val="es-ES"/>
              </w:rPr>
              <w:t xml:space="preserve">N02BA51, N02BA71                                   </w:t>
            </w:r>
          </w:p>
        </w:tc>
        <w:tc>
          <w:tcPr>
            <w:tcW w:w="1237" w:type="dxa"/>
            <w:tcBorders>
              <w:top w:val="single" w:sz="4" w:space="0" w:color="auto"/>
              <w:left w:val="single" w:sz="4" w:space="0" w:color="auto"/>
              <w:bottom w:val="single" w:sz="4" w:space="0" w:color="auto"/>
              <w:right w:val="single" w:sz="4" w:space="0" w:color="auto"/>
            </w:tcBorders>
            <w:vAlign w:val="center"/>
          </w:tcPr>
          <w:p w14:paraId="2CC1A11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9914FD" w14:textId="6995AD6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Ացետիլսալիցիլաթթու, պարացետամոլ, կոֆեին,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200</w:t>
            </w:r>
            <w:r w:rsidRPr="00932392">
              <w:rPr>
                <w:rFonts w:ascii="GHEA Grapalat" w:hAnsi="GHEA Grapalat" w:cs="Sylfaen"/>
                <w:sz w:val="20"/>
                <w:szCs w:val="20"/>
              </w:rPr>
              <w:t>մգ</w:t>
            </w:r>
            <w:r w:rsidRPr="00932392">
              <w:rPr>
                <w:rFonts w:ascii="GHEA Grapalat" w:hAnsi="GHEA Grapalat" w:cs="Sylfaen"/>
                <w:sz w:val="20"/>
                <w:szCs w:val="20"/>
                <w:lang w:val="es-ES"/>
              </w:rPr>
              <w:t>+200</w:t>
            </w:r>
            <w:r w:rsidRPr="00932392">
              <w:rPr>
                <w:rFonts w:ascii="GHEA Grapalat" w:hAnsi="GHEA Grapalat" w:cs="Sylfaen"/>
                <w:sz w:val="20"/>
                <w:szCs w:val="20"/>
              </w:rPr>
              <w:t>մգ</w:t>
            </w:r>
            <w:r w:rsidRPr="00932392">
              <w:rPr>
                <w:rFonts w:ascii="GHEA Grapalat" w:hAnsi="GHEA Grapalat" w:cs="Sylfaen"/>
                <w:sz w:val="20"/>
                <w:szCs w:val="20"/>
                <w:lang w:val="es-ES"/>
              </w:rPr>
              <w:t>+40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52C71ADB"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B5E2198" w14:textId="3B4A34A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53B9C7C" w14:textId="298DAD9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AEF19D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23000</w:t>
            </w:r>
          </w:p>
        </w:tc>
        <w:tc>
          <w:tcPr>
            <w:tcW w:w="1130" w:type="dxa"/>
            <w:tcBorders>
              <w:top w:val="single" w:sz="4" w:space="0" w:color="auto"/>
              <w:left w:val="single" w:sz="4" w:space="0" w:color="auto"/>
              <w:bottom w:val="single" w:sz="4" w:space="0" w:color="auto"/>
              <w:right w:val="single" w:sz="4" w:space="0" w:color="auto"/>
            </w:tcBorders>
            <w:vAlign w:val="center"/>
          </w:tcPr>
          <w:p w14:paraId="41BF09F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8ED75A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23000</w:t>
            </w:r>
          </w:p>
        </w:tc>
        <w:tc>
          <w:tcPr>
            <w:tcW w:w="1701" w:type="dxa"/>
            <w:tcBorders>
              <w:top w:val="single" w:sz="4" w:space="0" w:color="auto"/>
              <w:left w:val="single" w:sz="4" w:space="0" w:color="auto"/>
              <w:bottom w:val="single" w:sz="4" w:space="0" w:color="auto"/>
              <w:right w:val="single" w:sz="4" w:space="0" w:color="auto"/>
            </w:tcBorders>
            <w:vAlign w:val="center"/>
          </w:tcPr>
          <w:p w14:paraId="28C6B73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D614C2B"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3828E478"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53</w:t>
            </w:r>
          </w:p>
        </w:tc>
        <w:tc>
          <w:tcPr>
            <w:tcW w:w="1246" w:type="dxa"/>
            <w:tcBorders>
              <w:top w:val="single" w:sz="4" w:space="0" w:color="auto"/>
              <w:left w:val="single" w:sz="4" w:space="0" w:color="auto"/>
              <w:bottom w:val="single" w:sz="4" w:space="0" w:color="auto"/>
              <w:right w:val="single" w:sz="4" w:space="0" w:color="auto"/>
            </w:tcBorders>
            <w:vAlign w:val="center"/>
          </w:tcPr>
          <w:p w14:paraId="13D19641" w14:textId="77777777" w:rsidR="00C47C31" w:rsidRPr="00932392" w:rsidRDefault="00C47C31" w:rsidP="00C47C31">
            <w:pPr>
              <w:jc w:val="both"/>
              <w:rPr>
                <w:rFonts w:ascii="GHEA Grapalat" w:hAnsi="GHEA Grapalat"/>
                <w:color w:val="333333"/>
                <w:sz w:val="16"/>
                <w:szCs w:val="16"/>
              </w:rPr>
            </w:pPr>
            <w:r w:rsidRPr="00932392">
              <w:rPr>
                <w:rFonts w:ascii="GHEA Grapalat" w:hAnsi="GHEA Grapalat"/>
                <w:color w:val="333333"/>
                <w:sz w:val="16"/>
                <w:szCs w:val="16"/>
                <w:lang w:val="hy-AM"/>
              </w:rPr>
              <w:t>33661126/</w:t>
            </w:r>
            <w:r w:rsidRPr="00932392">
              <w:rPr>
                <w:rFonts w:ascii="GHEA Grapalat" w:hAnsi="GHEA Grapalat"/>
                <w:color w:val="333333"/>
                <w:sz w:val="16"/>
                <w:szCs w:val="16"/>
              </w:rPr>
              <w:t>2</w:t>
            </w:r>
          </w:p>
        </w:tc>
        <w:tc>
          <w:tcPr>
            <w:tcW w:w="2250" w:type="dxa"/>
            <w:tcBorders>
              <w:top w:val="single" w:sz="4" w:space="0" w:color="auto"/>
              <w:left w:val="single" w:sz="4" w:space="0" w:color="auto"/>
              <w:bottom w:val="single" w:sz="4" w:space="0" w:color="auto"/>
              <w:right w:val="single" w:sz="4" w:space="0" w:color="auto"/>
            </w:tcBorders>
            <w:vAlign w:val="center"/>
          </w:tcPr>
          <w:p w14:paraId="6A7DFA1A"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es-ES"/>
              </w:rPr>
              <w:t xml:space="preserve">ացետիլսալիցիլաթթու, պարացետամոլ, կոֆեին, </w:t>
            </w:r>
            <w:r w:rsidRPr="00932392">
              <w:rPr>
                <w:rFonts w:ascii="Arial LatArm" w:hAnsi="Arial LatArm" w:cs="Arial"/>
                <w:color w:val="000000"/>
                <w:sz w:val="20"/>
                <w:szCs w:val="20"/>
                <w:lang w:val="es-ES"/>
              </w:rPr>
              <w:t xml:space="preserve">N02BA51, N02BA71                                   </w:t>
            </w:r>
          </w:p>
        </w:tc>
        <w:tc>
          <w:tcPr>
            <w:tcW w:w="1237" w:type="dxa"/>
            <w:tcBorders>
              <w:top w:val="single" w:sz="4" w:space="0" w:color="auto"/>
              <w:left w:val="single" w:sz="4" w:space="0" w:color="auto"/>
              <w:bottom w:val="single" w:sz="4" w:space="0" w:color="auto"/>
              <w:right w:val="single" w:sz="4" w:space="0" w:color="auto"/>
            </w:tcBorders>
            <w:vAlign w:val="center"/>
          </w:tcPr>
          <w:p w14:paraId="7DF0A403"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D10EDD"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Ացետիլսալիցիլաթթու, </w:t>
            </w:r>
            <w:r w:rsidRPr="00932392">
              <w:rPr>
                <w:rFonts w:ascii="GHEA Grapalat" w:hAnsi="GHEA Grapalat" w:cs="Sylfaen"/>
                <w:sz w:val="20"/>
                <w:szCs w:val="20"/>
              </w:rPr>
              <w:t>պարացետամոլ</w:t>
            </w:r>
            <w:r w:rsidRPr="00932392">
              <w:rPr>
                <w:rFonts w:ascii="GHEA Grapalat" w:hAnsi="GHEA Grapalat" w:cs="Sylfaen"/>
                <w:sz w:val="20"/>
                <w:szCs w:val="20"/>
                <w:lang w:val="pt-BR"/>
              </w:rPr>
              <w:t xml:space="preserve">, </w:t>
            </w:r>
            <w:r w:rsidRPr="00932392">
              <w:rPr>
                <w:rFonts w:ascii="GHEA Grapalat" w:hAnsi="GHEA Grapalat" w:cs="Sylfaen"/>
                <w:sz w:val="20"/>
                <w:szCs w:val="20"/>
              </w:rPr>
              <w:t>կոֆեին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կոֆեինի</w:t>
            </w:r>
            <w:r w:rsidRPr="00932392">
              <w:rPr>
                <w:rFonts w:ascii="GHEA Grapalat" w:hAnsi="GHEA Grapalat" w:cs="Sylfaen"/>
                <w:sz w:val="20"/>
                <w:szCs w:val="20"/>
                <w:lang w:val="pt-BR"/>
              </w:rPr>
              <w:t xml:space="preserve"> </w:t>
            </w:r>
            <w:r w:rsidRPr="00932392">
              <w:rPr>
                <w:rFonts w:ascii="GHEA Grapalat" w:hAnsi="GHEA Grapalat" w:cs="Sylfaen"/>
                <w:sz w:val="20"/>
                <w:szCs w:val="20"/>
              </w:rPr>
              <w:t>մոնոհիդրատ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240մգ+180մգ+30մգ;</w:t>
            </w:r>
          </w:p>
        </w:tc>
        <w:tc>
          <w:tcPr>
            <w:tcW w:w="843" w:type="dxa"/>
            <w:tcBorders>
              <w:top w:val="single" w:sz="4" w:space="0" w:color="auto"/>
              <w:left w:val="single" w:sz="4" w:space="0" w:color="auto"/>
              <w:bottom w:val="single" w:sz="4" w:space="0" w:color="auto"/>
              <w:right w:val="single" w:sz="4" w:space="0" w:color="auto"/>
            </w:tcBorders>
            <w:vAlign w:val="center"/>
          </w:tcPr>
          <w:p w14:paraId="5633ECDB"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1126CB8" w14:textId="16B5696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AE19C8B" w14:textId="28D1E11A"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C3F683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23000</w:t>
            </w:r>
          </w:p>
        </w:tc>
        <w:tc>
          <w:tcPr>
            <w:tcW w:w="1130" w:type="dxa"/>
            <w:tcBorders>
              <w:top w:val="single" w:sz="4" w:space="0" w:color="auto"/>
              <w:left w:val="single" w:sz="4" w:space="0" w:color="auto"/>
              <w:bottom w:val="single" w:sz="4" w:space="0" w:color="auto"/>
              <w:right w:val="single" w:sz="4" w:space="0" w:color="auto"/>
            </w:tcBorders>
            <w:vAlign w:val="center"/>
          </w:tcPr>
          <w:p w14:paraId="478D2EFD"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E507E2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23000</w:t>
            </w:r>
          </w:p>
        </w:tc>
        <w:tc>
          <w:tcPr>
            <w:tcW w:w="1701" w:type="dxa"/>
            <w:tcBorders>
              <w:top w:val="single" w:sz="4" w:space="0" w:color="auto"/>
              <w:left w:val="single" w:sz="4" w:space="0" w:color="auto"/>
              <w:bottom w:val="single" w:sz="4" w:space="0" w:color="auto"/>
              <w:right w:val="single" w:sz="4" w:space="0" w:color="auto"/>
            </w:tcBorders>
            <w:vAlign w:val="center"/>
          </w:tcPr>
          <w:p w14:paraId="410524C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A399B0D" w14:textId="77777777" w:rsidTr="00932392">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18B41851"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54</w:t>
            </w:r>
          </w:p>
        </w:tc>
        <w:tc>
          <w:tcPr>
            <w:tcW w:w="1246" w:type="dxa"/>
            <w:tcBorders>
              <w:top w:val="single" w:sz="4" w:space="0" w:color="auto"/>
              <w:left w:val="single" w:sz="4" w:space="0" w:color="auto"/>
              <w:bottom w:val="single" w:sz="4" w:space="0" w:color="auto"/>
              <w:right w:val="single" w:sz="4" w:space="0" w:color="auto"/>
            </w:tcBorders>
            <w:vAlign w:val="center"/>
          </w:tcPr>
          <w:p w14:paraId="5015974B"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33661127/1</w:t>
            </w:r>
          </w:p>
        </w:tc>
        <w:tc>
          <w:tcPr>
            <w:tcW w:w="2250" w:type="dxa"/>
            <w:tcBorders>
              <w:top w:val="single" w:sz="4" w:space="0" w:color="auto"/>
              <w:left w:val="single" w:sz="4" w:space="0" w:color="auto"/>
              <w:bottom w:val="single" w:sz="4" w:space="0" w:color="auto"/>
              <w:right w:val="single" w:sz="4" w:space="0" w:color="auto"/>
            </w:tcBorders>
          </w:tcPr>
          <w:p w14:paraId="6759F71A"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մետամիզոլ (մետամիզոլի նատրիում) N02BB01</w:t>
            </w:r>
          </w:p>
        </w:tc>
        <w:tc>
          <w:tcPr>
            <w:tcW w:w="1237" w:type="dxa"/>
            <w:tcBorders>
              <w:top w:val="single" w:sz="4" w:space="0" w:color="auto"/>
              <w:left w:val="single" w:sz="4" w:space="0" w:color="auto"/>
              <w:bottom w:val="single" w:sz="4" w:space="0" w:color="auto"/>
              <w:right w:val="single" w:sz="4" w:space="0" w:color="auto"/>
            </w:tcBorders>
            <w:vAlign w:val="center"/>
          </w:tcPr>
          <w:p w14:paraId="01699F0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0594D2"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Մետամիզոլ (մետամիզոլի նատրիում),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մ</w:t>
            </w:r>
            <w:r w:rsidRPr="00932392">
              <w:rPr>
                <w:rFonts w:ascii="GHEA Grapalat" w:hAnsi="GHEA Grapalat" w:cs="Sylfaen"/>
                <w:sz w:val="20"/>
                <w:szCs w:val="20"/>
                <w:lang w:val="pt-BR"/>
              </w:rPr>
              <w:t>/</w:t>
            </w:r>
            <w:r w:rsidRPr="00932392">
              <w:rPr>
                <w:rFonts w:ascii="GHEA Grapalat" w:hAnsi="GHEA Grapalat" w:cs="Sylfaen"/>
                <w:sz w:val="20"/>
                <w:szCs w:val="20"/>
              </w:rPr>
              <w:t>մ</w:t>
            </w:r>
            <w:r w:rsidRPr="00932392">
              <w:rPr>
                <w:rFonts w:ascii="GHEA Grapalat" w:hAnsi="GHEA Grapalat" w:cs="Sylfaen"/>
                <w:sz w:val="20"/>
                <w:szCs w:val="20"/>
                <w:lang w:val="pt-BR"/>
              </w:rPr>
              <w:t xml:space="preserve"> </w:t>
            </w:r>
            <w:r w:rsidRPr="00932392">
              <w:rPr>
                <w:rFonts w:ascii="GHEA Grapalat" w:hAnsi="GHEA Grapalat" w:cs="Sylfaen"/>
                <w:sz w:val="20"/>
                <w:szCs w:val="20"/>
              </w:rPr>
              <w:t>և</w:t>
            </w:r>
            <w:r w:rsidRPr="00932392">
              <w:rPr>
                <w:rFonts w:ascii="GHEA Grapalat" w:hAnsi="GHEA Grapalat" w:cs="Sylfaen"/>
                <w:sz w:val="20"/>
                <w:szCs w:val="20"/>
                <w:lang w:val="pt-BR"/>
              </w:rPr>
              <w:t xml:space="preserve"> </w:t>
            </w:r>
            <w:r w:rsidRPr="00932392">
              <w:rPr>
                <w:rFonts w:ascii="GHEA Grapalat" w:hAnsi="GHEA Grapalat" w:cs="Sylfaen"/>
                <w:sz w:val="20"/>
                <w:szCs w:val="20"/>
              </w:rPr>
              <w:t>ն</w:t>
            </w:r>
            <w:r w:rsidRPr="00932392">
              <w:rPr>
                <w:rFonts w:ascii="GHEA Grapalat" w:hAnsi="GHEA Grapalat" w:cs="Sylfaen"/>
                <w:sz w:val="20"/>
                <w:szCs w:val="20"/>
                <w:lang w:val="pt-BR"/>
              </w:rPr>
              <w:t>/</w:t>
            </w:r>
            <w:r w:rsidRPr="00932392">
              <w:rPr>
                <w:rFonts w:ascii="GHEA Grapalat" w:hAnsi="GHEA Grapalat" w:cs="Sylfaen"/>
                <w:sz w:val="20"/>
                <w:szCs w:val="20"/>
              </w:rPr>
              <w:t>ե</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500</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 2</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0D2B239F"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B0235D8" w14:textId="413BCABE"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ED88A51" w14:textId="48996EC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43F200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130" w:type="dxa"/>
            <w:tcBorders>
              <w:top w:val="single" w:sz="4" w:space="0" w:color="auto"/>
              <w:left w:val="single" w:sz="4" w:space="0" w:color="auto"/>
              <w:bottom w:val="single" w:sz="4" w:space="0" w:color="auto"/>
              <w:right w:val="single" w:sz="4" w:space="0" w:color="auto"/>
            </w:tcBorders>
            <w:vAlign w:val="center"/>
          </w:tcPr>
          <w:p w14:paraId="44BC0415"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BF5702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11DD19F6"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56347E4" w14:textId="77777777" w:rsidTr="00932392">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3EFE33C4"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55</w:t>
            </w:r>
          </w:p>
        </w:tc>
        <w:tc>
          <w:tcPr>
            <w:tcW w:w="1246" w:type="dxa"/>
            <w:tcBorders>
              <w:top w:val="single" w:sz="4" w:space="0" w:color="auto"/>
              <w:left w:val="single" w:sz="4" w:space="0" w:color="auto"/>
              <w:bottom w:val="single" w:sz="4" w:space="0" w:color="auto"/>
              <w:right w:val="single" w:sz="4" w:space="0" w:color="auto"/>
            </w:tcBorders>
            <w:vAlign w:val="center"/>
          </w:tcPr>
          <w:p w14:paraId="3914AB36"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hy-AM"/>
              </w:rPr>
              <w:t>33661127/2</w:t>
            </w:r>
          </w:p>
        </w:tc>
        <w:tc>
          <w:tcPr>
            <w:tcW w:w="2250" w:type="dxa"/>
            <w:tcBorders>
              <w:top w:val="single" w:sz="4" w:space="0" w:color="auto"/>
              <w:left w:val="single" w:sz="4" w:space="0" w:color="auto"/>
              <w:bottom w:val="single" w:sz="4" w:space="0" w:color="auto"/>
              <w:right w:val="single" w:sz="4" w:space="0" w:color="auto"/>
            </w:tcBorders>
          </w:tcPr>
          <w:p w14:paraId="68F91B9E"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մետամիզոլ (մետամիզոլի նատրիում) N02BB01</w:t>
            </w:r>
          </w:p>
        </w:tc>
        <w:tc>
          <w:tcPr>
            <w:tcW w:w="1237" w:type="dxa"/>
            <w:tcBorders>
              <w:top w:val="single" w:sz="4" w:space="0" w:color="auto"/>
              <w:left w:val="single" w:sz="4" w:space="0" w:color="auto"/>
              <w:bottom w:val="single" w:sz="4" w:space="0" w:color="auto"/>
              <w:right w:val="single" w:sz="4" w:space="0" w:color="auto"/>
            </w:tcBorders>
            <w:vAlign w:val="center"/>
          </w:tcPr>
          <w:p w14:paraId="37A576E8"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CF7B72"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Մետամիզոլ (մետամիզոլի նատրիում), </w:t>
            </w:r>
            <w:r w:rsidRPr="00932392">
              <w:rPr>
                <w:rFonts w:ascii="GHEA Grapalat" w:hAnsi="GHEA Grapalat" w:cs="Sylfaen"/>
                <w:sz w:val="20"/>
                <w:szCs w:val="20"/>
              </w:rPr>
              <w:t>դեղաձևը</w:t>
            </w:r>
            <w:r w:rsidRPr="00932392">
              <w:rPr>
                <w:rFonts w:ascii="GHEA Grapalat" w:hAnsi="GHEA Grapalat" w:cs="Sylfaen"/>
                <w:sz w:val="20"/>
                <w:szCs w:val="20"/>
                <w:lang w:val="pt-BR"/>
              </w:rPr>
              <w:t>.</w:t>
            </w:r>
            <w:r w:rsidRPr="00932392">
              <w:rPr>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 xml:space="preserve">500մգ  </w:t>
            </w:r>
          </w:p>
        </w:tc>
        <w:tc>
          <w:tcPr>
            <w:tcW w:w="843" w:type="dxa"/>
            <w:tcBorders>
              <w:top w:val="single" w:sz="4" w:space="0" w:color="auto"/>
              <w:left w:val="single" w:sz="4" w:space="0" w:color="auto"/>
              <w:bottom w:val="single" w:sz="4" w:space="0" w:color="auto"/>
              <w:right w:val="single" w:sz="4" w:space="0" w:color="auto"/>
            </w:tcBorders>
            <w:vAlign w:val="center"/>
          </w:tcPr>
          <w:p w14:paraId="6FBFA418"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6072B33" w14:textId="2ECC244F"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C110E61" w14:textId="2DDDBDE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5618AB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7000</w:t>
            </w:r>
          </w:p>
        </w:tc>
        <w:tc>
          <w:tcPr>
            <w:tcW w:w="1130" w:type="dxa"/>
            <w:tcBorders>
              <w:top w:val="single" w:sz="4" w:space="0" w:color="auto"/>
              <w:left w:val="single" w:sz="4" w:space="0" w:color="auto"/>
              <w:bottom w:val="single" w:sz="4" w:space="0" w:color="auto"/>
              <w:right w:val="single" w:sz="4" w:space="0" w:color="auto"/>
            </w:tcBorders>
            <w:vAlign w:val="center"/>
          </w:tcPr>
          <w:p w14:paraId="7A1247B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A5555A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7000</w:t>
            </w:r>
          </w:p>
        </w:tc>
        <w:tc>
          <w:tcPr>
            <w:tcW w:w="1701" w:type="dxa"/>
            <w:tcBorders>
              <w:top w:val="single" w:sz="4" w:space="0" w:color="auto"/>
              <w:left w:val="single" w:sz="4" w:space="0" w:color="auto"/>
              <w:bottom w:val="single" w:sz="4" w:space="0" w:color="auto"/>
              <w:right w:val="single" w:sz="4" w:space="0" w:color="auto"/>
            </w:tcBorders>
            <w:vAlign w:val="center"/>
          </w:tcPr>
          <w:p w14:paraId="26C2AC93"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B653778" w14:textId="77777777" w:rsidTr="00932392">
        <w:trPr>
          <w:trHeight w:val="665"/>
        </w:trPr>
        <w:tc>
          <w:tcPr>
            <w:tcW w:w="710" w:type="dxa"/>
            <w:tcBorders>
              <w:top w:val="single" w:sz="4" w:space="0" w:color="auto"/>
              <w:left w:val="single" w:sz="4" w:space="0" w:color="auto"/>
              <w:bottom w:val="single" w:sz="4" w:space="0" w:color="auto"/>
              <w:right w:val="single" w:sz="4" w:space="0" w:color="auto"/>
            </w:tcBorders>
            <w:vAlign w:val="center"/>
          </w:tcPr>
          <w:p w14:paraId="1CC9AA0E"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56</w:t>
            </w:r>
          </w:p>
        </w:tc>
        <w:tc>
          <w:tcPr>
            <w:tcW w:w="1246" w:type="dxa"/>
            <w:tcBorders>
              <w:top w:val="single" w:sz="4" w:space="0" w:color="auto"/>
              <w:left w:val="single" w:sz="4" w:space="0" w:color="auto"/>
              <w:bottom w:val="single" w:sz="4" w:space="0" w:color="auto"/>
              <w:right w:val="single" w:sz="4" w:space="0" w:color="auto"/>
            </w:tcBorders>
            <w:vAlign w:val="center"/>
          </w:tcPr>
          <w:p w14:paraId="7F8DA5B6"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33661136/1</w:t>
            </w:r>
          </w:p>
        </w:tc>
        <w:tc>
          <w:tcPr>
            <w:tcW w:w="2250" w:type="dxa"/>
            <w:tcBorders>
              <w:top w:val="single" w:sz="4" w:space="0" w:color="auto"/>
              <w:left w:val="single" w:sz="4" w:space="0" w:color="auto"/>
              <w:bottom w:val="single" w:sz="4" w:space="0" w:color="auto"/>
              <w:right w:val="single" w:sz="4" w:space="0" w:color="auto"/>
            </w:tcBorders>
            <w:vAlign w:val="center"/>
          </w:tcPr>
          <w:p w14:paraId="781B3405" w14:textId="77777777" w:rsidR="00C47C31" w:rsidRPr="00932392" w:rsidRDefault="00C47C31" w:rsidP="00C47C31">
            <w:pPr>
              <w:pStyle w:val="BodyTextIndent2"/>
              <w:spacing w:line="240" w:lineRule="auto"/>
              <w:ind w:firstLine="0"/>
              <w:rPr>
                <w:rFonts w:ascii="GHEA Grapalat" w:hAnsi="GHEA Grapalat"/>
              </w:rPr>
            </w:pPr>
            <w:r w:rsidRPr="00932392">
              <w:rPr>
                <w:rFonts w:ascii="GHEA Grapalat" w:hAnsi="GHEA Grapalat" w:cs="Arial"/>
              </w:rPr>
              <w:t>դիազեպամ n05ba01</w:t>
            </w:r>
          </w:p>
        </w:tc>
        <w:tc>
          <w:tcPr>
            <w:tcW w:w="1237" w:type="dxa"/>
            <w:tcBorders>
              <w:top w:val="single" w:sz="4" w:space="0" w:color="auto"/>
              <w:left w:val="single" w:sz="4" w:space="0" w:color="auto"/>
              <w:bottom w:val="single" w:sz="4" w:space="0" w:color="auto"/>
              <w:right w:val="single" w:sz="4" w:space="0" w:color="auto"/>
            </w:tcBorders>
            <w:vAlign w:val="center"/>
          </w:tcPr>
          <w:p w14:paraId="46A79C3A"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tcPr>
          <w:p w14:paraId="27213304"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Դիազեպամ,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10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3FAEE10B"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2FC2C80" w14:textId="6E07547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F440B9C" w14:textId="6899C429"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07E22B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36000</w:t>
            </w:r>
          </w:p>
        </w:tc>
        <w:tc>
          <w:tcPr>
            <w:tcW w:w="1130" w:type="dxa"/>
            <w:tcBorders>
              <w:top w:val="single" w:sz="4" w:space="0" w:color="auto"/>
              <w:left w:val="single" w:sz="4" w:space="0" w:color="auto"/>
              <w:bottom w:val="single" w:sz="4" w:space="0" w:color="auto"/>
              <w:right w:val="single" w:sz="4" w:space="0" w:color="auto"/>
            </w:tcBorders>
            <w:vAlign w:val="center"/>
          </w:tcPr>
          <w:p w14:paraId="42074F94"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D84ACF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36000</w:t>
            </w:r>
          </w:p>
        </w:tc>
        <w:tc>
          <w:tcPr>
            <w:tcW w:w="1701" w:type="dxa"/>
            <w:tcBorders>
              <w:top w:val="single" w:sz="4" w:space="0" w:color="auto"/>
              <w:left w:val="single" w:sz="4" w:space="0" w:color="auto"/>
              <w:bottom w:val="single" w:sz="4" w:space="0" w:color="auto"/>
              <w:right w:val="single" w:sz="4" w:space="0" w:color="auto"/>
            </w:tcBorders>
            <w:vAlign w:val="center"/>
          </w:tcPr>
          <w:p w14:paraId="55EC7584"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A77E8BD" w14:textId="77777777" w:rsidTr="00932392">
        <w:trPr>
          <w:trHeight w:val="255"/>
        </w:trPr>
        <w:tc>
          <w:tcPr>
            <w:tcW w:w="710" w:type="dxa"/>
            <w:tcBorders>
              <w:top w:val="single" w:sz="4" w:space="0" w:color="auto"/>
              <w:left w:val="single" w:sz="4" w:space="0" w:color="auto"/>
              <w:bottom w:val="single" w:sz="4" w:space="0" w:color="auto"/>
              <w:right w:val="single" w:sz="4" w:space="0" w:color="auto"/>
            </w:tcBorders>
            <w:vAlign w:val="center"/>
          </w:tcPr>
          <w:p w14:paraId="250DF3BA"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57</w:t>
            </w:r>
          </w:p>
        </w:tc>
        <w:tc>
          <w:tcPr>
            <w:tcW w:w="1246" w:type="dxa"/>
            <w:tcBorders>
              <w:top w:val="single" w:sz="4" w:space="0" w:color="auto"/>
              <w:left w:val="single" w:sz="4" w:space="0" w:color="auto"/>
              <w:bottom w:val="single" w:sz="4" w:space="0" w:color="auto"/>
              <w:right w:val="single" w:sz="4" w:space="0" w:color="auto"/>
            </w:tcBorders>
            <w:vAlign w:val="center"/>
          </w:tcPr>
          <w:p w14:paraId="234BE73C"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rPr>
              <w:t>33661136/</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31F2B945"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rPr>
              <w:t>դիազեպամ n05ba01</w:t>
            </w:r>
          </w:p>
        </w:tc>
        <w:tc>
          <w:tcPr>
            <w:tcW w:w="1237" w:type="dxa"/>
            <w:tcBorders>
              <w:top w:val="single" w:sz="4" w:space="0" w:color="auto"/>
              <w:left w:val="single" w:sz="4" w:space="0" w:color="auto"/>
              <w:bottom w:val="single" w:sz="4" w:space="0" w:color="auto"/>
              <w:right w:val="single" w:sz="4" w:space="0" w:color="auto"/>
            </w:tcBorders>
            <w:vAlign w:val="center"/>
          </w:tcPr>
          <w:p w14:paraId="47BA690D"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5D0185"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Դիազեպամ,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մ</w:t>
            </w:r>
            <w:r w:rsidRPr="00932392">
              <w:rPr>
                <w:rFonts w:ascii="GHEA Grapalat" w:hAnsi="GHEA Grapalat" w:cs="Sylfaen"/>
                <w:sz w:val="20"/>
                <w:szCs w:val="20"/>
                <w:lang w:val="pt-BR"/>
              </w:rPr>
              <w:t>/</w:t>
            </w:r>
            <w:r w:rsidRPr="00932392">
              <w:rPr>
                <w:rFonts w:ascii="GHEA Grapalat" w:hAnsi="GHEA Grapalat" w:cs="Sylfaen"/>
                <w:sz w:val="20"/>
                <w:szCs w:val="20"/>
              </w:rPr>
              <w:t>մ</w:t>
            </w:r>
            <w:r w:rsidRPr="00932392">
              <w:rPr>
                <w:rFonts w:ascii="GHEA Grapalat" w:hAnsi="GHEA Grapalat" w:cs="Sylfaen"/>
                <w:sz w:val="20"/>
                <w:szCs w:val="20"/>
                <w:lang w:val="pt-BR"/>
              </w:rPr>
              <w:t xml:space="preserve"> </w:t>
            </w:r>
            <w:r w:rsidRPr="00932392">
              <w:rPr>
                <w:rFonts w:ascii="GHEA Grapalat" w:hAnsi="GHEA Grapalat" w:cs="Sylfaen"/>
                <w:sz w:val="20"/>
                <w:szCs w:val="20"/>
              </w:rPr>
              <w:t>և</w:t>
            </w:r>
            <w:r w:rsidRPr="00932392">
              <w:rPr>
                <w:rFonts w:ascii="GHEA Grapalat" w:hAnsi="GHEA Grapalat" w:cs="Sylfaen"/>
                <w:sz w:val="20"/>
                <w:szCs w:val="20"/>
                <w:lang w:val="pt-BR"/>
              </w:rPr>
              <w:t xml:space="preserve"> </w:t>
            </w:r>
            <w:r w:rsidRPr="00932392">
              <w:rPr>
                <w:rFonts w:ascii="GHEA Grapalat" w:hAnsi="GHEA Grapalat" w:cs="Sylfaen"/>
                <w:sz w:val="20"/>
                <w:szCs w:val="20"/>
              </w:rPr>
              <w:t>ն</w:t>
            </w:r>
            <w:r w:rsidRPr="00932392">
              <w:rPr>
                <w:rFonts w:ascii="GHEA Grapalat" w:hAnsi="GHEA Grapalat" w:cs="Sylfaen"/>
                <w:sz w:val="20"/>
                <w:szCs w:val="20"/>
                <w:lang w:val="pt-BR"/>
              </w:rPr>
              <w:t>/</w:t>
            </w:r>
            <w:r w:rsidRPr="00932392">
              <w:rPr>
                <w:rFonts w:ascii="GHEA Grapalat" w:hAnsi="GHEA Grapalat" w:cs="Sylfaen"/>
                <w:sz w:val="20"/>
                <w:szCs w:val="20"/>
              </w:rPr>
              <w:t>ե</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w:t>
            </w:r>
            <w:r w:rsidRPr="00932392">
              <w:rPr>
                <w:rFonts w:ascii="GHEA Grapalat" w:hAnsi="GHEA Grapalat"/>
                <w:sz w:val="20"/>
                <w:szCs w:val="20"/>
                <w:lang w:val="pt-BR"/>
              </w:rPr>
              <w:t xml:space="preserve"> </w:t>
            </w:r>
            <w:r w:rsidRPr="00932392">
              <w:rPr>
                <w:rFonts w:ascii="GHEA Grapalat" w:hAnsi="GHEA Grapalat" w:cs="Sylfaen"/>
                <w:sz w:val="20"/>
                <w:szCs w:val="20"/>
              </w:rPr>
              <w:t>5մգ/մլ, 2մլ</w:t>
            </w:r>
          </w:p>
        </w:tc>
        <w:tc>
          <w:tcPr>
            <w:tcW w:w="843" w:type="dxa"/>
            <w:tcBorders>
              <w:top w:val="single" w:sz="4" w:space="0" w:color="auto"/>
              <w:left w:val="single" w:sz="4" w:space="0" w:color="auto"/>
              <w:bottom w:val="single" w:sz="4" w:space="0" w:color="auto"/>
              <w:right w:val="single" w:sz="4" w:space="0" w:color="auto"/>
            </w:tcBorders>
            <w:vAlign w:val="center"/>
          </w:tcPr>
          <w:p w14:paraId="6C103770"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52BA1A6" w14:textId="67FA514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5E52EC1" w14:textId="2A3FADC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43F669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130" w:type="dxa"/>
            <w:tcBorders>
              <w:top w:val="single" w:sz="4" w:space="0" w:color="auto"/>
              <w:left w:val="single" w:sz="4" w:space="0" w:color="auto"/>
              <w:bottom w:val="single" w:sz="4" w:space="0" w:color="auto"/>
              <w:right w:val="single" w:sz="4" w:space="0" w:color="auto"/>
            </w:tcBorders>
            <w:vAlign w:val="center"/>
          </w:tcPr>
          <w:p w14:paraId="7F4FD62B"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4D8209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6267FD93"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22A4B3B"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7528698F"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58</w:t>
            </w:r>
          </w:p>
        </w:tc>
        <w:tc>
          <w:tcPr>
            <w:tcW w:w="1246" w:type="dxa"/>
            <w:tcBorders>
              <w:top w:val="single" w:sz="4" w:space="0" w:color="auto"/>
              <w:left w:val="single" w:sz="4" w:space="0" w:color="auto"/>
              <w:bottom w:val="single" w:sz="4" w:space="0" w:color="auto"/>
              <w:right w:val="single" w:sz="4" w:space="0" w:color="auto"/>
            </w:tcBorders>
            <w:vAlign w:val="center"/>
          </w:tcPr>
          <w:p w14:paraId="2A66770E"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rPr>
              <w:t>33661137/</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37F22156" w14:textId="77777777" w:rsidR="00C47C31" w:rsidRPr="00932392" w:rsidRDefault="00C47C31" w:rsidP="00C47C31">
            <w:pPr>
              <w:jc w:val="both"/>
              <w:rPr>
                <w:rFonts w:ascii="GHEA Grapalat" w:hAnsi="GHEA Grapalat"/>
                <w:sz w:val="20"/>
                <w:szCs w:val="20"/>
              </w:rPr>
            </w:pPr>
            <w:r w:rsidRPr="00932392">
              <w:rPr>
                <w:rFonts w:ascii="GHEA Grapalat" w:hAnsi="GHEA Grapalat" w:cs="Sylfaen"/>
                <w:sz w:val="20"/>
                <w:szCs w:val="20"/>
              </w:rPr>
              <w:t>լորազեպամ</w:t>
            </w:r>
            <w:r w:rsidRPr="00932392">
              <w:rPr>
                <w:rFonts w:ascii="GHEA Grapalat" w:hAnsi="GHEA Grapalat"/>
                <w:sz w:val="20"/>
                <w:szCs w:val="20"/>
              </w:rPr>
              <w:t xml:space="preserve"> n05ba06</w:t>
            </w:r>
          </w:p>
          <w:p w14:paraId="5EF5C47F" w14:textId="77777777" w:rsidR="00C47C31" w:rsidRPr="00932392" w:rsidRDefault="00C47C31" w:rsidP="00C47C31">
            <w:pPr>
              <w:jc w:val="both"/>
              <w:rPr>
                <w:rFonts w:ascii="GHEA Grapalat" w:hAnsi="GHEA Grapalat"/>
                <w:sz w:val="20"/>
                <w:szCs w:val="20"/>
              </w:rPr>
            </w:pPr>
          </w:p>
        </w:tc>
        <w:tc>
          <w:tcPr>
            <w:tcW w:w="1237" w:type="dxa"/>
            <w:tcBorders>
              <w:top w:val="single" w:sz="4" w:space="0" w:color="auto"/>
              <w:left w:val="single" w:sz="4" w:space="0" w:color="auto"/>
              <w:bottom w:val="single" w:sz="4" w:space="0" w:color="auto"/>
              <w:right w:val="single" w:sz="4" w:space="0" w:color="auto"/>
            </w:tcBorders>
            <w:vAlign w:val="center"/>
          </w:tcPr>
          <w:p w14:paraId="15801754"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0BA729"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cs="Calibri"/>
                <w:sz w:val="20"/>
                <w:szCs w:val="20"/>
              </w:rPr>
              <w:t>Լորազեպամ</w:t>
            </w:r>
            <w:r w:rsidRPr="00932392">
              <w:rPr>
                <w:rFonts w:ascii="GHEA Grapalat" w:hAnsi="GHEA Grapalat" w:cs="Calibri"/>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sz w:val="20"/>
                <w:szCs w:val="20"/>
                <w:lang w:val="hy-AM"/>
              </w:rPr>
              <w:t>1</w:t>
            </w:r>
            <w:r w:rsidRPr="00932392">
              <w:rPr>
                <w:rFonts w:ascii="GHEA Grapalat" w:hAnsi="GHEA Grapalat" w:cs="Sylfaen"/>
                <w:sz w:val="20"/>
                <w:szCs w:val="20"/>
              </w:rPr>
              <w:t>մգ</w:t>
            </w:r>
          </w:p>
          <w:p w14:paraId="5018D232" w14:textId="77777777" w:rsidR="00C47C31" w:rsidRPr="00932392" w:rsidRDefault="00C47C31" w:rsidP="001616B4">
            <w:pPr>
              <w:jc w:val="both"/>
              <w:rPr>
                <w:rFonts w:ascii="GHEA Grapalat" w:hAnsi="GHEA Grapalat"/>
                <w:sz w:val="20"/>
                <w:szCs w:val="20"/>
                <w:lang w:val="hy-AM"/>
              </w:rPr>
            </w:pPr>
          </w:p>
        </w:tc>
        <w:tc>
          <w:tcPr>
            <w:tcW w:w="843" w:type="dxa"/>
            <w:tcBorders>
              <w:top w:val="single" w:sz="4" w:space="0" w:color="auto"/>
              <w:left w:val="single" w:sz="4" w:space="0" w:color="auto"/>
              <w:bottom w:val="single" w:sz="4" w:space="0" w:color="auto"/>
              <w:right w:val="single" w:sz="4" w:space="0" w:color="auto"/>
            </w:tcBorders>
            <w:vAlign w:val="center"/>
          </w:tcPr>
          <w:p w14:paraId="63449D35"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A4FDA50" w14:textId="55D8F23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47703A8" w14:textId="090D148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4D420A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130" w:type="dxa"/>
            <w:tcBorders>
              <w:top w:val="single" w:sz="4" w:space="0" w:color="auto"/>
              <w:left w:val="single" w:sz="4" w:space="0" w:color="auto"/>
              <w:bottom w:val="single" w:sz="4" w:space="0" w:color="auto"/>
              <w:right w:val="single" w:sz="4" w:space="0" w:color="auto"/>
            </w:tcBorders>
            <w:vAlign w:val="center"/>
          </w:tcPr>
          <w:p w14:paraId="78F520E5" w14:textId="77777777" w:rsidR="00C47C31" w:rsidRPr="00932392" w:rsidRDefault="00C47C31" w:rsidP="001616B4">
            <w:pPr>
              <w:jc w:val="center"/>
              <w:rPr>
                <w:rFonts w:ascii="GHEA Grapalat" w:hAnsi="GHEA Grapalat"/>
                <w:sz w:val="20"/>
                <w:szCs w:val="20"/>
                <w:lang w:val="es-ES"/>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EFBF1E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701" w:type="dxa"/>
            <w:tcBorders>
              <w:top w:val="single" w:sz="4" w:space="0" w:color="auto"/>
              <w:left w:val="single" w:sz="4" w:space="0" w:color="auto"/>
              <w:bottom w:val="single" w:sz="4" w:space="0" w:color="auto"/>
              <w:right w:val="single" w:sz="4" w:space="0" w:color="auto"/>
            </w:tcBorders>
            <w:vAlign w:val="center"/>
          </w:tcPr>
          <w:p w14:paraId="527CA09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D2AAD45" w14:textId="77777777" w:rsidTr="00932392">
        <w:trPr>
          <w:trHeight w:val="277"/>
        </w:trPr>
        <w:tc>
          <w:tcPr>
            <w:tcW w:w="710" w:type="dxa"/>
            <w:tcBorders>
              <w:top w:val="single" w:sz="4" w:space="0" w:color="auto"/>
              <w:left w:val="single" w:sz="4" w:space="0" w:color="auto"/>
              <w:bottom w:val="single" w:sz="4" w:space="0" w:color="auto"/>
              <w:right w:val="single" w:sz="4" w:space="0" w:color="auto"/>
            </w:tcBorders>
            <w:vAlign w:val="center"/>
          </w:tcPr>
          <w:p w14:paraId="7B94BFA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59</w:t>
            </w:r>
          </w:p>
        </w:tc>
        <w:tc>
          <w:tcPr>
            <w:tcW w:w="1246" w:type="dxa"/>
            <w:tcBorders>
              <w:top w:val="single" w:sz="4" w:space="0" w:color="auto"/>
              <w:left w:val="single" w:sz="4" w:space="0" w:color="auto"/>
              <w:bottom w:val="single" w:sz="4" w:space="0" w:color="auto"/>
              <w:right w:val="single" w:sz="4" w:space="0" w:color="auto"/>
            </w:tcBorders>
            <w:vAlign w:val="center"/>
          </w:tcPr>
          <w:p w14:paraId="1488F309"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33661139</w:t>
            </w:r>
            <w:r w:rsidRPr="00932392">
              <w:rPr>
                <w:rFonts w:ascii="GHEA Grapalat" w:hAnsi="GHEA Grapalat"/>
                <w:sz w:val="16"/>
                <w:szCs w:val="16"/>
              </w:rPr>
              <w:t>/1</w:t>
            </w:r>
          </w:p>
        </w:tc>
        <w:tc>
          <w:tcPr>
            <w:tcW w:w="2250" w:type="dxa"/>
            <w:tcBorders>
              <w:top w:val="single" w:sz="4" w:space="0" w:color="auto"/>
              <w:left w:val="single" w:sz="4" w:space="0" w:color="auto"/>
              <w:bottom w:val="single" w:sz="4" w:space="0" w:color="auto"/>
              <w:right w:val="single" w:sz="4" w:space="0" w:color="auto"/>
            </w:tcBorders>
            <w:vAlign w:val="center"/>
          </w:tcPr>
          <w:p w14:paraId="64E06EDE" w14:textId="77777777" w:rsidR="00C47C31" w:rsidRPr="00932392" w:rsidRDefault="00C47C31" w:rsidP="00C47C31">
            <w:pPr>
              <w:jc w:val="both"/>
              <w:rPr>
                <w:rFonts w:ascii="Cambria Math" w:hAnsi="Cambria Math"/>
                <w:sz w:val="20"/>
                <w:szCs w:val="20"/>
                <w:lang w:val="hy-AM"/>
              </w:rPr>
            </w:pPr>
            <w:r w:rsidRPr="00932392">
              <w:rPr>
                <w:rFonts w:ascii="GHEA Grapalat" w:hAnsi="GHEA Grapalat"/>
                <w:sz w:val="20"/>
                <w:szCs w:val="20"/>
                <w:lang w:val="hy-AM"/>
              </w:rPr>
              <w:t>հալոպերիդոլ n05ad01</w:t>
            </w:r>
          </w:p>
        </w:tc>
        <w:tc>
          <w:tcPr>
            <w:tcW w:w="1237" w:type="dxa"/>
            <w:tcBorders>
              <w:top w:val="single" w:sz="4" w:space="0" w:color="auto"/>
              <w:left w:val="single" w:sz="4" w:space="0" w:color="auto"/>
              <w:bottom w:val="single" w:sz="4" w:space="0" w:color="auto"/>
              <w:right w:val="single" w:sz="4" w:space="0" w:color="auto"/>
            </w:tcBorders>
            <w:vAlign w:val="center"/>
          </w:tcPr>
          <w:p w14:paraId="110A293F" w14:textId="77777777" w:rsidR="00C47C31" w:rsidRPr="00932392" w:rsidRDefault="00C47C31" w:rsidP="001616B4">
            <w:pPr>
              <w:jc w:val="center"/>
              <w:rPr>
                <w:rFonts w:ascii="GHEA Grapalat" w:hAnsi="GHEA Grapalat"/>
                <w:sz w:val="18"/>
                <w:szCs w:val="18"/>
                <w:lang w:val="hy-AM"/>
              </w:rPr>
            </w:pPr>
          </w:p>
        </w:tc>
        <w:tc>
          <w:tcPr>
            <w:tcW w:w="3353" w:type="dxa"/>
            <w:tcBorders>
              <w:top w:val="single" w:sz="4" w:space="0" w:color="auto"/>
              <w:left w:val="single" w:sz="4" w:space="0" w:color="auto"/>
              <w:bottom w:val="single" w:sz="4" w:space="0" w:color="auto"/>
              <w:right w:val="single" w:sz="4" w:space="0" w:color="auto"/>
            </w:tcBorders>
            <w:vAlign w:val="bottom"/>
          </w:tcPr>
          <w:p w14:paraId="4DDD0D42" w14:textId="77777777" w:rsidR="00C47C31" w:rsidRPr="00932392" w:rsidRDefault="00C47C31" w:rsidP="001616B4">
            <w:pPr>
              <w:rPr>
                <w:rFonts w:ascii="GHEA Grapalat" w:hAnsi="GHEA Grapalat"/>
                <w:sz w:val="20"/>
                <w:szCs w:val="20"/>
                <w:lang w:val="hy-AM"/>
              </w:rPr>
            </w:pPr>
            <w:r w:rsidRPr="00932392">
              <w:rPr>
                <w:rFonts w:ascii="GHEA Grapalat" w:hAnsi="GHEA Grapalat"/>
                <w:sz w:val="20"/>
                <w:szCs w:val="20"/>
                <w:lang w:val="es-ES"/>
              </w:rPr>
              <w:t xml:space="preserve">Հալոպերիդոլ, </w:t>
            </w:r>
            <w:r w:rsidRPr="00932392">
              <w:rPr>
                <w:rFonts w:ascii="GHEA Grapalat" w:hAnsi="GHEA Grapalat" w:cs="Sylfaen"/>
                <w:sz w:val="20"/>
                <w:szCs w:val="20"/>
                <w:lang w:val="hy-AM"/>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5մգ/մլ,1մլ</w:t>
            </w:r>
          </w:p>
        </w:tc>
        <w:tc>
          <w:tcPr>
            <w:tcW w:w="843" w:type="dxa"/>
            <w:tcBorders>
              <w:top w:val="single" w:sz="4" w:space="0" w:color="auto"/>
              <w:left w:val="single" w:sz="4" w:space="0" w:color="auto"/>
              <w:bottom w:val="single" w:sz="4" w:space="0" w:color="auto"/>
              <w:right w:val="single" w:sz="4" w:space="0" w:color="auto"/>
            </w:tcBorders>
            <w:vAlign w:val="center"/>
          </w:tcPr>
          <w:p w14:paraId="34527FBC" w14:textId="77777777" w:rsidR="00C47C31" w:rsidRPr="00932392" w:rsidRDefault="00C47C31" w:rsidP="001616B4">
            <w:pPr>
              <w:rPr>
                <w:rFonts w:ascii="GHEA Grapalat" w:hAnsi="GHEA Grapalat" w:cs="Arial"/>
                <w:sz w:val="18"/>
                <w:szCs w:val="18"/>
              </w:rPr>
            </w:pPr>
            <w:r w:rsidRPr="00932392">
              <w:rPr>
                <w:rFonts w:ascii="GHEA Grapalat" w:hAnsi="GHEA Grapalat" w:cs="Arial"/>
                <w:sz w:val="20"/>
                <w:szCs w:val="20"/>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BFB1235" w14:textId="49E5821C"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9F65CF6" w14:textId="7ED198F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B591DD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130" w:type="dxa"/>
            <w:tcBorders>
              <w:top w:val="single" w:sz="4" w:space="0" w:color="auto"/>
              <w:left w:val="single" w:sz="4" w:space="0" w:color="auto"/>
              <w:bottom w:val="single" w:sz="4" w:space="0" w:color="auto"/>
              <w:right w:val="single" w:sz="4" w:space="0" w:color="auto"/>
            </w:tcBorders>
            <w:vAlign w:val="center"/>
          </w:tcPr>
          <w:p w14:paraId="74D9833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78C8A5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45A4C51C"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F7A4117" w14:textId="77777777" w:rsidTr="00932392">
        <w:trPr>
          <w:trHeight w:val="186"/>
        </w:trPr>
        <w:tc>
          <w:tcPr>
            <w:tcW w:w="710" w:type="dxa"/>
            <w:tcBorders>
              <w:top w:val="single" w:sz="4" w:space="0" w:color="auto"/>
              <w:left w:val="single" w:sz="4" w:space="0" w:color="auto"/>
              <w:bottom w:val="single" w:sz="4" w:space="0" w:color="auto"/>
              <w:right w:val="single" w:sz="4" w:space="0" w:color="auto"/>
            </w:tcBorders>
            <w:vAlign w:val="center"/>
          </w:tcPr>
          <w:p w14:paraId="494611B3"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60</w:t>
            </w:r>
          </w:p>
        </w:tc>
        <w:tc>
          <w:tcPr>
            <w:tcW w:w="1246" w:type="dxa"/>
            <w:tcBorders>
              <w:top w:val="single" w:sz="4" w:space="0" w:color="auto"/>
              <w:left w:val="single" w:sz="4" w:space="0" w:color="auto"/>
              <w:bottom w:val="single" w:sz="4" w:space="0" w:color="auto"/>
              <w:right w:val="single" w:sz="4" w:space="0" w:color="auto"/>
            </w:tcBorders>
            <w:vAlign w:val="center"/>
          </w:tcPr>
          <w:p w14:paraId="2021CD81"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33661153/1</w:t>
            </w:r>
          </w:p>
        </w:tc>
        <w:tc>
          <w:tcPr>
            <w:tcW w:w="2250" w:type="dxa"/>
            <w:tcBorders>
              <w:top w:val="single" w:sz="4" w:space="0" w:color="auto"/>
              <w:left w:val="single" w:sz="4" w:space="0" w:color="auto"/>
              <w:bottom w:val="single" w:sz="4" w:space="0" w:color="auto"/>
              <w:right w:val="single" w:sz="4" w:space="0" w:color="auto"/>
            </w:tcBorders>
          </w:tcPr>
          <w:p w14:paraId="4BD5A0A9" w14:textId="77777777" w:rsidR="00C47C31" w:rsidRPr="00932392" w:rsidRDefault="00C47C31" w:rsidP="00C47C31">
            <w:pPr>
              <w:jc w:val="both"/>
              <w:rPr>
                <w:rFonts w:ascii="GHEA Grapalat" w:hAnsi="GHEA Grapalat"/>
                <w:sz w:val="20"/>
                <w:szCs w:val="20"/>
              </w:rPr>
            </w:pPr>
            <w:r w:rsidRPr="00932392">
              <w:rPr>
                <w:rFonts w:ascii="GHEA Grapalat" w:hAnsi="GHEA Grapalat" w:cs="Sylfaen"/>
                <w:sz w:val="20"/>
                <w:szCs w:val="20"/>
              </w:rPr>
              <w:t>դեքսամեթազոն</w:t>
            </w:r>
            <w:r w:rsidRPr="00932392">
              <w:rPr>
                <w:rFonts w:ascii="GHEA Grapalat" w:hAnsi="GHEA Grapalat"/>
                <w:sz w:val="20"/>
                <w:szCs w:val="20"/>
              </w:rPr>
              <w:t xml:space="preserve"> a01ac02, c05aa09, d07ab19, d07xb05, d10aa03, h02ab02, r01ad03, s01ba01, s01cb01, s02ba06, s03ba00</w:t>
            </w:r>
          </w:p>
        </w:tc>
        <w:tc>
          <w:tcPr>
            <w:tcW w:w="1237" w:type="dxa"/>
            <w:tcBorders>
              <w:top w:val="single" w:sz="4" w:space="0" w:color="auto"/>
              <w:left w:val="single" w:sz="4" w:space="0" w:color="auto"/>
              <w:bottom w:val="single" w:sz="4" w:space="0" w:color="auto"/>
              <w:right w:val="single" w:sz="4" w:space="0" w:color="auto"/>
            </w:tcBorders>
            <w:vAlign w:val="center"/>
          </w:tcPr>
          <w:p w14:paraId="5D814238"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D63B7B"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Դեքսամեթազոն (դեքսամեթազոն նատրիումի ֆոսֆատ),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4</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,1</w:t>
            </w:r>
            <w:r w:rsidRPr="00932392">
              <w:rPr>
                <w:rFonts w:ascii="GHEA Grapalat" w:hAnsi="GHEA Grapalat" w:cs="Sylfaen"/>
                <w:sz w:val="20"/>
                <w:szCs w:val="20"/>
              </w:rPr>
              <w:t>մլ</w:t>
            </w:r>
            <w:r w:rsidRPr="00932392">
              <w:rPr>
                <w:rFonts w:ascii="GHEA Grapalat" w:hAnsi="GHEA Grapalat" w:cs="Sylfaen"/>
                <w:sz w:val="20"/>
                <w:szCs w:val="20"/>
                <w:lang w:val="pt-BR"/>
              </w:rPr>
              <w:t xml:space="preserve"> </w:t>
            </w:r>
          </w:p>
        </w:tc>
        <w:tc>
          <w:tcPr>
            <w:tcW w:w="843" w:type="dxa"/>
            <w:tcBorders>
              <w:top w:val="single" w:sz="4" w:space="0" w:color="auto"/>
              <w:left w:val="single" w:sz="4" w:space="0" w:color="auto"/>
              <w:bottom w:val="single" w:sz="4" w:space="0" w:color="auto"/>
              <w:right w:val="single" w:sz="4" w:space="0" w:color="auto"/>
            </w:tcBorders>
            <w:vAlign w:val="center"/>
          </w:tcPr>
          <w:p w14:paraId="2FB4AF0F"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1AC8FF7" w14:textId="6E0B1D8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41BD571" w14:textId="04BD524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AD81A4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130" w:type="dxa"/>
            <w:tcBorders>
              <w:top w:val="single" w:sz="4" w:space="0" w:color="auto"/>
              <w:left w:val="single" w:sz="4" w:space="0" w:color="auto"/>
              <w:bottom w:val="single" w:sz="4" w:space="0" w:color="auto"/>
              <w:right w:val="single" w:sz="4" w:space="0" w:color="auto"/>
            </w:tcBorders>
            <w:vAlign w:val="center"/>
          </w:tcPr>
          <w:p w14:paraId="1F75FC6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C60BBA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760B02E0"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008A31E" w14:textId="77777777" w:rsidTr="00932392">
        <w:trPr>
          <w:trHeight w:val="105"/>
        </w:trPr>
        <w:tc>
          <w:tcPr>
            <w:tcW w:w="710" w:type="dxa"/>
            <w:tcBorders>
              <w:top w:val="single" w:sz="4" w:space="0" w:color="auto"/>
              <w:left w:val="single" w:sz="4" w:space="0" w:color="auto"/>
              <w:bottom w:val="single" w:sz="4" w:space="0" w:color="auto"/>
              <w:right w:val="single" w:sz="4" w:space="0" w:color="auto"/>
            </w:tcBorders>
            <w:vAlign w:val="center"/>
          </w:tcPr>
          <w:p w14:paraId="301FD09F"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61</w:t>
            </w:r>
          </w:p>
        </w:tc>
        <w:tc>
          <w:tcPr>
            <w:tcW w:w="1246" w:type="dxa"/>
            <w:tcBorders>
              <w:top w:val="single" w:sz="4" w:space="0" w:color="auto"/>
              <w:left w:val="single" w:sz="4" w:space="0" w:color="auto"/>
              <w:bottom w:val="single" w:sz="4" w:space="0" w:color="auto"/>
              <w:right w:val="single" w:sz="4" w:space="0" w:color="auto"/>
            </w:tcBorders>
            <w:vAlign w:val="center"/>
          </w:tcPr>
          <w:p w14:paraId="4F931F41"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33661153/</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tcPr>
          <w:p w14:paraId="5A22E2FE" w14:textId="77777777" w:rsidR="00C47C31" w:rsidRPr="00932392" w:rsidRDefault="00C47C31" w:rsidP="00C47C31">
            <w:pPr>
              <w:jc w:val="both"/>
              <w:rPr>
                <w:rFonts w:ascii="GHEA Grapalat" w:hAnsi="GHEA Grapalat"/>
                <w:sz w:val="20"/>
                <w:szCs w:val="20"/>
              </w:rPr>
            </w:pPr>
            <w:r w:rsidRPr="00932392">
              <w:rPr>
                <w:rFonts w:ascii="GHEA Grapalat" w:hAnsi="GHEA Grapalat" w:cs="Sylfaen"/>
                <w:sz w:val="20"/>
                <w:szCs w:val="20"/>
              </w:rPr>
              <w:t>դեքսամեթազոն</w:t>
            </w:r>
            <w:r w:rsidRPr="00932392">
              <w:rPr>
                <w:rFonts w:ascii="GHEA Grapalat" w:hAnsi="GHEA Grapalat"/>
                <w:sz w:val="20"/>
                <w:szCs w:val="20"/>
              </w:rPr>
              <w:t xml:space="preserve"> a01ac02, c05aa09, d07ab19, d07xb05, d10aa03, h02ab02, r01ad03, s01ba01, </w:t>
            </w:r>
            <w:r w:rsidRPr="00932392">
              <w:rPr>
                <w:rFonts w:ascii="GHEA Grapalat" w:hAnsi="GHEA Grapalat"/>
                <w:sz w:val="20"/>
                <w:szCs w:val="20"/>
              </w:rPr>
              <w:lastRenderedPageBreak/>
              <w:t>s01cb01, s02ba06, s03ba00</w:t>
            </w:r>
          </w:p>
        </w:tc>
        <w:tc>
          <w:tcPr>
            <w:tcW w:w="1237" w:type="dxa"/>
            <w:tcBorders>
              <w:top w:val="single" w:sz="4" w:space="0" w:color="auto"/>
              <w:left w:val="single" w:sz="4" w:space="0" w:color="auto"/>
              <w:bottom w:val="single" w:sz="4" w:space="0" w:color="auto"/>
              <w:right w:val="single" w:sz="4" w:space="0" w:color="auto"/>
            </w:tcBorders>
            <w:vAlign w:val="center"/>
          </w:tcPr>
          <w:p w14:paraId="076B1713"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60DD7D"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cs="Sylfaen"/>
                <w:sz w:val="20"/>
                <w:szCs w:val="20"/>
                <w:lang w:val="hy-AM"/>
              </w:rPr>
              <w:t>Դ</w:t>
            </w:r>
            <w:r w:rsidRPr="00932392">
              <w:rPr>
                <w:rFonts w:ascii="GHEA Grapalat" w:hAnsi="GHEA Grapalat" w:cs="Sylfaen"/>
                <w:sz w:val="20"/>
                <w:szCs w:val="20"/>
              </w:rPr>
              <w:t>եքսամեթազոն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դեքսամեթազոն</w:t>
            </w:r>
            <w:r w:rsidRPr="00932392">
              <w:rPr>
                <w:rFonts w:ascii="GHEA Grapalat" w:hAnsi="GHEA Grapalat" w:cs="Sylfaen"/>
                <w:sz w:val="20"/>
                <w:szCs w:val="20"/>
                <w:lang w:val="pt-BR"/>
              </w:rPr>
              <w:t xml:space="preserve"> </w:t>
            </w:r>
            <w:r w:rsidRPr="00932392">
              <w:rPr>
                <w:rFonts w:ascii="GHEA Grapalat" w:hAnsi="GHEA Grapalat" w:cs="Sylfaen"/>
                <w:sz w:val="20"/>
                <w:szCs w:val="20"/>
              </w:rPr>
              <w:t>նատրիումի</w:t>
            </w:r>
            <w:r w:rsidRPr="00932392">
              <w:rPr>
                <w:rFonts w:ascii="GHEA Grapalat" w:hAnsi="GHEA Grapalat" w:cs="Sylfaen"/>
                <w:sz w:val="20"/>
                <w:szCs w:val="20"/>
                <w:lang w:val="pt-BR"/>
              </w:rPr>
              <w:t xml:space="preserve"> </w:t>
            </w:r>
            <w:r w:rsidRPr="00932392">
              <w:rPr>
                <w:rFonts w:ascii="GHEA Grapalat" w:hAnsi="GHEA Grapalat" w:cs="Sylfaen"/>
                <w:sz w:val="20"/>
                <w:szCs w:val="20"/>
              </w:rPr>
              <w:t>ֆոսֆատ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Ակնակաթիլներ</w:t>
            </w:r>
            <w:r w:rsidRPr="00932392">
              <w:rPr>
                <w:rFonts w:ascii="GHEA Grapalat" w:hAnsi="GHEA Grapalat" w:cs="Sylfaen"/>
                <w:sz w:val="20"/>
                <w:szCs w:val="20"/>
                <w:lang w:val="hy-AM"/>
              </w:rPr>
              <w:t xml:space="preserve"> դեղակախույթ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1</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10</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491DD6FB"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8CD3B78" w14:textId="41EE52F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46F2DBC" w14:textId="3B79924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83A2F2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130" w:type="dxa"/>
            <w:tcBorders>
              <w:top w:val="single" w:sz="4" w:space="0" w:color="auto"/>
              <w:left w:val="single" w:sz="4" w:space="0" w:color="auto"/>
              <w:bottom w:val="single" w:sz="4" w:space="0" w:color="auto"/>
              <w:right w:val="single" w:sz="4" w:space="0" w:color="auto"/>
            </w:tcBorders>
            <w:vAlign w:val="center"/>
          </w:tcPr>
          <w:p w14:paraId="3B30E62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DFA5C5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68B4ED83"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09408AF"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666784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62</w:t>
            </w:r>
          </w:p>
        </w:tc>
        <w:tc>
          <w:tcPr>
            <w:tcW w:w="1246" w:type="dxa"/>
            <w:tcBorders>
              <w:top w:val="single" w:sz="4" w:space="0" w:color="auto"/>
              <w:left w:val="single" w:sz="4" w:space="0" w:color="auto"/>
              <w:bottom w:val="single" w:sz="4" w:space="0" w:color="auto"/>
              <w:right w:val="single" w:sz="4" w:space="0" w:color="auto"/>
            </w:tcBorders>
            <w:vAlign w:val="center"/>
          </w:tcPr>
          <w:p w14:paraId="04215FD1" w14:textId="77777777" w:rsidR="00C47C31" w:rsidRPr="00932392" w:rsidRDefault="00C47C31" w:rsidP="00C47C31">
            <w:pPr>
              <w:jc w:val="both"/>
              <w:rPr>
                <w:rFonts w:ascii="GHEA Grapalat" w:hAnsi="GHEA Grapalat" w:cs="Arial"/>
                <w:sz w:val="16"/>
                <w:szCs w:val="16"/>
                <w:lang w:val="ru-RU"/>
              </w:rPr>
            </w:pPr>
            <w:r w:rsidRPr="00932392">
              <w:rPr>
                <w:rFonts w:ascii="GHEA Grapalat" w:hAnsi="GHEA Grapalat" w:cs="Arial"/>
                <w:sz w:val="16"/>
                <w:szCs w:val="16"/>
              </w:rPr>
              <w:t>33661170/</w:t>
            </w:r>
            <w:r w:rsidRPr="00932392">
              <w:rPr>
                <w:rFonts w:ascii="GHEA Grapalat" w:hAnsi="GHEA Grapalat" w:cs="Arial"/>
                <w:sz w:val="16"/>
                <w:szCs w:val="16"/>
                <w:lang w:val="ru-RU"/>
              </w:rPr>
              <w:t>1</w:t>
            </w:r>
          </w:p>
        </w:tc>
        <w:tc>
          <w:tcPr>
            <w:tcW w:w="2250" w:type="dxa"/>
            <w:tcBorders>
              <w:top w:val="single" w:sz="4" w:space="0" w:color="auto"/>
              <w:left w:val="single" w:sz="4" w:space="0" w:color="auto"/>
              <w:bottom w:val="single" w:sz="4" w:space="0" w:color="auto"/>
              <w:right w:val="single" w:sz="4" w:space="0" w:color="auto"/>
            </w:tcBorders>
            <w:vAlign w:val="center"/>
          </w:tcPr>
          <w:p w14:paraId="0F658722" w14:textId="77777777" w:rsidR="00C47C31" w:rsidRPr="00932392" w:rsidRDefault="00C47C31" w:rsidP="00C47C31">
            <w:pPr>
              <w:jc w:val="both"/>
              <w:rPr>
                <w:rFonts w:ascii="GHEA Grapalat" w:hAnsi="GHEA Grapalat" w:cs="Arial"/>
                <w:sz w:val="20"/>
                <w:szCs w:val="20"/>
                <w:lang w:val="hy-AM"/>
              </w:rPr>
            </w:pPr>
            <w:r w:rsidRPr="00932392">
              <w:rPr>
                <w:rFonts w:ascii="GHEA Grapalat" w:hAnsi="GHEA Grapalat" w:cs="Sylfaen"/>
                <w:color w:val="333333"/>
                <w:sz w:val="20"/>
                <w:szCs w:val="20"/>
                <w:shd w:val="clear" w:color="auto" w:fill="FFFFFF"/>
              </w:rPr>
              <w:t>Պրոկային</w:t>
            </w:r>
            <w:r w:rsidRPr="00932392">
              <w:rPr>
                <w:rFonts w:ascii="GHEA Grapalat" w:hAnsi="GHEA Grapalat" w:cs="Helvetica"/>
                <w:color w:val="333333"/>
                <w:sz w:val="20"/>
                <w:szCs w:val="20"/>
                <w:shd w:val="clear" w:color="auto" w:fill="FFFFFF"/>
              </w:rPr>
              <w:t xml:space="preserve"> (</w:t>
            </w:r>
            <w:r w:rsidRPr="00932392">
              <w:rPr>
                <w:rFonts w:ascii="GHEA Grapalat" w:hAnsi="GHEA Grapalat" w:cs="Sylfaen"/>
                <w:color w:val="333333"/>
                <w:sz w:val="20"/>
                <w:szCs w:val="20"/>
                <w:shd w:val="clear" w:color="auto" w:fill="FFFFFF"/>
              </w:rPr>
              <w:t>պրոկայինի</w:t>
            </w:r>
            <w:r w:rsidRPr="00932392">
              <w:rPr>
                <w:rFonts w:ascii="GHEA Grapalat" w:hAnsi="GHEA Grapalat" w:cs="Helvetica"/>
                <w:color w:val="333333"/>
                <w:sz w:val="20"/>
                <w:szCs w:val="20"/>
                <w:shd w:val="clear" w:color="auto" w:fill="FFFFFF"/>
              </w:rPr>
              <w:t xml:space="preserve"> </w:t>
            </w:r>
            <w:r w:rsidRPr="00932392">
              <w:rPr>
                <w:rFonts w:ascii="GHEA Grapalat" w:hAnsi="GHEA Grapalat" w:cs="Sylfaen"/>
                <w:color w:val="333333"/>
                <w:sz w:val="20"/>
                <w:szCs w:val="20"/>
                <w:shd w:val="clear" w:color="auto" w:fill="FFFFFF"/>
              </w:rPr>
              <w:t>հիդրոքլորիդ</w:t>
            </w:r>
            <w:r w:rsidRPr="00932392">
              <w:rPr>
                <w:rFonts w:ascii="GHEA Grapalat" w:hAnsi="GHEA Grapalat" w:cs="Helvetica"/>
                <w:color w:val="333333"/>
                <w:sz w:val="20"/>
                <w:szCs w:val="20"/>
                <w:shd w:val="clear" w:color="auto" w:fill="FFFFFF"/>
              </w:rPr>
              <w:t>) N01BA0</w:t>
            </w:r>
            <w:r w:rsidRPr="00932392">
              <w:rPr>
                <w:rFonts w:ascii="GHEA Grapalat" w:hAnsi="GHEA Grapalat"/>
                <w:color w:val="333333"/>
                <w:sz w:val="20"/>
                <w:szCs w:val="20"/>
                <w:shd w:val="clear" w:color="auto" w:fill="FFFFFF"/>
              </w:rPr>
              <w:t>2</w:t>
            </w:r>
          </w:p>
        </w:tc>
        <w:tc>
          <w:tcPr>
            <w:tcW w:w="1237" w:type="dxa"/>
            <w:tcBorders>
              <w:top w:val="single" w:sz="4" w:space="0" w:color="auto"/>
              <w:left w:val="single" w:sz="4" w:space="0" w:color="auto"/>
              <w:bottom w:val="single" w:sz="4" w:space="0" w:color="auto"/>
              <w:right w:val="single" w:sz="4" w:space="0" w:color="auto"/>
            </w:tcBorders>
            <w:vAlign w:val="center"/>
          </w:tcPr>
          <w:p w14:paraId="44FDCB4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6CA89A" w14:textId="77777777" w:rsidR="00C47C31" w:rsidRPr="00932392" w:rsidRDefault="00C47C31" w:rsidP="001616B4">
            <w:pPr>
              <w:jc w:val="both"/>
              <w:rPr>
                <w:rFonts w:ascii="GHEA Grapalat" w:hAnsi="GHEA Grapalat" w:cs="Sylfaen"/>
                <w:sz w:val="20"/>
                <w:szCs w:val="20"/>
                <w:lang w:val="hy-AM"/>
              </w:rPr>
            </w:pPr>
            <w:r w:rsidRPr="00932392">
              <w:rPr>
                <w:rFonts w:ascii="GHEA Grapalat" w:hAnsi="GHEA Grapalat" w:cs="Sylfaen"/>
                <w:color w:val="333333"/>
                <w:sz w:val="20"/>
                <w:szCs w:val="20"/>
                <w:shd w:val="clear" w:color="auto" w:fill="FFFFFF"/>
              </w:rPr>
              <w:t>Պրոկային</w:t>
            </w:r>
            <w:r w:rsidRPr="00932392">
              <w:rPr>
                <w:rFonts w:ascii="GHEA Grapalat" w:hAnsi="GHEA Grapalat" w:cs="Helvetica"/>
                <w:color w:val="333333"/>
                <w:sz w:val="20"/>
                <w:szCs w:val="20"/>
                <w:shd w:val="clear" w:color="auto" w:fill="FFFFFF"/>
                <w:lang w:val="pt-BR"/>
              </w:rPr>
              <w:t xml:space="preserve"> (</w:t>
            </w:r>
            <w:r w:rsidRPr="00932392">
              <w:rPr>
                <w:rFonts w:ascii="GHEA Grapalat" w:hAnsi="GHEA Grapalat" w:cs="Sylfaen"/>
                <w:color w:val="333333"/>
                <w:sz w:val="20"/>
                <w:szCs w:val="20"/>
                <w:shd w:val="clear" w:color="auto" w:fill="FFFFFF"/>
              </w:rPr>
              <w:t>պրոկայինի</w:t>
            </w:r>
            <w:r w:rsidRPr="00932392">
              <w:rPr>
                <w:rFonts w:ascii="GHEA Grapalat" w:hAnsi="GHEA Grapalat" w:cs="Helvetica"/>
                <w:color w:val="333333"/>
                <w:sz w:val="20"/>
                <w:szCs w:val="20"/>
                <w:shd w:val="clear" w:color="auto" w:fill="FFFFFF"/>
                <w:lang w:val="pt-BR"/>
              </w:rPr>
              <w:t xml:space="preserve"> </w:t>
            </w:r>
            <w:r w:rsidRPr="00932392">
              <w:rPr>
                <w:rFonts w:ascii="GHEA Grapalat" w:hAnsi="GHEA Grapalat" w:cs="Sylfaen"/>
                <w:color w:val="333333"/>
                <w:sz w:val="20"/>
                <w:szCs w:val="20"/>
                <w:shd w:val="clear" w:color="auto" w:fill="FFFFFF"/>
              </w:rPr>
              <w:t>հիդրոքլորիդ</w:t>
            </w:r>
            <w:r w:rsidRPr="00932392">
              <w:rPr>
                <w:rFonts w:ascii="GHEA Grapalat" w:hAnsi="GHEA Grapalat" w:cs="Helvetica"/>
                <w:color w:val="333333"/>
                <w:sz w:val="20"/>
                <w:szCs w:val="20"/>
                <w:shd w:val="clear" w:color="auto" w:fill="FFFFFF"/>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w:t>
            </w:r>
            <w:r w:rsidRPr="00932392">
              <w:rPr>
                <w:lang w:val="pt-BR"/>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w:t>
            </w:r>
            <w:r w:rsidRPr="00932392">
              <w:rPr>
                <w:lang w:val="pt-BR"/>
              </w:rPr>
              <w:t xml:space="preserve"> </w:t>
            </w:r>
            <w:r w:rsidRPr="00932392">
              <w:rPr>
                <w:rFonts w:ascii="GHEA Grapalat" w:hAnsi="GHEA Grapalat" w:cs="Sylfaen"/>
                <w:color w:val="333333"/>
                <w:sz w:val="20"/>
                <w:szCs w:val="20"/>
                <w:shd w:val="clear" w:color="auto" w:fill="FFFFFF"/>
                <w:lang w:val="pt-BR"/>
              </w:rPr>
              <w:t>5</w:t>
            </w:r>
            <w:r w:rsidRPr="00932392">
              <w:rPr>
                <w:rFonts w:ascii="GHEA Grapalat" w:hAnsi="GHEA Grapalat" w:cs="Sylfaen"/>
                <w:color w:val="333333"/>
                <w:sz w:val="20"/>
                <w:szCs w:val="20"/>
                <w:shd w:val="clear" w:color="auto" w:fill="FFFFFF"/>
              </w:rPr>
              <w:t>մգ</w:t>
            </w:r>
            <w:r w:rsidRPr="00932392">
              <w:rPr>
                <w:rFonts w:ascii="GHEA Grapalat" w:hAnsi="GHEA Grapalat" w:cs="Sylfaen"/>
                <w:color w:val="333333"/>
                <w:sz w:val="20"/>
                <w:szCs w:val="20"/>
                <w:shd w:val="clear" w:color="auto" w:fill="FFFFFF"/>
                <w:lang w:val="pt-BR"/>
              </w:rPr>
              <w:t>/</w:t>
            </w:r>
            <w:r w:rsidRPr="00932392">
              <w:rPr>
                <w:rFonts w:ascii="GHEA Grapalat" w:hAnsi="GHEA Grapalat" w:cs="Sylfaen"/>
                <w:color w:val="333333"/>
                <w:sz w:val="20"/>
                <w:szCs w:val="20"/>
                <w:shd w:val="clear" w:color="auto" w:fill="FFFFFF"/>
              </w:rPr>
              <w:t>մլ</w:t>
            </w:r>
            <w:r w:rsidRPr="00932392">
              <w:rPr>
                <w:rFonts w:ascii="GHEA Grapalat" w:hAnsi="GHEA Grapalat" w:cs="Sylfaen"/>
                <w:color w:val="333333"/>
                <w:sz w:val="20"/>
                <w:szCs w:val="20"/>
                <w:shd w:val="clear" w:color="auto" w:fill="FFFFFF"/>
                <w:lang w:val="pt-BR"/>
              </w:rPr>
              <w:t>;  2</w:t>
            </w:r>
            <w:r w:rsidRPr="00932392">
              <w:rPr>
                <w:rFonts w:ascii="GHEA Grapalat" w:hAnsi="GHEA Grapalat" w:cs="Sylfaen"/>
                <w:color w:val="333333"/>
                <w:sz w:val="20"/>
                <w:szCs w:val="20"/>
                <w:shd w:val="clear" w:color="auto" w:fill="FFFFFF"/>
                <w:lang w:val="hy-AM"/>
              </w:rPr>
              <w:t>50</w:t>
            </w:r>
            <w:r w:rsidRPr="00932392">
              <w:rPr>
                <w:rFonts w:ascii="GHEA Grapalat" w:hAnsi="GHEA Grapalat" w:cs="Sylfaen"/>
                <w:color w:val="333333"/>
                <w:sz w:val="20"/>
                <w:szCs w:val="20"/>
                <w:shd w:val="clear" w:color="auto" w:fill="FFFFFF"/>
              </w:rPr>
              <w:t>մլ</w:t>
            </w:r>
            <w:r w:rsidRPr="00932392">
              <w:rPr>
                <w:rFonts w:ascii="GHEA Grapalat" w:hAnsi="GHEA Grapalat" w:cs="Sylfaen"/>
                <w:color w:val="333333"/>
                <w:sz w:val="20"/>
                <w:szCs w:val="20"/>
                <w:shd w:val="clear" w:color="auto" w:fill="FFFFFF"/>
                <w:lang w:val="pt-BR"/>
              </w:rPr>
              <w:t>,</w:t>
            </w:r>
          </w:p>
        </w:tc>
        <w:tc>
          <w:tcPr>
            <w:tcW w:w="843" w:type="dxa"/>
            <w:tcBorders>
              <w:top w:val="single" w:sz="4" w:space="0" w:color="auto"/>
              <w:left w:val="single" w:sz="4" w:space="0" w:color="auto"/>
              <w:bottom w:val="single" w:sz="4" w:space="0" w:color="auto"/>
              <w:right w:val="single" w:sz="4" w:space="0" w:color="auto"/>
            </w:tcBorders>
            <w:vAlign w:val="center"/>
          </w:tcPr>
          <w:p w14:paraId="7E8D0A29"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3CBCE85" w14:textId="68D3405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CBE6F1A" w14:textId="6EF2848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0B9076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w:t>
            </w:r>
          </w:p>
        </w:tc>
        <w:tc>
          <w:tcPr>
            <w:tcW w:w="1130" w:type="dxa"/>
            <w:tcBorders>
              <w:top w:val="single" w:sz="4" w:space="0" w:color="auto"/>
              <w:left w:val="single" w:sz="4" w:space="0" w:color="auto"/>
              <w:bottom w:val="single" w:sz="4" w:space="0" w:color="auto"/>
              <w:right w:val="single" w:sz="4" w:space="0" w:color="auto"/>
            </w:tcBorders>
            <w:vAlign w:val="center"/>
          </w:tcPr>
          <w:p w14:paraId="055E7EF3"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ք</w:t>
            </w:r>
            <w:r w:rsidRPr="00932392">
              <w:rPr>
                <w:rFonts w:ascii="GHEA Grapalat" w:hAnsi="GHEA Grapalat"/>
                <w:sz w:val="18"/>
                <w:szCs w:val="18"/>
                <w:lang w:val="pt-BR"/>
              </w:rPr>
              <w:t>.</w:t>
            </w:r>
            <w:r w:rsidRPr="00932392">
              <w:rPr>
                <w:rFonts w:ascii="GHEA Grapalat" w:hAnsi="GHEA Grapalat"/>
                <w:sz w:val="18"/>
                <w:szCs w:val="18"/>
                <w:lang w:val="ru-RU"/>
              </w:rPr>
              <w:t>Երևան</w:t>
            </w:r>
            <w:r w:rsidRPr="00932392">
              <w:rPr>
                <w:rFonts w:ascii="GHEA Grapalat" w:hAnsi="GHEA Grapalat"/>
                <w:sz w:val="18"/>
                <w:szCs w:val="18"/>
                <w:lang w:val="pt-BR"/>
              </w:rPr>
              <w:t xml:space="preserve">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538D31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tcPr>
          <w:p w14:paraId="4008117F" w14:textId="77777777" w:rsidR="00C47C31" w:rsidRPr="00932392" w:rsidRDefault="00C47C31" w:rsidP="001616B4">
            <w:pPr>
              <w:spacing w:line="276" w:lineRule="auto"/>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7D21D42"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1A1DE95C"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63</w:t>
            </w:r>
          </w:p>
        </w:tc>
        <w:tc>
          <w:tcPr>
            <w:tcW w:w="1246" w:type="dxa"/>
            <w:tcBorders>
              <w:top w:val="single" w:sz="4" w:space="0" w:color="auto"/>
              <w:left w:val="single" w:sz="4" w:space="0" w:color="auto"/>
              <w:bottom w:val="single" w:sz="4" w:space="0" w:color="auto"/>
              <w:right w:val="single" w:sz="4" w:space="0" w:color="auto"/>
            </w:tcBorders>
            <w:vAlign w:val="center"/>
          </w:tcPr>
          <w:p w14:paraId="088E225A"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33671114/1</w:t>
            </w:r>
          </w:p>
        </w:tc>
        <w:tc>
          <w:tcPr>
            <w:tcW w:w="2250" w:type="dxa"/>
            <w:tcBorders>
              <w:top w:val="single" w:sz="4" w:space="0" w:color="auto"/>
              <w:left w:val="single" w:sz="4" w:space="0" w:color="auto"/>
              <w:bottom w:val="single" w:sz="4" w:space="0" w:color="auto"/>
              <w:right w:val="single" w:sz="4" w:space="0" w:color="auto"/>
            </w:tcBorders>
            <w:vAlign w:val="center"/>
          </w:tcPr>
          <w:p w14:paraId="4FC88573"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ամինոֆիլին r03da05   </w:t>
            </w:r>
          </w:p>
        </w:tc>
        <w:tc>
          <w:tcPr>
            <w:tcW w:w="1237" w:type="dxa"/>
            <w:tcBorders>
              <w:top w:val="single" w:sz="4" w:space="0" w:color="auto"/>
              <w:left w:val="single" w:sz="4" w:space="0" w:color="auto"/>
              <w:bottom w:val="single" w:sz="4" w:space="0" w:color="auto"/>
              <w:right w:val="single" w:sz="4" w:space="0" w:color="auto"/>
            </w:tcBorders>
            <w:vAlign w:val="center"/>
          </w:tcPr>
          <w:p w14:paraId="5AB473CD"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CB764F"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Ամինոֆիլին,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150մգ</w:t>
            </w:r>
          </w:p>
        </w:tc>
        <w:tc>
          <w:tcPr>
            <w:tcW w:w="843" w:type="dxa"/>
            <w:tcBorders>
              <w:top w:val="single" w:sz="4" w:space="0" w:color="auto"/>
              <w:left w:val="single" w:sz="4" w:space="0" w:color="auto"/>
              <w:bottom w:val="single" w:sz="4" w:space="0" w:color="auto"/>
              <w:right w:val="single" w:sz="4" w:space="0" w:color="auto"/>
            </w:tcBorders>
            <w:vAlign w:val="center"/>
          </w:tcPr>
          <w:p w14:paraId="338691B0"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C8FD05F" w14:textId="3F40574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439B8A2" w14:textId="0B57B82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56CFCC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130" w:type="dxa"/>
            <w:tcBorders>
              <w:top w:val="single" w:sz="4" w:space="0" w:color="auto"/>
              <w:left w:val="single" w:sz="4" w:space="0" w:color="auto"/>
              <w:bottom w:val="single" w:sz="4" w:space="0" w:color="auto"/>
              <w:right w:val="single" w:sz="4" w:space="0" w:color="auto"/>
            </w:tcBorders>
            <w:vAlign w:val="center"/>
          </w:tcPr>
          <w:p w14:paraId="712B88DB"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E2E3CE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701" w:type="dxa"/>
            <w:tcBorders>
              <w:top w:val="single" w:sz="4" w:space="0" w:color="auto"/>
              <w:left w:val="single" w:sz="4" w:space="0" w:color="auto"/>
              <w:bottom w:val="single" w:sz="4" w:space="0" w:color="auto"/>
              <w:right w:val="single" w:sz="4" w:space="0" w:color="auto"/>
            </w:tcBorders>
            <w:vAlign w:val="center"/>
          </w:tcPr>
          <w:p w14:paraId="3EE37A2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21505C3"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12B946D2"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64</w:t>
            </w:r>
          </w:p>
        </w:tc>
        <w:tc>
          <w:tcPr>
            <w:tcW w:w="1246" w:type="dxa"/>
            <w:tcBorders>
              <w:top w:val="single" w:sz="4" w:space="0" w:color="auto"/>
              <w:left w:val="single" w:sz="4" w:space="0" w:color="auto"/>
              <w:bottom w:val="single" w:sz="4" w:space="0" w:color="auto"/>
              <w:right w:val="single" w:sz="4" w:space="0" w:color="auto"/>
            </w:tcBorders>
            <w:vAlign w:val="center"/>
          </w:tcPr>
          <w:p w14:paraId="68DE9198"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hy-AM"/>
              </w:rPr>
              <w:t>33671114/</w:t>
            </w:r>
            <w:r w:rsidRPr="00932392">
              <w:rPr>
                <w:rFonts w:ascii="GHEA Grapalat" w:hAnsi="GHEA Grapalat"/>
                <w:sz w:val="16"/>
                <w:szCs w:val="16"/>
              </w:rPr>
              <w:t>2</w:t>
            </w:r>
          </w:p>
        </w:tc>
        <w:tc>
          <w:tcPr>
            <w:tcW w:w="2250" w:type="dxa"/>
            <w:tcBorders>
              <w:top w:val="single" w:sz="4" w:space="0" w:color="auto"/>
              <w:left w:val="single" w:sz="4" w:space="0" w:color="auto"/>
              <w:bottom w:val="single" w:sz="4" w:space="0" w:color="auto"/>
              <w:right w:val="single" w:sz="4" w:space="0" w:color="auto"/>
            </w:tcBorders>
            <w:vAlign w:val="center"/>
          </w:tcPr>
          <w:p w14:paraId="3D8473F9"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ամինոֆիլին r03da05   </w:t>
            </w:r>
          </w:p>
        </w:tc>
        <w:tc>
          <w:tcPr>
            <w:tcW w:w="1237" w:type="dxa"/>
            <w:tcBorders>
              <w:top w:val="single" w:sz="4" w:space="0" w:color="auto"/>
              <w:left w:val="single" w:sz="4" w:space="0" w:color="auto"/>
              <w:bottom w:val="single" w:sz="4" w:space="0" w:color="auto"/>
              <w:right w:val="single" w:sz="4" w:space="0" w:color="auto"/>
            </w:tcBorders>
            <w:vAlign w:val="center"/>
          </w:tcPr>
          <w:p w14:paraId="1D61E5AF"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B53653"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Ամինոֆիլին, </w:t>
            </w:r>
            <w:r w:rsidRPr="00932392">
              <w:rPr>
                <w:rFonts w:ascii="GHEA Grapalat" w:hAnsi="GHEA Grapalat" w:cs="Sylfaen"/>
                <w:sz w:val="20"/>
                <w:szCs w:val="20"/>
              </w:rPr>
              <w:t>դեղաձևը</w:t>
            </w:r>
            <w:r w:rsidRPr="00932392">
              <w:rPr>
                <w:rFonts w:ascii="GHEA Grapalat" w:hAnsi="GHEA Grapalat" w:cs="Sylfaen"/>
                <w:sz w:val="20"/>
                <w:szCs w:val="20"/>
                <w:lang w:val="pt-BR"/>
              </w:rPr>
              <w:t>.</w:t>
            </w:r>
            <w:r w:rsidRPr="00932392">
              <w:rPr>
                <w:lang w:val="pt-BR"/>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lang w:val="es-ES"/>
              </w:rPr>
              <w:t>24</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մլ</w:t>
            </w:r>
            <w:r w:rsidRPr="00932392">
              <w:rPr>
                <w:rFonts w:ascii="GHEA Grapalat" w:hAnsi="GHEA Grapalat" w:cs="Sylfaen"/>
                <w:sz w:val="20"/>
                <w:szCs w:val="20"/>
                <w:lang w:val="es-ES"/>
              </w:rPr>
              <w:t>,5</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75F2007D"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009C2A7" w14:textId="06AC5A7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17D7B9F" w14:textId="226137F4"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5FC85B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130" w:type="dxa"/>
            <w:tcBorders>
              <w:top w:val="single" w:sz="4" w:space="0" w:color="auto"/>
              <w:left w:val="single" w:sz="4" w:space="0" w:color="auto"/>
              <w:bottom w:val="single" w:sz="4" w:space="0" w:color="auto"/>
              <w:right w:val="single" w:sz="4" w:space="0" w:color="auto"/>
            </w:tcBorders>
            <w:vAlign w:val="center"/>
          </w:tcPr>
          <w:p w14:paraId="73A36A9D"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F3E09D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6A0C39DF"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233BAA1" w14:textId="77777777" w:rsidTr="00932392">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2B8AFD4E"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65</w:t>
            </w:r>
          </w:p>
        </w:tc>
        <w:tc>
          <w:tcPr>
            <w:tcW w:w="1246" w:type="dxa"/>
            <w:tcBorders>
              <w:top w:val="single" w:sz="4" w:space="0" w:color="auto"/>
              <w:left w:val="single" w:sz="4" w:space="0" w:color="auto"/>
              <w:bottom w:val="single" w:sz="4" w:space="0" w:color="auto"/>
              <w:right w:val="single" w:sz="4" w:space="0" w:color="auto"/>
            </w:tcBorders>
            <w:vAlign w:val="center"/>
          </w:tcPr>
          <w:p w14:paraId="0E246FBB" w14:textId="77777777" w:rsidR="00C47C31" w:rsidRPr="00932392" w:rsidRDefault="00C47C31" w:rsidP="00C47C31">
            <w:pPr>
              <w:jc w:val="both"/>
              <w:rPr>
                <w:rFonts w:ascii="GHEA Grapalat" w:hAnsi="GHEA Grapalat" w:cs="Arial"/>
                <w:sz w:val="16"/>
                <w:szCs w:val="16"/>
                <w:lang w:val="hy-AM"/>
              </w:rPr>
            </w:pPr>
            <w:r w:rsidRPr="00932392">
              <w:rPr>
                <w:rFonts w:ascii="GHEA Grapalat" w:hAnsi="GHEA Grapalat" w:cs="Arial"/>
                <w:sz w:val="16"/>
                <w:szCs w:val="16"/>
              </w:rPr>
              <w:t>33671115</w:t>
            </w:r>
            <w:r w:rsidRPr="00932392">
              <w:rPr>
                <w:rFonts w:ascii="GHEA Grapalat" w:hAnsi="GHEA Grapalat" w:cs="Arial"/>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26DF1CF8" w14:textId="77777777" w:rsidR="00C47C31" w:rsidRPr="00932392" w:rsidRDefault="00C47C31" w:rsidP="00C47C31">
            <w:pPr>
              <w:jc w:val="both"/>
              <w:rPr>
                <w:rFonts w:ascii="GHEA Grapalat" w:hAnsi="GHEA Grapalat" w:cs="Arial"/>
                <w:sz w:val="20"/>
                <w:szCs w:val="20"/>
                <w:lang w:val="hy-AM"/>
              </w:rPr>
            </w:pPr>
            <w:r w:rsidRPr="00932392">
              <w:rPr>
                <w:rFonts w:ascii="GHEA Grapalat" w:hAnsi="GHEA Grapalat"/>
                <w:sz w:val="20"/>
                <w:szCs w:val="20"/>
              </w:rPr>
              <w:t>սուլֆոկոմֆորաթթու, նովոկայինի հիմք R07AB</w:t>
            </w:r>
          </w:p>
        </w:tc>
        <w:tc>
          <w:tcPr>
            <w:tcW w:w="1237" w:type="dxa"/>
            <w:tcBorders>
              <w:top w:val="single" w:sz="4" w:space="0" w:color="auto"/>
              <w:left w:val="single" w:sz="4" w:space="0" w:color="auto"/>
              <w:bottom w:val="single" w:sz="4" w:space="0" w:color="auto"/>
              <w:right w:val="single" w:sz="4" w:space="0" w:color="auto"/>
            </w:tcBorders>
            <w:vAlign w:val="center"/>
          </w:tcPr>
          <w:p w14:paraId="58672D3C"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3F3A28" w14:textId="77777777" w:rsidR="00C47C31" w:rsidRPr="00932392" w:rsidRDefault="00C47C31" w:rsidP="001616B4">
            <w:pPr>
              <w:jc w:val="both"/>
              <w:rPr>
                <w:rFonts w:ascii="GHEA Grapalat" w:hAnsi="GHEA Grapalat" w:cs="Sylfaen"/>
                <w:sz w:val="20"/>
                <w:szCs w:val="20"/>
                <w:lang w:val="hy-AM"/>
              </w:rPr>
            </w:pPr>
            <w:r w:rsidRPr="00932392">
              <w:rPr>
                <w:rFonts w:ascii="GHEA Grapalat" w:hAnsi="GHEA Grapalat"/>
                <w:sz w:val="20"/>
                <w:szCs w:val="20"/>
              </w:rPr>
              <w:t>Սուլֆոկոմֆորաթթու</w:t>
            </w:r>
            <w:r w:rsidRPr="00932392">
              <w:rPr>
                <w:rFonts w:ascii="GHEA Grapalat" w:hAnsi="GHEA Grapalat"/>
                <w:sz w:val="20"/>
                <w:szCs w:val="20"/>
                <w:lang w:val="pt-BR"/>
              </w:rPr>
              <w:t xml:space="preserve">, </w:t>
            </w:r>
            <w:r w:rsidRPr="00932392">
              <w:rPr>
                <w:rFonts w:ascii="GHEA Grapalat" w:hAnsi="GHEA Grapalat"/>
                <w:sz w:val="20"/>
                <w:szCs w:val="20"/>
              </w:rPr>
              <w:t>պրոկայինի</w:t>
            </w:r>
            <w:r w:rsidRPr="00932392">
              <w:rPr>
                <w:rFonts w:ascii="GHEA Grapalat" w:hAnsi="GHEA Grapalat"/>
                <w:sz w:val="20"/>
                <w:szCs w:val="20"/>
                <w:lang w:val="pt-BR"/>
              </w:rPr>
              <w:t xml:space="preserve"> </w:t>
            </w:r>
            <w:r w:rsidRPr="00932392">
              <w:rPr>
                <w:rFonts w:ascii="GHEA Grapalat" w:hAnsi="GHEA Grapalat"/>
                <w:sz w:val="20"/>
                <w:szCs w:val="20"/>
              </w:rPr>
              <w:t>հիմք</w:t>
            </w:r>
            <w:r w:rsidRPr="00932392">
              <w:rPr>
                <w:rFonts w:ascii="GHEA Grapalat" w:hAnsi="GHEA Grapalat"/>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w:t>
            </w:r>
            <w:r w:rsidRPr="00932392">
              <w:rPr>
                <w:lang w:val="pt-BR"/>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lang w:val="es-ES"/>
              </w:rPr>
              <w:t>49,6մգ/մլ+50,4մգ/մլ,2մլ</w:t>
            </w:r>
          </w:p>
        </w:tc>
        <w:tc>
          <w:tcPr>
            <w:tcW w:w="843" w:type="dxa"/>
            <w:tcBorders>
              <w:top w:val="single" w:sz="4" w:space="0" w:color="auto"/>
              <w:left w:val="single" w:sz="4" w:space="0" w:color="auto"/>
              <w:bottom w:val="single" w:sz="4" w:space="0" w:color="auto"/>
              <w:right w:val="single" w:sz="4" w:space="0" w:color="auto"/>
            </w:tcBorders>
            <w:vAlign w:val="center"/>
          </w:tcPr>
          <w:p w14:paraId="59A6BE76"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CE59BF7" w14:textId="25723B8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F9D5089" w14:textId="1D17645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12770B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130" w:type="dxa"/>
            <w:tcBorders>
              <w:top w:val="single" w:sz="4" w:space="0" w:color="auto"/>
              <w:left w:val="single" w:sz="4" w:space="0" w:color="auto"/>
              <w:bottom w:val="single" w:sz="4" w:space="0" w:color="auto"/>
              <w:right w:val="single" w:sz="4" w:space="0" w:color="auto"/>
            </w:tcBorders>
            <w:vAlign w:val="center"/>
          </w:tcPr>
          <w:p w14:paraId="311BC0E6"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0C3F5A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48B49137" w14:textId="77777777" w:rsidR="00C47C31" w:rsidRPr="00932392" w:rsidRDefault="00C47C31" w:rsidP="001616B4">
            <w:pPr>
              <w:jc w:val="center"/>
              <w:rPr>
                <w:rFonts w:ascii="GHEA Grapalat" w:hAnsi="GHEA Grapalat"/>
                <w:sz w:val="16"/>
                <w:szCs w:val="16"/>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9427C4E" w14:textId="77777777" w:rsidTr="00932392">
        <w:trPr>
          <w:trHeight w:val="120"/>
        </w:trPr>
        <w:tc>
          <w:tcPr>
            <w:tcW w:w="710" w:type="dxa"/>
            <w:tcBorders>
              <w:top w:val="single" w:sz="4" w:space="0" w:color="auto"/>
              <w:left w:val="single" w:sz="4" w:space="0" w:color="auto"/>
              <w:bottom w:val="single" w:sz="4" w:space="0" w:color="auto"/>
              <w:right w:val="single" w:sz="4" w:space="0" w:color="auto"/>
            </w:tcBorders>
            <w:vAlign w:val="center"/>
          </w:tcPr>
          <w:p w14:paraId="258B8F8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66</w:t>
            </w:r>
          </w:p>
        </w:tc>
        <w:tc>
          <w:tcPr>
            <w:tcW w:w="1246" w:type="dxa"/>
            <w:tcBorders>
              <w:top w:val="single" w:sz="4" w:space="0" w:color="auto"/>
              <w:left w:val="single" w:sz="4" w:space="0" w:color="auto"/>
              <w:bottom w:val="single" w:sz="4" w:space="0" w:color="auto"/>
              <w:right w:val="single" w:sz="4" w:space="0" w:color="auto"/>
            </w:tcBorders>
            <w:vAlign w:val="center"/>
          </w:tcPr>
          <w:p w14:paraId="760EDEA0"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33671116/</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337F8820"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lang w:val="es-ES"/>
              </w:rPr>
              <w:t>քսիլոմետազոլին r01aa07, r01ab06, s01ga03</w:t>
            </w:r>
          </w:p>
        </w:tc>
        <w:tc>
          <w:tcPr>
            <w:tcW w:w="1237" w:type="dxa"/>
            <w:tcBorders>
              <w:top w:val="single" w:sz="4" w:space="0" w:color="auto"/>
              <w:left w:val="single" w:sz="4" w:space="0" w:color="auto"/>
              <w:bottom w:val="single" w:sz="4" w:space="0" w:color="auto"/>
              <w:right w:val="single" w:sz="4" w:space="0" w:color="auto"/>
            </w:tcBorders>
            <w:vAlign w:val="center"/>
          </w:tcPr>
          <w:p w14:paraId="3E9611F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3BD825"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Քսիլոմետազոլին (քսիլոմետազոլինի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քթակաթիլ</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1մգ/մլ,10մլ</w:t>
            </w:r>
          </w:p>
        </w:tc>
        <w:tc>
          <w:tcPr>
            <w:tcW w:w="843" w:type="dxa"/>
            <w:tcBorders>
              <w:top w:val="single" w:sz="4" w:space="0" w:color="auto"/>
              <w:left w:val="single" w:sz="4" w:space="0" w:color="auto"/>
              <w:bottom w:val="single" w:sz="4" w:space="0" w:color="auto"/>
              <w:right w:val="single" w:sz="4" w:space="0" w:color="auto"/>
            </w:tcBorders>
            <w:vAlign w:val="center"/>
          </w:tcPr>
          <w:p w14:paraId="78DFCBBE" w14:textId="77777777" w:rsidR="00C47C31" w:rsidRPr="00932392" w:rsidRDefault="00C47C31" w:rsidP="001616B4">
            <w:pPr>
              <w:jc w:val="center"/>
              <w:rPr>
                <w:rFonts w:ascii="GHEA Grapalat" w:hAnsi="GHEA Grapalat" w:cs="Arial"/>
                <w:sz w:val="18"/>
                <w:szCs w:val="18"/>
                <w:lang w:val="es-ES"/>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C984317" w14:textId="166BF9E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852A7FE" w14:textId="2A62413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6037E8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w:t>
            </w:r>
          </w:p>
        </w:tc>
        <w:tc>
          <w:tcPr>
            <w:tcW w:w="1130" w:type="dxa"/>
            <w:tcBorders>
              <w:top w:val="single" w:sz="4" w:space="0" w:color="auto"/>
              <w:left w:val="single" w:sz="4" w:space="0" w:color="auto"/>
              <w:bottom w:val="single" w:sz="4" w:space="0" w:color="auto"/>
              <w:right w:val="single" w:sz="4" w:space="0" w:color="auto"/>
            </w:tcBorders>
            <w:vAlign w:val="center"/>
          </w:tcPr>
          <w:p w14:paraId="5F1B1222"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right w:val="single" w:sz="4" w:space="0" w:color="auto"/>
            </w:tcBorders>
            <w:vAlign w:val="center"/>
          </w:tcPr>
          <w:p w14:paraId="2C93888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w:t>
            </w:r>
          </w:p>
        </w:tc>
        <w:tc>
          <w:tcPr>
            <w:tcW w:w="1701" w:type="dxa"/>
            <w:tcBorders>
              <w:top w:val="single" w:sz="4" w:space="0" w:color="auto"/>
              <w:left w:val="single" w:sz="4" w:space="0" w:color="auto"/>
              <w:right w:val="single" w:sz="4" w:space="0" w:color="auto"/>
            </w:tcBorders>
            <w:vAlign w:val="center"/>
          </w:tcPr>
          <w:p w14:paraId="32EA8023"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B15351F" w14:textId="77777777" w:rsidTr="00932392">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36A7A20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67</w:t>
            </w:r>
          </w:p>
        </w:tc>
        <w:tc>
          <w:tcPr>
            <w:tcW w:w="1246" w:type="dxa"/>
            <w:tcBorders>
              <w:top w:val="single" w:sz="4" w:space="0" w:color="auto"/>
              <w:left w:val="single" w:sz="4" w:space="0" w:color="auto"/>
              <w:bottom w:val="single" w:sz="4" w:space="0" w:color="auto"/>
              <w:right w:val="single" w:sz="4" w:space="0" w:color="auto"/>
            </w:tcBorders>
            <w:vAlign w:val="center"/>
          </w:tcPr>
          <w:p w14:paraId="57FF3996"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33671117/1</w:t>
            </w:r>
          </w:p>
        </w:tc>
        <w:tc>
          <w:tcPr>
            <w:tcW w:w="2250" w:type="dxa"/>
            <w:tcBorders>
              <w:top w:val="single" w:sz="4" w:space="0" w:color="auto"/>
              <w:left w:val="single" w:sz="4" w:space="0" w:color="auto"/>
              <w:bottom w:val="single" w:sz="4" w:space="0" w:color="auto"/>
              <w:right w:val="single" w:sz="4" w:space="0" w:color="auto"/>
            </w:tcBorders>
            <w:vAlign w:val="center"/>
          </w:tcPr>
          <w:p w14:paraId="755109ED"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hy-AM"/>
              </w:rPr>
              <w:t xml:space="preserve">տաուրին </w:t>
            </w:r>
            <w:r w:rsidRPr="00932392">
              <w:rPr>
                <w:rFonts w:ascii="GHEA Grapalat" w:hAnsi="GHEA Grapalat"/>
                <w:sz w:val="20"/>
                <w:szCs w:val="20"/>
              </w:rPr>
              <w:t>S01XA</w:t>
            </w:r>
          </w:p>
        </w:tc>
        <w:tc>
          <w:tcPr>
            <w:tcW w:w="1237" w:type="dxa"/>
            <w:tcBorders>
              <w:top w:val="single" w:sz="4" w:space="0" w:color="auto"/>
              <w:left w:val="single" w:sz="4" w:space="0" w:color="auto"/>
              <w:bottom w:val="single" w:sz="4" w:space="0" w:color="auto"/>
              <w:right w:val="single" w:sz="4" w:space="0" w:color="auto"/>
            </w:tcBorders>
            <w:vAlign w:val="center"/>
          </w:tcPr>
          <w:p w14:paraId="40F6D284"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F6F0E3" w14:textId="77777777" w:rsidR="00C47C31" w:rsidRPr="00932392" w:rsidRDefault="00C47C31" w:rsidP="001616B4">
            <w:pPr>
              <w:jc w:val="both"/>
              <w:rPr>
                <w:rFonts w:ascii="GHEA Grapalat" w:hAnsi="GHEA Grapalat"/>
                <w:sz w:val="20"/>
                <w:szCs w:val="20"/>
                <w:lang w:val="pt-BR"/>
              </w:rPr>
            </w:pPr>
            <w:r w:rsidRPr="00932392">
              <w:rPr>
                <w:rFonts w:ascii="GHEA Grapalat" w:hAnsi="GHEA Grapalat" w:cs="Sylfaen"/>
                <w:sz w:val="20"/>
                <w:szCs w:val="20"/>
                <w:lang w:val="hy-AM"/>
              </w:rPr>
              <w:t>Տաուրին. դեղաձևը. ակնակաթիլ, դեղաչափը. 40մգ/մլ; 10մլ</w:t>
            </w:r>
            <w:r w:rsidRPr="00932392">
              <w:rPr>
                <w:rFonts w:ascii="Calibri" w:hAnsi="Calibri" w:cs="Calibri"/>
                <w:sz w:val="20"/>
                <w:szCs w:val="20"/>
                <w:lang w:val="hy-AM"/>
              </w:rPr>
              <w:t> </w:t>
            </w:r>
          </w:p>
        </w:tc>
        <w:tc>
          <w:tcPr>
            <w:tcW w:w="843" w:type="dxa"/>
            <w:tcBorders>
              <w:top w:val="single" w:sz="4" w:space="0" w:color="auto"/>
              <w:left w:val="single" w:sz="4" w:space="0" w:color="auto"/>
              <w:bottom w:val="single" w:sz="4" w:space="0" w:color="auto"/>
              <w:right w:val="single" w:sz="4" w:space="0" w:color="auto"/>
            </w:tcBorders>
            <w:vAlign w:val="center"/>
          </w:tcPr>
          <w:p w14:paraId="378413A0"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0F1AED3" w14:textId="75198A8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2CCBC5B" w14:textId="475DD0A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362B18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w:t>
            </w:r>
          </w:p>
        </w:tc>
        <w:tc>
          <w:tcPr>
            <w:tcW w:w="1130" w:type="dxa"/>
            <w:tcBorders>
              <w:top w:val="single" w:sz="4" w:space="0" w:color="auto"/>
              <w:left w:val="single" w:sz="4" w:space="0" w:color="auto"/>
              <w:bottom w:val="single" w:sz="4" w:space="0" w:color="auto"/>
              <w:right w:val="single" w:sz="4" w:space="0" w:color="auto"/>
            </w:tcBorders>
            <w:vAlign w:val="center"/>
          </w:tcPr>
          <w:p w14:paraId="2C411994" w14:textId="77777777" w:rsidR="00C47C31" w:rsidRPr="00932392" w:rsidRDefault="00C47C31" w:rsidP="001616B4">
            <w:pPr>
              <w:jc w:val="center"/>
              <w:rPr>
                <w:rFonts w:ascii="GHEA Grapalat" w:hAnsi="GHEA Grapalat"/>
                <w:color w:val="333333"/>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right w:val="single" w:sz="4" w:space="0" w:color="auto"/>
            </w:tcBorders>
            <w:vAlign w:val="center"/>
          </w:tcPr>
          <w:p w14:paraId="587F09B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w:t>
            </w:r>
          </w:p>
        </w:tc>
        <w:tc>
          <w:tcPr>
            <w:tcW w:w="1701" w:type="dxa"/>
            <w:tcBorders>
              <w:top w:val="single" w:sz="4" w:space="0" w:color="auto"/>
              <w:left w:val="single" w:sz="4" w:space="0" w:color="auto"/>
              <w:right w:val="single" w:sz="4" w:space="0" w:color="auto"/>
            </w:tcBorders>
            <w:vAlign w:val="center"/>
          </w:tcPr>
          <w:p w14:paraId="1CA4D893"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506694F"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77A3EF87"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68</w:t>
            </w:r>
          </w:p>
        </w:tc>
        <w:tc>
          <w:tcPr>
            <w:tcW w:w="1246" w:type="dxa"/>
            <w:tcBorders>
              <w:top w:val="single" w:sz="4" w:space="0" w:color="auto"/>
              <w:left w:val="single" w:sz="4" w:space="0" w:color="auto"/>
              <w:bottom w:val="single" w:sz="4" w:space="0" w:color="auto"/>
              <w:right w:val="single" w:sz="4" w:space="0" w:color="auto"/>
            </w:tcBorders>
            <w:vAlign w:val="center"/>
          </w:tcPr>
          <w:p w14:paraId="67290540"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33671119</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2BBB6827"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lang w:val="es-ES"/>
              </w:rPr>
              <w:t>պարացետամոլ, ֆենիլէֆրին (ֆենիլէֆրինի հիդրոքլորիդ), ասկորբինաթթու   N02BE51, N02B</w:t>
            </w:r>
          </w:p>
        </w:tc>
        <w:tc>
          <w:tcPr>
            <w:tcW w:w="1237" w:type="dxa"/>
            <w:tcBorders>
              <w:top w:val="single" w:sz="4" w:space="0" w:color="auto"/>
              <w:left w:val="single" w:sz="4" w:space="0" w:color="auto"/>
              <w:bottom w:val="single" w:sz="4" w:space="0" w:color="auto"/>
              <w:right w:val="single" w:sz="4" w:space="0" w:color="auto"/>
            </w:tcBorders>
            <w:vAlign w:val="center"/>
          </w:tcPr>
          <w:p w14:paraId="4F977C54"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898C65"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Պարացետամոլ, ֆենիլէֆրին (ֆենիլէֆրինի հիդրոքլորիդ), ասկորբինաթթու.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դեղափոշի</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ներքին</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ընդունման լուծույթի</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դեղաչափը</w:t>
            </w:r>
            <w:r w:rsidRPr="00932392">
              <w:rPr>
                <w:rFonts w:ascii="GHEA Grapalat" w:hAnsi="GHEA Grapalat" w:cs="Sylfaen"/>
                <w:sz w:val="20"/>
                <w:szCs w:val="20"/>
                <w:lang w:val="es-ES"/>
              </w:rPr>
              <w:t>. 750մգ+10մգ+60մգ, 5գ փաթեթիկ</w:t>
            </w:r>
          </w:p>
          <w:p w14:paraId="14DBA50F" w14:textId="77777777" w:rsidR="00C47C31" w:rsidRPr="00932392" w:rsidRDefault="00C47C31" w:rsidP="001616B4">
            <w:pPr>
              <w:jc w:val="both"/>
              <w:rPr>
                <w:rFonts w:ascii="GHEA Grapalat" w:hAnsi="GHEA Grapalat"/>
                <w:sz w:val="20"/>
                <w:szCs w:val="20"/>
                <w:lang w:val="hy-AM"/>
              </w:rPr>
            </w:pPr>
          </w:p>
        </w:tc>
        <w:tc>
          <w:tcPr>
            <w:tcW w:w="843" w:type="dxa"/>
            <w:tcBorders>
              <w:top w:val="single" w:sz="4" w:space="0" w:color="auto"/>
              <w:left w:val="single" w:sz="4" w:space="0" w:color="auto"/>
              <w:bottom w:val="single" w:sz="4" w:space="0" w:color="auto"/>
              <w:right w:val="single" w:sz="4" w:space="0" w:color="auto"/>
            </w:tcBorders>
            <w:vAlign w:val="center"/>
          </w:tcPr>
          <w:p w14:paraId="4957E3ED"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BCFD845" w14:textId="45816A9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FA8B710" w14:textId="6FE529C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683E58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130" w:type="dxa"/>
            <w:tcBorders>
              <w:top w:val="single" w:sz="4" w:space="0" w:color="auto"/>
              <w:left w:val="single" w:sz="4" w:space="0" w:color="auto"/>
              <w:bottom w:val="single" w:sz="4" w:space="0" w:color="auto"/>
              <w:right w:val="single" w:sz="4" w:space="0" w:color="auto"/>
            </w:tcBorders>
            <w:vAlign w:val="center"/>
          </w:tcPr>
          <w:p w14:paraId="0D08A072" w14:textId="77777777" w:rsidR="00C47C31" w:rsidRPr="00932392" w:rsidRDefault="00C47C31" w:rsidP="001616B4">
            <w:pPr>
              <w:jc w:val="center"/>
              <w:rPr>
                <w:rFonts w:ascii="GHEA Grapalat" w:hAnsi="GHEA Grapalat"/>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right w:val="single" w:sz="4" w:space="0" w:color="auto"/>
            </w:tcBorders>
            <w:vAlign w:val="center"/>
          </w:tcPr>
          <w:p w14:paraId="1EFFDE5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right w:val="single" w:sz="4" w:space="0" w:color="auto"/>
            </w:tcBorders>
            <w:vAlign w:val="center"/>
          </w:tcPr>
          <w:p w14:paraId="5900F6BC"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8AD9705" w14:textId="77777777" w:rsidTr="00932392">
        <w:trPr>
          <w:trHeight w:val="270"/>
        </w:trPr>
        <w:tc>
          <w:tcPr>
            <w:tcW w:w="710" w:type="dxa"/>
            <w:tcBorders>
              <w:top w:val="single" w:sz="4" w:space="0" w:color="auto"/>
              <w:left w:val="single" w:sz="4" w:space="0" w:color="auto"/>
              <w:bottom w:val="single" w:sz="4" w:space="0" w:color="auto"/>
              <w:right w:val="single" w:sz="4" w:space="0" w:color="auto"/>
            </w:tcBorders>
            <w:vAlign w:val="center"/>
          </w:tcPr>
          <w:p w14:paraId="3202BB77"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69</w:t>
            </w:r>
          </w:p>
        </w:tc>
        <w:tc>
          <w:tcPr>
            <w:tcW w:w="1246" w:type="dxa"/>
            <w:tcBorders>
              <w:top w:val="single" w:sz="4" w:space="0" w:color="auto"/>
              <w:left w:val="single" w:sz="4" w:space="0" w:color="auto"/>
              <w:bottom w:val="single" w:sz="4" w:space="0" w:color="auto"/>
              <w:right w:val="single" w:sz="4" w:space="0" w:color="auto"/>
            </w:tcBorders>
            <w:vAlign w:val="center"/>
          </w:tcPr>
          <w:p w14:paraId="2DDE8DD0" w14:textId="77777777" w:rsidR="00C47C31" w:rsidRPr="00932392" w:rsidRDefault="00C47C31" w:rsidP="00C47C31">
            <w:pPr>
              <w:spacing w:line="276" w:lineRule="auto"/>
              <w:jc w:val="both"/>
              <w:rPr>
                <w:rFonts w:ascii="GHEA Grapalat" w:hAnsi="GHEA Grapalat"/>
                <w:sz w:val="16"/>
                <w:szCs w:val="16"/>
                <w:lang w:val="hy-AM"/>
              </w:rPr>
            </w:pPr>
            <w:r w:rsidRPr="00932392">
              <w:rPr>
                <w:rFonts w:ascii="GHEA Grapalat" w:hAnsi="GHEA Grapalat"/>
                <w:sz w:val="16"/>
                <w:szCs w:val="16"/>
                <w:lang w:val="pt-BR"/>
              </w:rPr>
              <w:t>33671119</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4DF32646" w14:textId="77777777" w:rsidR="00C47C31" w:rsidRPr="00932392" w:rsidRDefault="00C47C31" w:rsidP="00C47C31">
            <w:pPr>
              <w:spacing w:line="276" w:lineRule="auto"/>
              <w:jc w:val="both"/>
              <w:rPr>
                <w:rFonts w:ascii="GHEA Grapalat" w:hAnsi="GHEA Grapalat"/>
                <w:sz w:val="20"/>
                <w:szCs w:val="20"/>
                <w:lang w:val="pt-BR"/>
              </w:rPr>
            </w:pPr>
            <w:r w:rsidRPr="00932392">
              <w:rPr>
                <w:rFonts w:ascii="GHEA Grapalat" w:hAnsi="GHEA Grapalat" w:cs="Arial"/>
                <w:sz w:val="20"/>
                <w:szCs w:val="20"/>
                <w:lang w:val="es-ES"/>
              </w:rPr>
              <w:t>պարացետամոլ, ֆենիլէֆրին (ֆենիլէֆրինի հիդրոքլորիդ), ասկորբինաթթու   N02BE51, N02B</w:t>
            </w:r>
          </w:p>
        </w:tc>
        <w:tc>
          <w:tcPr>
            <w:tcW w:w="1237" w:type="dxa"/>
            <w:tcBorders>
              <w:top w:val="single" w:sz="4" w:space="0" w:color="auto"/>
              <w:left w:val="single" w:sz="4" w:space="0" w:color="auto"/>
              <w:bottom w:val="single" w:sz="4" w:space="0" w:color="auto"/>
              <w:right w:val="single" w:sz="4" w:space="0" w:color="auto"/>
            </w:tcBorders>
            <w:vAlign w:val="center"/>
          </w:tcPr>
          <w:p w14:paraId="041030BD"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2A65F3"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Պարացետամոլ, ֆենիրամին (ֆենիրամինի մալեատ), ֆենիլէֆրին (ֆենիլէֆրինի հիդրոքլորիդ), ասկորբինաթթու, դեղաձևը. դեղափոշի ներքին ընդունման լուծույթի ազնվամորու համով, դեղաչափը. 325մգ+20մգ+10մգ+50մգ; (10) փաթեթիկներ 15գ</w:t>
            </w:r>
          </w:p>
        </w:tc>
        <w:tc>
          <w:tcPr>
            <w:tcW w:w="843" w:type="dxa"/>
            <w:tcBorders>
              <w:top w:val="single" w:sz="4" w:space="0" w:color="auto"/>
              <w:left w:val="single" w:sz="4" w:space="0" w:color="auto"/>
              <w:bottom w:val="single" w:sz="4" w:space="0" w:color="auto"/>
              <w:right w:val="single" w:sz="4" w:space="0" w:color="auto"/>
            </w:tcBorders>
            <w:vAlign w:val="center"/>
          </w:tcPr>
          <w:p w14:paraId="01960A53"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416CD1E" w14:textId="5781D92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9C7F63B" w14:textId="10E25FC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73DFDE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2041E01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A3F425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07E148AC"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C49C82B" w14:textId="77777777" w:rsidTr="00932392">
        <w:trPr>
          <w:trHeight w:val="330"/>
        </w:trPr>
        <w:tc>
          <w:tcPr>
            <w:tcW w:w="710" w:type="dxa"/>
            <w:tcBorders>
              <w:top w:val="single" w:sz="4" w:space="0" w:color="auto"/>
              <w:left w:val="single" w:sz="4" w:space="0" w:color="auto"/>
              <w:bottom w:val="single" w:sz="4" w:space="0" w:color="auto"/>
              <w:right w:val="single" w:sz="4" w:space="0" w:color="auto"/>
            </w:tcBorders>
            <w:vAlign w:val="center"/>
          </w:tcPr>
          <w:p w14:paraId="66877EEB"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70</w:t>
            </w:r>
          </w:p>
        </w:tc>
        <w:tc>
          <w:tcPr>
            <w:tcW w:w="1246" w:type="dxa"/>
            <w:tcBorders>
              <w:top w:val="single" w:sz="4" w:space="0" w:color="auto"/>
              <w:left w:val="single" w:sz="4" w:space="0" w:color="auto"/>
              <w:bottom w:val="single" w:sz="4" w:space="0" w:color="auto"/>
              <w:right w:val="single" w:sz="4" w:space="0" w:color="auto"/>
            </w:tcBorders>
            <w:vAlign w:val="center"/>
          </w:tcPr>
          <w:p w14:paraId="771CF0FB"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33671123/</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2C55D7CD"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lang w:val="es-ES"/>
              </w:rPr>
              <w:t xml:space="preserve">գլաուցին (գլաուցինի հիդրոբրոմիդ), էֆեդրին ( էֆեդրինի հիդրոքլորիդ)  R05DB20                                                      </w:t>
            </w:r>
          </w:p>
        </w:tc>
        <w:tc>
          <w:tcPr>
            <w:tcW w:w="1237" w:type="dxa"/>
            <w:tcBorders>
              <w:top w:val="single" w:sz="4" w:space="0" w:color="auto"/>
              <w:left w:val="single" w:sz="4" w:space="0" w:color="auto"/>
              <w:bottom w:val="single" w:sz="4" w:space="0" w:color="auto"/>
              <w:right w:val="single" w:sz="4" w:space="0" w:color="auto"/>
            </w:tcBorders>
            <w:vAlign w:val="center"/>
          </w:tcPr>
          <w:p w14:paraId="7444AECF"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F32527"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Գլաուցին (գլաուցինի հիդրոբրոմիդ), էֆեդրին (էֆեդրինի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օշարակ</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lang w:val="es-ES"/>
              </w:rPr>
              <w:t>5,75մգ/5մլ +4,6մգ/5մլ,125</w:t>
            </w:r>
            <w:r w:rsidRPr="00932392">
              <w:rPr>
                <w:rFonts w:ascii="GHEA Grapalat" w:hAnsi="GHEA Grapalat" w:cs="Sylfaen"/>
                <w:sz w:val="20"/>
                <w:szCs w:val="20"/>
                <w:lang w:val="hy-AM"/>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4FE4F6A6"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DD721F6" w14:textId="2485327C"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13EA42B" w14:textId="2B74379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B2D029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130" w:type="dxa"/>
            <w:tcBorders>
              <w:top w:val="single" w:sz="4" w:space="0" w:color="auto"/>
              <w:left w:val="single" w:sz="4" w:space="0" w:color="auto"/>
              <w:bottom w:val="single" w:sz="4" w:space="0" w:color="auto"/>
              <w:right w:val="single" w:sz="4" w:space="0" w:color="auto"/>
            </w:tcBorders>
            <w:vAlign w:val="center"/>
          </w:tcPr>
          <w:p w14:paraId="48C9A6E3"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right w:val="single" w:sz="4" w:space="0" w:color="auto"/>
            </w:tcBorders>
            <w:vAlign w:val="center"/>
          </w:tcPr>
          <w:p w14:paraId="7B141D3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right w:val="single" w:sz="4" w:space="0" w:color="auto"/>
            </w:tcBorders>
            <w:vAlign w:val="center"/>
          </w:tcPr>
          <w:p w14:paraId="4DB2B800"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BBE6A11"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1590F03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71</w:t>
            </w:r>
          </w:p>
        </w:tc>
        <w:tc>
          <w:tcPr>
            <w:tcW w:w="1246" w:type="dxa"/>
            <w:tcBorders>
              <w:top w:val="single" w:sz="4" w:space="0" w:color="auto"/>
              <w:left w:val="single" w:sz="4" w:space="0" w:color="auto"/>
              <w:bottom w:val="single" w:sz="4" w:space="0" w:color="auto"/>
              <w:right w:val="single" w:sz="4" w:space="0" w:color="auto"/>
            </w:tcBorders>
            <w:vAlign w:val="center"/>
          </w:tcPr>
          <w:p w14:paraId="745D2D19" w14:textId="77777777" w:rsidR="00C47C31" w:rsidRPr="00932392" w:rsidRDefault="00C47C31" w:rsidP="00C47C31">
            <w:pPr>
              <w:jc w:val="both"/>
              <w:rPr>
                <w:rFonts w:ascii="GHEA Grapalat" w:hAnsi="GHEA Grapalat"/>
                <w:color w:val="333333"/>
                <w:sz w:val="16"/>
                <w:szCs w:val="16"/>
                <w:lang w:val="pt-BR"/>
              </w:rPr>
            </w:pPr>
            <w:r w:rsidRPr="00932392">
              <w:rPr>
                <w:rFonts w:ascii="GHEA Grapalat" w:hAnsi="GHEA Grapalat"/>
                <w:color w:val="333333"/>
                <w:sz w:val="16"/>
                <w:szCs w:val="16"/>
                <w:lang w:val="pt-BR"/>
              </w:rPr>
              <w:t>33671124/1</w:t>
            </w:r>
          </w:p>
        </w:tc>
        <w:tc>
          <w:tcPr>
            <w:tcW w:w="2250" w:type="dxa"/>
            <w:tcBorders>
              <w:top w:val="single" w:sz="4" w:space="0" w:color="auto"/>
              <w:left w:val="single" w:sz="4" w:space="0" w:color="auto"/>
              <w:bottom w:val="single" w:sz="4" w:space="0" w:color="auto"/>
              <w:right w:val="single" w:sz="4" w:space="0" w:color="auto"/>
            </w:tcBorders>
            <w:vAlign w:val="center"/>
          </w:tcPr>
          <w:p w14:paraId="3598093A"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տոբրամիցին, դեքսամեթազոն   S01CA01  </w:t>
            </w:r>
          </w:p>
        </w:tc>
        <w:tc>
          <w:tcPr>
            <w:tcW w:w="1237" w:type="dxa"/>
            <w:tcBorders>
              <w:top w:val="single" w:sz="4" w:space="0" w:color="auto"/>
              <w:left w:val="single" w:sz="4" w:space="0" w:color="auto"/>
              <w:bottom w:val="single" w:sz="4" w:space="0" w:color="auto"/>
              <w:right w:val="single" w:sz="4" w:space="0" w:color="auto"/>
            </w:tcBorders>
            <w:vAlign w:val="center"/>
          </w:tcPr>
          <w:p w14:paraId="24A6B45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611EE9"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Տոբրամիցին, դեքսամեթազոն.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ակնակաթիլ</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3մգ/մլ+1մգ/մլ, 5մլ         </w:t>
            </w:r>
          </w:p>
        </w:tc>
        <w:tc>
          <w:tcPr>
            <w:tcW w:w="843" w:type="dxa"/>
            <w:tcBorders>
              <w:top w:val="single" w:sz="4" w:space="0" w:color="auto"/>
              <w:left w:val="single" w:sz="4" w:space="0" w:color="auto"/>
              <w:bottom w:val="single" w:sz="4" w:space="0" w:color="auto"/>
              <w:right w:val="single" w:sz="4" w:space="0" w:color="auto"/>
            </w:tcBorders>
            <w:vAlign w:val="center"/>
          </w:tcPr>
          <w:p w14:paraId="6AEB980D"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lang w:val="es-ES"/>
              </w:rPr>
              <w:t>hատ</w:t>
            </w:r>
          </w:p>
        </w:tc>
        <w:tc>
          <w:tcPr>
            <w:tcW w:w="957" w:type="dxa"/>
            <w:tcBorders>
              <w:top w:val="single" w:sz="4" w:space="0" w:color="auto"/>
              <w:left w:val="single" w:sz="4" w:space="0" w:color="auto"/>
              <w:bottom w:val="single" w:sz="4" w:space="0" w:color="auto"/>
              <w:right w:val="single" w:sz="4" w:space="0" w:color="auto"/>
            </w:tcBorders>
            <w:vAlign w:val="center"/>
          </w:tcPr>
          <w:p w14:paraId="6B350888" w14:textId="6F9757B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C953321" w14:textId="24EE935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2D75E3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w:t>
            </w:r>
          </w:p>
        </w:tc>
        <w:tc>
          <w:tcPr>
            <w:tcW w:w="1130" w:type="dxa"/>
            <w:tcBorders>
              <w:top w:val="single" w:sz="4" w:space="0" w:color="auto"/>
              <w:left w:val="single" w:sz="4" w:space="0" w:color="auto"/>
              <w:bottom w:val="single" w:sz="4" w:space="0" w:color="auto"/>
              <w:right w:val="single" w:sz="4" w:space="0" w:color="auto"/>
            </w:tcBorders>
            <w:vAlign w:val="center"/>
          </w:tcPr>
          <w:p w14:paraId="0B464D1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2308D89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w:t>
            </w:r>
          </w:p>
        </w:tc>
        <w:tc>
          <w:tcPr>
            <w:tcW w:w="1701" w:type="dxa"/>
            <w:tcBorders>
              <w:left w:val="single" w:sz="4" w:space="0" w:color="auto"/>
              <w:bottom w:val="single" w:sz="4" w:space="0" w:color="auto"/>
              <w:right w:val="single" w:sz="4" w:space="0" w:color="auto"/>
            </w:tcBorders>
            <w:vAlign w:val="center"/>
          </w:tcPr>
          <w:p w14:paraId="25698274"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966C76D"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32F7E46B"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72</w:t>
            </w:r>
          </w:p>
        </w:tc>
        <w:tc>
          <w:tcPr>
            <w:tcW w:w="1246" w:type="dxa"/>
            <w:tcBorders>
              <w:top w:val="single" w:sz="4" w:space="0" w:color="auto"/>
              <w:left w:val="single" w:sz="4" w:space="0" w:color="auto"/>
              <w:bottom w:val="single" w:sz="4" w:space="0" w:color="auto"/>
              <w:right w:val="single" w:sz="4" w:space="0" w:color="auto"/>
            </w:tcBorders>
            <w:vAlign w:val="center"/>
          </w:tcPr>
          <w:p w14:paraId="6B02B955"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33671126/1</w:t>
            </w:r>
          </w:p>
        </w:tc>
        <w:tc>
          <w:tcPr>
            <w:tcW w:w="2250" w:type="dxa"/>
            <w:tcBorders>
              <w:top w:val="single" w:sz="4" w:space="0" w:color="auto"/>
              <w:left w:val="single" w:sz="4" w:space="0" w:color="auto"/>
              <w:bottom w:val="single" w:sz="4" w:space="0" w:color="auto"/>
              <w:right w:val="single" w:sz="4" w:space="0" w:color="auto"/>
            </w:tcBorders>
            <w:vAlign w:val="center"/>
          </w:tcPr>
          <w:p w14:paraId="628CD143"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բրոմհեքսին (բրոմհեքսինի հիդրոքլորիդ)   R05CB02</w:t>
            </w:r>
          </w:p>
        </w:tc>
        <w:tc>
          <w:tcPr>
            <w:tcW w:w="1237" w:type="dxa"/>
            <w:tcBorders>
              <w:top w:val="single" w:sz="4" w:space="0" w:color="auto"/>
              <w:left w:val="single" w:sz="4" w:space="0" w:color="auto"/>
              <w:bottom w:val="single" w:sz="4" w:space="0" w:color="auto"/>
              <w:right w:val="single" w:sz="4" w:space="0" w:color="auto"/>
            </w:tcBorders>
            <w:vAlign w:val="center"/>
          </w:tcPr>
          <w:p w14:paraId="4F44DA05"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128F17" w14:textId="2E2A36B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Բրոմհեքսին (բրոմհեքսինի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pt-BR"/>
              </w:rPr>
              <w:t>8</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3C08396D"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28FDCCC" w14:textId="2951611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4163B8E" w14:textId="1C0C923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3F767F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12500</w:t>
            </w:r>
          </w:p>
        </w:tc>
        <w:tc>
          <w:tcPr>
            <w:tcW w:w="1130" w:type="dxa"/>
            <w:tcBorders>
              <w:top w:val="single" w:sz="4" w:space="0" w:color="auto"/>
              <w:left w:val="single" w:sz="4" w:space="0" w:color="auto"/>
              <w:bottom w:val="single" w:sz="4" w:space="0" w:color="auto"/>
              <w:right w:val="single" w:sz="4" w:space="0" w:color="auto"/>
            </w:tcBorders>
            <w:vAlign w:val="center"/>
          </w:tcPr>
          <w:p w14:paraId="255C3D1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5EA10E7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12500</w:t>
            </w:r>
          </w:p>
        </w:tc>
        <w:tc>
          <w:tcPr>
            <w:tcW w:w="1701" w:type="dxa"/>
            <w:tcBorders>
              <w:left w:val="single" w:sz="4" w:space="0" w:color="auto"/>
              <w:bottom w:val="single" w:sz="4" w:space="0" w:color="auto"/>
              <w:right w:val="single" w:sz="4" w:space="0" w:color="auto"/>
            </w:tcBorders>
            <w:vAlign w:val="center"/>
          </w:tcPr>
          <w:p w14:paraId="63B6083C"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BC3DE09" w14:textId="77777777" w:rsidTr="00932392">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56FD9470"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73</w:t>
            </w:r>
          </w:p>
        </w:tc>
        <w:tc>
          <w:tcPr>
            <w:tcW w:w="1246" w:type="dxa"/>
            <w:tcBorders>
              <w:top w:val="single" w:sz="4" w:space="0" w:color="auto"/>
              <w:left w:val="single" w:sz="4" w:space="0" w:color="auto"/>
              <w:bottom w:val="single" w:sz="4" w:space="0" w:color="auto"/>
              <w:right w:val="single" w:sz="4" w:space="0" w:color="auto"/>
            </w:tcBorders>
            <w:vAlign w:val="center"/>
          </w:tcPr>
          <w:p w14:paraId="59345F7B" w14:textId="77777777" w:rsidR="00C47C31" w:rsidRPr="00932392" w:rsidRDefault="00C47C31" w:rsidP="00C47C31">
            <w:pPr>
              <w:jc w:val="both"/>
              <w:rPr>
                <w:rFonts w:ascii="GHEA Grapalat" w:hAnsi="GHEA Grapalat"/>
                <w:color w:val="333333"/>
                <w:sz w:val="16"/>
                <w:szCs w:val="16"/>
                <w:lang w:val="pt-BR"/>
              </w:rPr>
            </w:pPr>
            <w:r w:rsidRPr="00932392">
              <w:rPr>
                <w:rFonts w:ascii="GHEA Grapalat" w:hAnsi="GHEA Grapalat"/>
                <w:color w:val="333333"/>
                <w:sz w:val="16"/>
                <w:szCs w:val="16"/>
                <w:lang w:val="pt-BR"/>
              </w:rPr>
              <w:t>33671129/1</w:t>
            </w:r>
          </w:p>
        </w:tc>
        <w:tc>
          <w:tcPr>
            <w:tcW w:w="2250" w:type="dxa"/>
            <w:tcBorders>
              <w:top w:val="single" w:sz="4" w:space="0" w:color="auto"/>
              <w:left w:val="single" w:sz="4" w:space="0" w:color="auto"/>
              <w:bottom w:val="single" w:sz="4" w:space="0" w:color="auto"/>
              <w:right w:val="single" w:sz="4" w:space="0" w:color="auto"/>
            </w:tcBorders>
            <w:vAlign w:val="center"/>
          </w:tcPr>
          <w:p w14:paraId="493FE6DF"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նիտրոֆուրալ</w:t>
            </w:r>
            <w:r w:rsidRPr="00932392">
              <w:rPr>
                <w:rFonts w:ascii="GHEA Grapalat" w:hAnsi="GHEA Grapalat"/>
                <w:sz w:val="20"/>
                <w:szCs w:val="20"/>
                <w:lang w:val="pt-BR"/>
              </w:rPr>
              <w:t xml:space="preserve">, </w:t>
            </w:r>
            <w:r w:rsidRPr="00932392">
              <w:rPr>
                <w:rFonts w:ascii="GHEA Grapalat" w:hAnsi="GHEA Grapalat"/>
                <w:sz w:val="20"/>
                <w:szCs w:val="20"/>
              </w:rPr>
              <w:t>տետրակային</w:t>
            </w:r>
            <w:r w:rsidRPr="00932392">
              <w:rPr>
                <w:rFonts w:ascii="GHEA Grapalat" w:hAnsi="GHEA Grapalat"/>
                <w:sz w:val="20"/>
                <w:szCs w:val="20"/>
                <w:lang w:val="pt-BR"/>
              </w:rPr>
              <w:t xml:space="preserve"> (</w:t>
            </w:r>
            <w:r w:rsidRPr="00932392">
              <w:rPr>
                <w:rFonts w:ascii="GHEA Grapalat" w:hAnsi="GHEA Grapalat"/>
                <w:sz w:val="20"/>
                <w:szCs w:val="20"/>
              </w:rPr>
              <w:t>տետրակայինիհիդրոքլորիդ</w:t>
            </w:r>
            <w:r w:rsidRPr="00932392">
              <w:rPr>
                <w:rFonts w:ascii="GHEA Grapalat" w:hAnsi="GHEA Grapalat"/>
                <w:sz w:val="20"/>
                <w:szCs w:val="20"/>
                <w:lang w:val="pt-BR"/>
              </w:rPr>
              <w:t xml:space="preserve">), </w:t>
            </w:r>
            <w:r w:rsidRPr="00932392">
              <w:rPr>
                <w:rFonts w:ascii="GHEA Grapalat" w:hAnsi="GHEA Grapalat"/>
                <w:sz w:val="20"/>
                <w:szCs w:val="20"/>
              </w:rPr>
              <w:t>ֆենազոն</w:t>
            </w:r>
            <w:r w:rsidRPr="00932392">
              <w:rPr>
                <w:rFonts w:ascii="GHEA Grapalat" w:hAnsi="GHEA Grapalat"/>
                <w:sz w:val="20"/>
                <w:szCs w:val="20"/>
                <w:lang w:val="pt-BR"/>
              </w:rPr>
              <w:t xml:space="preserve">  S02DA30</w:t>
            </w:r>
          </w:p>
        </w:tc>
        <w:tc>
          <w:tcPr>
            <w:tcW w:w="1237" w:type="dxa"/>
            <w:tcBorders>
              <w:top w:val="single" w:sz="4" w:space="0" w:color="auto"/>
              <w:left w:val="single" w:sz="4" w:space="0" w:color="auto"/>
              <w:bottom w:val="single" w:sz="4" w:space="0" w:color="auto"/>
              <w:right w:val="single" w:sz="4" w:space="0" w:color="auto"/>
            </w:tcBorders>
            <w:vAlign w:val="center"/>
          </w:tcPr>
          <w:p w14:paraId="3388D62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C412E"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Նիտրոֆուրալ, տետրակային (տետրակայինի հիդրոքլորիդ), ֆենազոն,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ականջակաթիլներ</w:t>
            </w:r>
            <w:r w:rsidRPr="00932392">
              <w:rPr>
                <w:rFonts w:ascii="GHEA Grapalat" w:hAnsi="GHEA Grapalat" w:cs="Sylfaen"/>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2,5</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մլ</w:t>
            </w:r>
            <w:r w:rsidRPr="00932392">
              <w:rPr>
                <w:rFonts w:ascii="GHEA Grapalat" w:hAnsi="GHEA Grapalat" w:cs="Sylfaen"/>
                <w:sz w:val="20"/>
                <w:szCs w:val="20"/>
                <w:lang w:val="es-ES"/>
              </w:rPr>
              <w:t>+31,25</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մլ</w:t>
            </w:r>
            <w:r w:rsidRPr="00932392">
              <w:rPr>
                <w:rFonts w:ascii="GHEA Grapalat" w:hAnsi="GHEA Grapalat" w:cs="Sylfaen"/>
                <w:sz w:val="20"/>
                <w:szCs w:val="20"/>
                <w:lang w:val="es-ES"/>
              </w:rPr>
              <w:t>+87,5</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մլ</w:t>
            </w:r>
            <w:r w:rsidRPr="00932392">
              <w:rPr>
                <w:rFonts w:ascii="GHEA Grapalat" w:hAnsi="GHEA Grapalat" w:cs="Sylfaen"/>
                <w:sz w:val="20"/>
                <w:szCs w:val="20"/>
                <w:lang w:val="es-ES"/>
              </w:rPr>
              <w:t>, 5</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56AD3F3A" w14:textId="77777777" w:rsidR="00C47C31" w:rsidRPr="00932392" w:rsidRDefault="00C47C31" w:rsidP="001616B4">
            <w:pPr>
              <w:jc w:val="center"/>
              <w:rPr>
                <w:rFonts w:ascii="GHEA Grapalat" w:hAnsi="GHEA Grapalat" w:cs="Arial"/>
                <w:sz w:val="18"/>
                <w:szCs w:val="18"/>
                <w:lang w:val="es-ES"/>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F5F72C7" w14:textId="548745F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BC32CEA" w14:textId="3207139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99EC0B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130" w:type="dxa"/>
            <w:tcBorders>
              <w:top w:val="single" w:sz="4" w:space="0" w:color="auto"/>
              <w:left w:val="single" w:sz="4" w:space="0" w:color="auto"/>
              <w:bottom w:val="single" w:sz="4" w:space="0" w:color="auto"/>
              <w:right w:val="single" w:sz="4" w:space="0" w:color="auto"/>
            </w:tcBorders>
            <w:vAlign w:val="center"/>
          </w:tcPr>
          <w:p w14:paraId="4A53C655"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0AEC77E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701" w:type="dxa"/>
            <w:tcBorders>
              <w:left w:val="single" w:sz="4" w:space="0" w:color="auto"/>
              <w:bottom w:val="single" w:sz="4" w:space="0" w:color="auto"/>
              <w:right w:val="single" w:sz="4" w:space="0" w:color="auto"/>
            </w:tcBorders>
            <w:vAlign w:val="center"/>
          </w:tcPr>
          <w:p w14:paraId="2CC0CEA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D6DC96D" w14:textId="77777777" w:rsidTr="00932392">
        <w:trPr>
          <w:trHeight w:val="750"/>
        </w:trPr>
        <w:tc>
          <w:tcPr>
            <w:tcW w:w="710" w:type="dxa"/>
            <w:tcBorders>
              <w:top w:val="single" w:sz="4" w:space="0" w:color="auto"/>
              <w:left w:val="single" w:sz="4" w:space="0" w:color="auto"/>
              <w:bottom w:val="single" w:sz="4" w:space="0" w:color="auto"/>
              <w:right w:val="single" w:sz="4" w:space="0" w:color="auto"/>
            </w:tcBorders>
            <w:vAlign w:val="center"/>
          </w:tcPr>
          <w:p w14:paraId="242A0086"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74</w:t>
            </w:r>
          </w:p>
        </w:tc>
        <w:tc>
          <w:tcPr>
            <w:tcW w:w="1246" w:type="dxa"/>
            <w:tcBorders>
              <w:top w:val="single" w:sz="4" w:space="0" w:color="auto"/>
              <w:left w:val="single" w:sz="4" w:space="0" w:color="auto"/>
              <w:bottom w:val="single" w:sz="4" w:space="0" w:color="auto"/>
              <w:right w:val="single" w:sz="4" w:space="0" w:color="auto"/>
            </w:tcBorders>
            <w:vAlign w:val="center"/>
          </w:tcPr>
          <w:p w14:paraId="7A62D4E4"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33671131</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3C8E2238"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լորատադին r06ax13</w:t>
            </w:r>
          </w:p>
        </w:tc>
        <w:tc>
          <w:tcPr>
            <w:tcW w:w="1237" w:type="dxa"/>
            <w:tcBorders>
              <w:top w:val="single" w:sz="4" w:space="0" w:color="auto"/>
              <w:left w:val="single" w:sz="4" w:space="0" w:color="auto"/>
              <w:bottom w:val="single" w:sz="4" w:space="0" w:color="auto"/>
              <w:right w:val="single" w:sz="4" w:space="0" w:color="auto"/>
            </w:tcBorders>
            <w:vAlign w:val="center"/>
          </w:tcPr>
          <w:p w14:paraId="33C38DB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1FA6D9"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Լորատադին,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 </w:t>
            </w:r>
            <w:r w:rsidRPr="00932392">
              <w:rPr>
                <w:rFonts w:ascii="GHEA Grapalat" w:hAnsi="GHEA Grapalat" w:cs="Sylfaen"/>
                <w:sz w:val="20"/>
                <w:szCs w:val="20"/>
              </w:rPr>
              <w:t>դեղաչափը</w:t>
            </w:r>
            <w:r w:rsidRPr="00932392">
              <w:rPr>
                <w:rFonts w:ascii="GHEA Grapalat" w:hAnsi="GHEA Grapalat" w:cs="Sylfaen"/>
                <w:sz w:val="20"/>
                <w:szCs w:val="20"/>
                <w:lang w:val="es-ES"/>
              </w:rPr>
              <w:t>. 10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950D416"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CE51034" w14:textId="2349A017"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AAB8E47" w14:textId="64942B2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27E2F8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7000</w:t>
            </w:r>
          </w:p>
        </w:tc>
        <w:tc>
          <w:tcPr>
            <w:tcW w:w="1130" w:type="dxa"/>
            <w:tcBorders>
              <w:top w:val="single" w:sz="4" w:space="0" w:color="auto"/>
              <w:left w:val="single" w:sz="4" w:space="0" w:color="auto"/>
              <w:bottom w:val="single" w:sz="4" w:space="0" w:color="auto"/>
              <w:right w:val="single" w:sz="4" w:space="0" w:color="auto"/>
            </w:tcBorders>
            <w:vAlign w:val="center"/>
          </w:tcPr>
          <w:p w14:paraId="5DF14F7D"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0D83504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7000</w:t>
            </w:r>
          </w:p>
        </w:tc>
        <w:tc>
          <w:tcPr>
            <w:tcW w:w="1701" w:type="dxa"/>
            <w:tcBorders>
              <w:left w:val="single" w:sz="4" w:space="0" w:color="auto"/>
              <w:bottom w:val="single" w:sz="4" w:space="0" w:color="auto"/>
              <w:right w:val="single" w:sz="4" w:space="0" w:color="auto"/>
            </w:tcBorders>
            <w:vAlign w:val="center"/>
          </w:tcPr>
          <w:p w14:paraId="01AB2317"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42636D1" w14:textId="77777777" w:rsidTr="00932392">
        <w:trPr>
          <w:trHeight w:val="174"/>
        </w:trPr>
        <w:tc>
          <w:tcPr>
            <w:tcW w:w="710" w:type="dxa"/>
            <w:tcBorders>
              <w:top w:val="single" w:sz="4" w:space="0" w:color="auto"/>
              <w:left w:val="single" w:sz="4" w:space="0" w:color="auto"/>
              <w:bottom w:val="single" w:sz="4" w:space="0" w:color="auto"/>
              <w:right w:val="single" w:sz="4" w:space="0" w:color="auto"/>
            </w:tcBorders>
            <w:vAlign w:val="center"/>
          </w:tcPr>
          <w:p w14:paraId="17D52A8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75</w:t>
            </w:r>
          </w:p>
        </w:tc>
        <w:tc>
          <w:tcPr>
            <w:tcW w:w="1246" w:type="dxa"/>
            <w:tcBorders>
              <w:top w:val="single" w:sz="4" w:space="0" w:color="auto"/>
              <w:left w:val="single" w:sz="4" w:space="0" w:color="auto"/>
              <w:bottom w:val="single" w:sz="4" w:space="0" w:color="auto"/>
              <w:right w:val="single" w:sz="4" w:space="0" w:color="auto"/>
            </w:tcBorders>
            <w:vAlign w:val="center"/>
          </w:tcPr>
          <w:p w14:paraId="67CE266E"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33691112/</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6AA5478A"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մետրոնիդազոլ</w:t>
            </w:r>
            <w:r w:rsidRPr="00932392">
              <w:rPr>
                <w:rFonts w:ascii="GHEA Grapalat" w:hAnsi="GHEA Grapalat"/>
                <w:sz w:val="20"/>
                <w:szCs w:val="20"/>
                <w:lang w:val="pt-BR"/>
              </w:rPr>
              <w:t xml:space="preserve"> a01ab17, d06bx01, g01af01, j01xd01, </w:t>
            </w:r>
          </w:p>
          <w:p w14:paraId="61B66374"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p01ab01</w:t>
            </w:r>
          </w:p>
        </w:tc>
        <w:tc>
          <w:tcPr>
            <w:tcW w:w="1237" w:type="dxa"/>
            <w:tcBorders>
              <w:top w:val="single" w:sz="4" w:space="0" w:color="auto"/>
              <w:left w:val="single" w:sz="4" w:space="0" w:color="auto"/>
              <w:bottom w:val="single" w:sz="4" w:space="0" w:color="auto"/>
              <w:right w:val="single" w:sz="4" w:space="0" w:color="auto"/>
            </w:tcBorders>
            <w:vAlign w:val="center"/>
          </w:tcPr>
          <w:p w14:paraId="2D124FAE"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878753"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Մետրոնիդազոլ,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sz w:val="20"/>
                <w:szCs w:val="20"/>
                <w:lang w:val="es-ES"/>
              </w:rPr>
              <w:t xml:space="preserve"> </w:t>
            </w:r>
            <w:r w:rsidRPr="00932392">
              <w:rPr>
                <w:rFonts w:ascii="GHEA Grapalat" w:hAnsi="GHEA Grapalat"/>
                <w:sz w:val="20"/>
                <w:szCs w:val="20"/>
                <w:lang w:val="es-ES"/>
              </w:rPr>
              <w:t>5</w:t>
            </w:r>
            <w:r w:rsidRPr="00932392">
              <w:rPr>
                <w:rFonts w:ascii="GHEA Grapalat" w:hAnsi="GHEA Grapalat"/>
                <w:sz w:val="20"/>
                <w:szCs w:val="20"/>
                <w:lang w:val="hy-AM"/>
              </w:rPr>
              <w:t>0</w:t>
            </w:r>
            <w:r w:rsidRPr="00932392">
              <w:rPr>
                <w:rFonts w:ascii="GHEA Grapalat" w:hAnsi="GHEA Grapalat"/>
                <w:sz w:val="20"/>
                <w:szCs w:val="20"/>
                <w:lang w:val="es-ES"/>
              </w:rPr>
              <w:t>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145F4F13"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769502A" w14:textId="45F2687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E3520F2" w14:textId="5A8F490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73D948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130" w:type="dxa"/>
            <w:tcBorders>
              <w:top w:val="single" w:sz="4" w:space="0" w:color="auto"/>
              <w:left w:val="single" w:sz="4" w:space="0" w:color="auto"/>
              <w:bottom w:val="single" w:sz="4" w:space="0" w:color="auto"/>
              <w:right w:val="single" w:sz="4" w:space="0" w:color="auto"/>
            </w:tcBorders>
            <w:vAlign w:val="center"/>
          </w:tcPr>
          <w:p w14:paraId="00786DEB" w14:textId="77777777" w:rsidR="00C47C31" w:rsidRPr="00932392" w:rsidRDefault="00C47C31" w:rsidP="001616B4">
            <w:pPr>
              <w:jc w:val="center"/>
              <w:rPr>
                <w:rFonts w:ascii="GHEA Grapalat" w:hAnsi="GHEA Grapalat"/>
                <w:sz w:val="16"/>
                <w:szCs w:val="16"/>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271D868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701" w:type="dxa"/>
            <w:tcBorders>
              <w:left w:val="single" w:sz="4" w:space="0" w:color="auto"/>
              <w:bottom w:val="single" w:sz="4" w:space="0" w:color="auto"/>
              <w:right w:val="single" w:sz="4" w:space="0" w:color="auto"/>
            </w:tcBorders>
            <w:vAlign w:val="center"/>
          </w:tcPr>
          <w:p w14:paraId="32BF68DA"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646BF4F" w14:textId="77777777" w:rsidTr="00932392">
        <w:trPr>
          <w:trHeight w:val="195"/>
        </w:trPr>
        <w:tc>
          <w:tcPr>
            <w:tcW w:w="710" w:type="dxa"/>
            <w:tcBorders>
              <w:top w:val="single" w:sz="4" w:space="0" w:color="auto"/>
              <w:left w:val="single" w:sz="4" w:space="0" w:color="auto"/>
              <w:bottom w:val="single" w:sz="4" w:space="0" w:color="auto"/>
              <w:right w:val="single" w:sz="4" w:space="0" w:color="auto"/>
            </w:tcBorders>
            <w:vAlign w:val="center"/>
          </w:tcPr>
          <w:p w14:paraId="7911DA49"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76</w:t>
            </w:r>
          </w:p>
        </w:tc>
        <w:tc>
          <w:tcPr>
            <w:tcW w:w="1246" w:type="dxa"/>
            <w:tcBorders>
              <w:top w:val="single" w:sz="4" w:space="0" w:color="auto"/>
              <w:left w:val="single" w:sz="4" w:space="0" w:color="auto"/>
              <w:bottom w:val="single" w:sz="4" w:space="0" w:color="auto"/>
              <w:right w:val="single" w:sz="4" w:space="0" w:color="auto"/>
            </w:tcBorders>
            <w:vAlign w:val="center"/>
          </w:tcPr>
          <w:p w14:paraId="3CF00966" w14:textId="77777777" w:rsidR="00C47C31" w:rsidRPr="00932392" w:rsidRDefault="00C47C31" w:rsidP="00C47C31">
            <w:pPr>
              <w:jc w:val="both"/>
              <w:rPr>
                <w:rFonts w:ascii="GHEA Grapalat" w:hAnsi="GHEA Grapalat"/>
                <w:color w:val="333333"/>
                <w:sz w:val="16"/>
                <w:szCs w:val="16"/>
                <w:lang w:val="ru-RU"/>
              </w:rPr>
            </w:pPr>
            <w:r w:rsidRPr="00932392">
              <w:rPr>
                <w:rFonts w:ascii="GHEA Grapalat" w:hAnsi="GHEA Grapalat"/>
                <w:color w:val="333333"/>
                <w:sz w:val="16"/>
                <w:szCs w:val="16"/>
                <w:lang w:val="pt-BR"/>
              </w:rPr>
              <w:t>33691112/</w:t>
            </w:r>
            <w:r w:rsidRPr="00932392">
              <w:rPr>
                <w:rFonts w:ascii="GHEA Grapalat" w:hAnsi="GHEA Grapalat"/>
                <w:color w:val="333333"/>
                <w:sz w:val="16"/>
                <w:szCs w:val="16"/>
                <w:lang w:val="ru-RU"/>
              </w:rPr>
              <w:t>3</w:t>
            </w:r>
          </w:p>
        </w:tc>
        <w:tc>
          <w:tcPr>
            <w:tcW w:w="2250" w:type="dxa"/>
            <w:tcBorders>
              <w:top w:val="single" w:sz="4" w:space="0" w:color="auto"/>
              <w:left w:val="single" w:sz="4" w:space="0" w:color="auto"/>
              <w:bottom w:val="single" w:sz="4" w:space="0" w:color="auto"/>
              <w:right w:val="single" w:sz="4" w:space="0" w:color="auto"/>
            </w:tcBorders>
            <w:vAlign w:val="center"/>
          </w:tcPr>
          <w:p w14:paraId="5FA550AA"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մետրոնիդազոլ</w:t>
            </w:r>
            <w:r w:rsidRPr="00932392">
              <w:rPr>
                <w:rFonts w:ascii="GHEA Grapalat" w:hAnsi="GHEA Grapalat"/>
                <w:sz w:val="20"/>
                <w:szCs w:val="20"/>
                <w:lang w:val="pt-BR"/>
              </w:rPr>
              <w:t xml:space="preserve"> a01ab17, d06bx01, g01af01, j01xd01, </w:t>
            </w:r>
          </w:p>
          <w:p w14:paraId="641475F4"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p01ab01</w:t>
            </w:r>
          </w:p>
        </w:tc>
        <w:tc>
          <w:tcPr>
            <w:tcW w:w="1237" w:type="dxa"/>
            <w:tcBorders>
              <w:top w:val="single" w:sz="4" w:space="0" w:color="auto"/>
              <w:left w:val="single" w:sz="4" w:space="0" w:color="auto"/>
              <w:bottom w:val="single" w:sz="4" w:space="0" w:color="auto"/>
              <w:right w:val="single" w:sz="4" w:space="0" w:color="auto"/>
            </w:tcBorders>
            <w:vAlign w:val="center"/>
          </w:tcPr>
          <w:p w14:paraId="7FFDF69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E90C37"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Մետրոնիդազոլ, </w:t>
            </w:r>
            <w:r w:rsidRPr="00932392">
              <w:rPr>
                <w:rFonts w:ascii="GHEA Grapalat" w:hAnsi="GHEA Grapalat" w:cs="Sylfaen"/>
                <w:sz w:val="20"/>
                <w:szCs w:val="20"/>
              </w:rPr>
              <w:t>դեղաձևը</w:t>
            </w:r>
            <w:r w:rsidRPr="00932392">
              <w:rPr>
                <w:rFonts w:ascii="GHEA Grapalat" w:hAnsi="GHEA Grapalat"/>
                <w:sz w:val="20"/>
                <w:szCs w:val="20"/>
                <w:lang w:val="es-ES"/>
              </w:rPr>
              <w:t>. լուծույթ ն/ե ներարկման, դեղաչափը. 5մգ/մլ; 100մլ պլաստիկե շշիկ</w:t>
            </w:r>
          </w:p>
        </w:tc>
        <w:tc>
          <w:tcPr>
            <w:tcW w:w="843" w:type="dxa"/>
            <w:tcBorders>
              <w:top w:val="single" w:sz="4" w:space="0" w:color="auto"/>
              <w:left w:val="single" w:sz="4" w:space="0" w:color="auto"/>
              <w:bottom w:val="single" w:sz="4" w:space="0" w:color="auto"/>
              <w:right w:val="single" w:sz="4" w:space="0" w:color="auto"/>
            </w:tcBorders>
            <w:vAlign w:val="center"/>
          </w:tcPr>
          <w:p w14:paraId="2386776B"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8A00AC0" w14:textId="21E8797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EC96183" w14:textId="7F9F6B6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EAE988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130" w:type="dxa"/>
            <w:tcBorders>
              <w:top w:val="single" w:sz="4" w:space="0" w:color="auto"/>
              <w:left w:val="single" w:sz="4" w:space="0" w:color="auto"/>
              <w:bottom w:val="single" w:sz="4" w:space="0" w:color="auto"/>
              <w:right w:val="single" w:sz="4" w:space="0" w:color="auto"/>
            </w:tcBorders>
            <w:vAlign w:val="center"/>
          </w:tcPr>
          <w:p w14:paraId="0B1D9CB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0A125BD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701" w:type="dxa"/>
            <w:tcBorders>
              <w:left w:val="single" w:sz="4" w:space="0" w:color="auto"/>
              <w:bottom w:val="single" w:sz="4" w:space="0" w:color="auto"/>
              <w:right w:val="single" w:sz="4" w:space="0" w:color="auto"/>
            </w:tcBorders>
            <w:vAlign w:val="center"/>
          </w:tcPr>
          <w:p w14:paraId="7D594F5E"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1D772FE" w14:textId="77777777" w:rsidTr="00932392">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432624C6" w14:textId="77777777" w:rsidR="00C47C31" w:rsidRPr="00932392" w:rsidRDefault="00C47C31" w:rsidP="00C47C31">
            <w:pPr>
              <w:jc w:val="both"/>
              <w:rPr>
                <w:rFonts w:ascii="GHEA Grapalat" w:hAnsi="GHEA Grapalat" w:cs="Arial LatArm"/>
              </w:rPr>
            </w:pPr>
            <w:r w:rsidRPr="00932392">
              <w:rPr>
                <w:rFonts w:ascii="GHEA Grapalat" w:hAnsi="GHEA Grapalat" w:cs="Arial LatArm"/>
              </w:rPr>
              <w:t>77</w:t>
            </w:r>
          </w:p>
        </w:tc>
        <w:tc>
          <w:tcPr>
            <w:tcW w:w="1246" w:type="dxa"/>
            <w:tcBorders>
              <w:top w:val="single" w:sz="4" w:space="0" w:color="auto"/>
              <w:left w:val="single" w:sz="4" w:space="0" w:color="auto"/>
              <w:bottom w:val="single" w:sz="4" w:space="0" w:color="auto"/>
              <w:right w:val="single" w:sz="4" w:space="0" w:color="auto"/>
            </w:tcBorders>
            <w:vAlign w:val="center"/>
          </w:tcPr>
          <w:p w14:paraId="295D8910" w14:textId="77777777" w:rsidR="00C47C31" w:rsidRPr="00932392" w:rsidRDefault="00C47C31" w:rsidP="00C47C31">
            <w:pPr>
              <w:spacing w:line="276" w:lineRule="auto"/>
              <w:jc w:val="both"/>
              <w:rPr>
                <w:rFonts w:ascii="GHEA Grapalat" w:hAnsi="GHEA Grapalat"/>
                <w:color w:val="333333"/>
                <w:sz w:val="16"/>
                <w:szCs w:val="16"/>
                <w:lang w:val="hy-AM"/>
              </w:rPr>
            </w:pPr>
            <w:r w:rsidRPr="00932392">
              <w:rPr>
                <w:rFonts w:ascii="GHEA Grapalat" w:hAnsi="GHEA Grapalat"/>
                <w:color w:val="333333"/>
                <w:sz w:val="16"/>
                <w:szCs w:val="16"/>
                <w:lang w:val="pt-BR"/>
              </w:rPr>
              <w:t>33691127</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045FE915" w14:textId="77777777" w:rsidR="00C47C31" w:rsidRPr="00932392" w:rsidRDefault="00C47C31" w:rsidP="00C47C31">
            <w:pPr>
              <w:spacing w:line="276" w:lineRule="auto"/>
              <w:jc w:val="both"/>
              <w:rPr>
                <w:rFonts w:ascii="GHEA Grapalat" w:hAnsi="GHEA Grapalat"/>
                <w:sz w:val="20"/>
                <w:szCs w:val="20"/>
                <w:lang w:val="ru-RU"/>
              </w:rPr>
            </w:pPr>
            <w:r w:rsidRPr="00932392">
              <w:rPr>
                <w:rFonts w:ascii="GHEA Grapalat" w:hAnsi="GHEA Grapalat"/>
                <w:sz w:val="20"/>
                <w:szCs w:val="20"/>
                <w:lang w:val="ru-RU"/>
              </w:rPr>
              <w:t xml:space="preserve">բենզիլ բենզոատ p03ax01  </w:t>
            </w:r>
          </w:p>
        </w:tc>
        <w:tc>
          <w:tcPr>
            <w:tcW w:w="1237" w:type="dxa"/>
            <w:tcBorders>
              <w:top w:val="single" w:sz="4" w:space="0" w:color="auto"/>
              <w:left w:val="single" w:sz="4" w:space="0" w:color="auto"/>
              <w:bottom w:val="single" w:sz="4" w:space="0" w:color="auto"/>
              <w:right w:val="single" w:sz="4" w:space="0" w:color="auto"/>
            </w:tcBorders>
            <w:vAlign w:val="center"/>
          </w:tcPr>
          <w:p w14:paraId="6E7D7BEE"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08473B" w14:textId="77777777" w:rsidR="00C47C31" w:rsidRPr="00932392" w:rsidRDefault="00C47C31" w:rsidP="001616B4">
            <w:pPr>
              <w:spacing w:line="276" w:lineRule="auto"/>
              <w:jc w:val="both"/>
              <w:rPr>
                <w:rFonts w:ascii="GHEA Grapalat" w:hAnsi="GHEA Grapalat" w:cs="Sylfaen"/>
                <w:sz w:val="20"/>
                <w:szCs w:val="20"/>
                <w:lang w:val="pt-BR"/>
              </w:rPr>
            </w:pPr>
            <w:r w:rsidRPr="00932392">
              <w:rPr>
                <w:rFonts w:ascii="GHEA Grapalat" w:hAnsi="GHEA Grapalat" w:cs="Sylfaen"/>
                <w:sz w:val="20"/>
                <w:szCs w:val="20"/>
                <w:lang w:val="pt-BR"/>
              </w:rPr>
              <w:t>Բենզիլ բենզոատ, դեղաձևը. կիթ արտաքին կիրառման, դեղաչափը. 250մգ/մլ, 120մլ</w:t>
            </w:r>
          </w:p>
        </w:tc>
        <w:tc>
          <w:tcPr>
            <w:tcW w:w="843" w:type="dxa"/>
            <w:tcBorders>
              <w:top w:val="single" w:sz="4" w:space="0" w:color="auto"/>
              <w:left w:val="single" w:sz="4" w:space="0" w:color="auto"/>
              <w:bottom w:val="single" w:sz="4" w:space="0" w:color="auto"/>
              <w:right w:val="single" w:sz="4" w:space="0" w:color="auto"/>
            </w:tcBorders>
            <w:vAlign w:val="center"/>
          </w:tcPr>
          <w:p w14:paraId="5BA18051" w14:textId="77777777" w:rsidR="00C47C31" w:rsidRPr="00932392" w:rsidRDefault="00C47C31" w:rsidP="001616B4">
            <w:pPr>
              <w:spacing w:line="276" w:lineRule="auto"/>
              <w:rPr>
                <w:rFonts w:ascii="GHEA Grapalat" w:hAnsi="GHEA Grapalat" w:cs="Arial"/>
                <w:sz w:val="18"/>
                <w:szCs w:val="18"/>
                <w:lang w:val="ru-RU"/>
              </w:rPr>
            </w:pPr>
            <w:r w:rsidRPr="00932392">
              <w:rPr>
                <w:rFonts w:ascii="GHEA Grapalat" w:hAnsi="GHEA Grapalat" w:cs="Arial"/>
                <w:sz w:val="18"/>
                <w:szCs w:val="18"/>
                <w:lang w:val="ru-RU"/>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DC4941E" w14:textId="203E240C"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97323EE" w14:textId="6E89318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13643E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w:t>
            </w:r>
          </w:p>
        </w:tc>
        <w:tc>
          <w:tcPr>
            <w:tcW w:w="1130" w:type="dxa"/>
            <w:tcBorders>
              <w:top w:val="single" w:sz="4" w:space="0" w:color="auto"/>
              <w:left w:val="single" w:sz="4" w:space="0" w:color="auto"/>
              <w:bottom w:val="single" w:sz="4" w:space="0" w:color="auto"/>
              <w:right w:val="single" w:sz="4" w:space="0" w:color="auto"/>
            </w:tcBorders>
            <w:vAlign w:val="center"/>
          </w:tcPr>
          <w:p w14:paraId="09D85BC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4C4586C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w:t>
            </w:r>
          </w:p>
        </w:tc>
        <w:tc>
          <w:tcPr>
            <w:tcW w:w="1701" w:type="dxa"/>
            <w:tcBorders>
              <w:left w:val="single" w:sz="4" w:space="0" w:color="auto"/>
              <w:bottom w:val="single" w:sz="4" w:space="0" w:color="auto"/>
              <w:right w:val="single" w:sz="4" w:space="0" w:color="auto"/>
            </w:tcBorders>
            <w:vAlign w:val="center"/>
          </w:tcPr>
          <w:p w14:paraId="224F936D"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86F1A41" w14:textId="77777777" w:rsidTr="00932392">
        <w:trPr>
          <w:trHeight w:val="345"/>
        </w:trPr>
        <w:tc>
          <w:tcPr>
            <w:tcW w:w="710" w:type="dxa"/>
            <w:tcBorders>
              <w:top w:val="single" w:sz="4" w:space="0" w:color="auto"/>
              <w:left w:val="single" w:sz="4" w:space="0" w:color="auto"/>
              <w:bottom w:val="single" w:sz="4" w:space="0" w:color="auto"/>
              <w:right w:val="single" w:sz="4" w:space="0" w:color="auto"/>
            </w:tcBorders>
            <w:vAlign w:val="center"/>
          </w:tcPr>
          <w:p w14:paraId="2163758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78</w:t>
            </w:r>
          </w:p>
        </w:tc>
        <w:tc>
          <w:tcPr>
            <w:tcW w:w="1246" w:type="dxa"/>
            <w:tcBorders>
              <w:top w:val="single" w:sz="4" w:space="0" w:color="auto"/>
              <w:left w:val="single" w:sz="4" w:space="0" w:color="auto"/>
              <w:bottom w:val="single" w:sz="4" w:space="0" w:color="auto"/>
              <w:right w:val="single" w:sz="4" w:space="0" w:color="auto"/>
            </w:tcBorders>
            <w:vAlign w:val="center"/>
          </w:tcPr>
          <w:p w14:paraId="7FA0B486"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33691129/</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533A7BE1"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նատրիումի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w:t>
            </w:r>
            <w:r w:rsidRPr="00932392">
              <w:rPr>
                <w:rFonts w:ascii="GHEA Grapalat" w:hAnsi="GHEA Grapalat"/>
                <w:sz w:val="20"/>
                <w:szCs w:val="20"/>
                <w:lang w:val="hy-AM"/>
              </w:rPr>
              <w:t>կալիումի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w:t>
            </w:r>
            <w:r w:rsidRPr="00932392">
              <w:rPr>
                <w:rFonts w:ascii="GHEA Grapalat" w:hAnsi="GHEA Grapalat"/>
                <w:sz w:val="20"/>
                <w:szCs w:val="20"/>
                <w:lang w:val="hy-AM"/>
              </w:rPr>
              <w:t>կալցիումի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w:t>
            </w:r>
            <w:r w:rsidRPr="00932392">
              <w:rPr>
                <w:rFonts w:ascii="GHEA Grapalat" w:hAnsi="GHEA Grapalat"/>
                <w:sz w:val="20"/>
                <w:szCs w:val="20"/>
                <w:lang w:val="hy-AM"/>
              </w:rPr>
              <w:t>ռինգերի</w:t>
            </w:r>
            <w:r w:rsidRPr="00932392">
              <w:rPr>
                <w:rFonts w:ascii="GHEA Grapalat" w:hAnsi="GHEA Grapalat"/>
                <w:sz w:val="20"/>
                <w:szCs w:val="20"/>
                <w:lang w:val="pt-BR"/>
              </w:rPr>
              <w:t xml:space="preserve"> </w:t>
            </w:r>
            <w:r w:rsidRPr="00932392">
              <w:rPr>
                <w:rFonts w:ascii="GHEA Grapalat" w:hAnsi="GHEA Grapalat"/>
                <w:sz w:val="20"/>
                <w:szCs w:val="20"/>
                <w:lang w:val="hy-AM"/>
              </w:rPr>
              <w:t>լուծույթ</w:t>
            </w:r>
            <w:r w:rsidRPr="00932392">
              <w:rPr>
                <w:rFonts w:ascii="GHEA Grapalat" w:hAnsi="GHEA Grapalat"/>
                <w:sz w:val="20"/>
                <w:szCs w:val="20"/>
                <w:lang w:val="pt-BR"/>
              </w:rPr>
              <w:t xml:space="preserve">)   </w:t>
            </w:r>
          </w:p>
        </w:tc>
        <w:tc>
          <w:tcPr>
            <w:tcW w:w="1237" w:type="dxa"/>
            <w:tcBorders>
              <w:top w:val="single" w:sz="4" w:space="0" w:color="auto"/>
              <w:left w:val="single" w:sz="4" w:space="0" w:color="auto"/>
              <w:bottom w:val="single" w:sz="4" w:space="0" w:color="auto"/>
              <w:right w:val="single" w:sz="4" w:space="0" w:color="auto"/>
            </w:tcBorders>
            <w:vAlign w:val="center"/>
          </w:tcPr>
          <w:p w14:paraId="05AF42AE"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9DBBD1"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Նատրիումի քլորիդ, կալիումի քլորիդ, կալցիումի 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կաթիլաներարկման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rPr>
              <w:t>8,6մգ/մլ+0,3մգ/մլ+0,49մգ/մլ, 250մլ</w:t>
            </w:r>
            <w:r w:rsidRPr="00932392">
              <w:rPr>
                <w:rFonts w:ascii="GHEA Grapalat" w:hAnsi="GHEA Grapalat" w:cs="Sylfaen"/>
                <w:sz w:val="20"/>
                <w:szCs w:val="20"/>
                <w:lang w:val="hy-AM"/>
              </w:rPr>
              <w:t xml:space="preserve"> </w:t>
            </w:r>
          </w:p>
        </w:tc>
        <w:tc>
          <w:tcPr>
            <w:tcW w:w="843" w:type="dxa"/>
            <w:tcBorders>
              <w:top w:val="single" w:sz="4" w:space="0" w:color="auto"/>
              <w:left w:val="single" w:sz="4" w:space="0" w:color="auto"/>
              <w:bottom w:val="single" w:sz="4" w:space="0" w:color="auto"/>
              <w:right w:val="single" w:sz="4" w:space="0" w:color="auto"/>
            </w:tcBorders>
            <w:vAlign w:val="center"/>
          </w:tcPr>
          <w:p w14:paraId="513B1A04"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361E42B" w14:textId="24B1BE8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D7B21DC" w14:textId="0AF99AB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7CEBF6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450</w:t>
            </w:r>
          </w:p>
        </w:tc>
        <w:tc>
          <w:tcPr>
            <w:tcW w:w="1130" w:type="dxa"/>
            <w:tcBorders>
              <w:top w:val="single" w:sz="4" w:space="0" w:color="auto"/>
              <w:left w:val="single" w:sz="4" w:space="0" w:color="auto"/>
              <w:bottom w:val="single" w:sz="4" w:space="0" w:color="auto"/>
              <w:right w:val="single" w:sz="4" w:space="0" w:color="auto"/>
            </w:tcBorders>
            <w:vAlign w:val="center"/>
          </w:tcPr>
          <w:p w14:paraId="11919B0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19F50F6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450</w:t>
            </w:r>
          </w:p>
        </w:tc>
        <w:tc>
          <w:tcPr>
            <w:tcW w:w="1701" w:type="dxa"/>
            <w:tcBorders>
              <w:left w:val="single" w:sz="4" w:space="0" w:color="auto"/>
              <w:bottom w:val="single" w:sz="4" w:space="0" w:color="auto"/>
              <w:right w:val="single" w:sz="4" w:space="0" w:color="auto"/>
            </w:tcBorders>
            <w:vAlign w:val="center"/>
          </w:tcPr>
          <w:p w14:paraId="695C63D7"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527D46C"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794EFFB5"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79</w:t>
            </w:r>
          </w:p>
        </w:tc>
        <w:tc>
          <w:tcPr>
            <w:tcW w:w="1246" w:type="dxa"/>
            <w:tcBorders>
              <w:top w:val="single" w:sz="4" w:space="0" w:color="auto"/>
              <w:left w:val="single" w:sz="4" w:space="0" w:color="auto"/>
              <w:bottom w:val="single" w:sz="4" w:space="0" w:color="auto"/>
              <w:right w:val="single" w:sz="4" w:space="0" w:color="auto"/>
            </w:tcBorders>
            <w:vAlign w:val="center"/>
          </w:tcPr>
          <w:p w14:paraId="66B4C99F"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33691136/</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40A7D72B"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նատրիումի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a12ca01, b05cb01, b05xa03  </w:t>
            </w:r>
          </w:p>
        </w:tc>
        <w:tc>
          <w:tcPr>
            <w:tcW w:w="1237" w:type="dxa"/>
            <w:tcBorders>
              <w:top w:val="single" w:sz="4" w:space="0" w:color="auto"/>
              <w:left w:val="single" w:sz="4" w:space="0" w:color="auto"/>
              <w:bottom w:val="single" w:sz="4" w:space="0" w:color="auto"/>
              <w:right w:val="single" w:sz="4" w:space="0" w:color="auto"/>
            </w:tcBorders>
            <w:vAlign w:val="center"/>
          </w:tcPr>
          <w:p w14:paraId="01F65083"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7B546E"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Նատրիումի 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կաթիլաներարկման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rPr>
              <w:t xml:space="preserve">9մգ/մլ, </w:t>
            </w:r>
            <w:r w:rsidRPr="00932392">
              <w:rPr>
                <w:rFonts w:ascii="GHEA Grapalat" w:hAnsi="GHEA Grapalat" w:cs="Sylfaen"/>
                <w:sz w:val="20"/>
                <w:szCs w:val="20"/>
                <w:lang w:val="hy-AM"/>
              </w:rPr>
              <w:t>10</w:t>
            </w:r>
            <w:r w:rsidRPr="00932392">
              <w:rPr>
                <w:rFonts w:ascii="GHEA Grapalat" w:hAnsi="GHEA Grapalat" w:cs="Sylfaen"/>
                <w:sz w:val="20"/>
                <w:szCs w:val="20"/>
              </w:rPr>
              <w:t>0մլ</w:t>
            </w:r>
          </w:p>
        </w:tc>
        <w:tc>
          <w:tcPr>
            <w:tcW w:w="843" w:type="dxa"/>
            <w:tcBorders>
              <w:top w:val="single" w:sz="4" w:space="0" w:color="auto"/>
              <w:left w:val="single" w:sz="4" w:space="0" w:color="auto"/>
              <w:bottom w:val="single" w:sz="4" w:space="0" w:color="auto"/>
              <w:right w:val="single" w:sz="4" w:space="0" w:color="auto"/>
            </w:tcBorders>
            <w:vAlign w:val="center"/>
          </w:tcPr>
          <w:p w14:paraId="5362EB8F"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4F3B780" w14:textId="195B217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4D36837" w14:textId="51E6ABD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D51E11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w:t>
            </w:r>
          </w:p>
        </w:tc>
        <w:tc>
          <w:tcPr>
            <w:tcW w:w="1130" w:type="dxa"/>
            <w:tcBorders>
              <w:top w:val="single" w:sz="4" w:space="0" w:color="auto"/>
              <w:left w:val="single" w:sz="4" w:space="0" w:color="auto"/>
              <w:bottom w:val="single" w:sz="4" w:space="0" w:color="auto"/>
              <w:right w:val="single" w:sz="4" w:space="0" w:color="auto"/>
            </w:tcBorders>
            <w:vAlign w:val="center"/>
          </w:tcPr>
          <w:p w14:paraId="69352AC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37B65AE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w:t>
            </w:r>
          </w:p>
        </w:tc>
        <w:tc>
          <w:tcPr>
            <w:tcW w:w="1701" w:type="dxa"/>
            <w:tcBorders>
              <w:left w:val="single" w:sz="4" w:space="0" w:color="auto"/>
              <w:bottom w:val="single" w:sz="4" w:space="0" w:color="auto"/>
              <w:right w:val="single" w:sz="4" w:space="0" w:color="auto"/>
            </w:tcBorders>
            <w:vAlign w:val="center"/>
          </w:tcPr>
          <w:p w14:paraId="69C9FE26"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2064271"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640CD3D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80</w:t>
            </w:r>
          </w:p>
        </w:tc>
        <w:tc>
          <w:tcPr>
            <w:tcW w:w="1246" w:type="dxa"/>
            <w:tcBorders>
              <w:top w:val="single" w:sz="4" w:space="0" w:color="auto"/>
              <w:left w:val="single" w:sz="4" w:space="0" w:color="auto"/>
              <w:bottom w:val="single" w:sz="4" w:space="0" w:color="auto"/>
              <w:right w:val="single" w:sz="4" w:space="0" w:color="auto"/>
            </w:tcBorders>
            <w:vAlign w:val="center"/>
          </w:tcPr>
          <w:p w14:paraId="5B274661"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33691136/</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0CC3D354"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նատրիումի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a12ca01, b05cb01, b05xa03  </w:t>
            </w:r>
          </w:p>
        </w:tc>
        <w:tc>
          <w:tcPr>
            <w:tcW w:w="1237" w:type="dxa"/>
            <w:tcBorders>
              <w:top w:val="single" w:sz="4" w:space="0" w:color="auto"/>
              <w:left w:val="single" w:sz="4" w:space="0" w:color="auto"/>
              <w:bottom w:val="single" w:sz="4" w:space="0" w:color="auto"/>
              <w:right w:val="single" w:sz="4" w:space="0" w:color="auto"/>
            </w:tcBorders>
            <w:vAlign w:val="center"/>
          </w:tcPr>
          <w:p w14:paraId="4F8EFA0F"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1BE24C"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Նատրիումի 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կաթիլաներարկման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rPr>
              <w:t xml:space="preserve">9մգ/մլ, </w:t>
            </w:r>
            <w:r w:rsidRPr="00932392">
              <w:rPr>
                <w:rFonts w:ascii="GHEA Grapalat" w:hAnsi="GHEA Grapalat" w:cs="Sylfaen"/>
                <w:sz w:val="20"/>
                <w:szCs w:val="20"/>
                <w:lang w:val="hy-AM"/>
              </w:rPr>
              <w:t>25</w:t>
            </w:r>
            <w:r w:rsidRPr="00932392">
              <w:rPr>
                <w:rFonts w:ascii="GHEA Grapalat" w:hAnsi="GHEA Grapalat" w:cs="Sylfaen"/>
                <w:sz w:val="20"/>
                <w:szCs w:val="20"/>
              </w:rPr>
              <w:t>0մլ</w:t>
            </w:r>
          </w:p>
        </w:tc>
        <w:tc>
          <w:tcPr>
            <w:tcW w:w="843" w:type="dxa"/>
            <w:tcBorders>
              <w:top w:val="single" w:sz="4" w:space="0" w:color="auto"/>
              <w:left w:val="single" w:sz="4" w:space="0" w:color="auto"/>
              <w:bottom w:val="single" w:sz="4" w:space="0" w:color="auto"/>
              <w:right w:val="single" w:sz="4" w:space="0" w:color="auto"/>
            </w:tcBorders>
            <w:vAlign w:val="center"/>
          </w:tcPr>
          <w:p w14:paraId="37C55713"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8AA4919" w14:textId="252F058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7C30BB7" w14:textId="581E805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0A537D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1350</w:t>
            </w:r>
          </w:p>
        </w:tc>
        <w:tc>
          <w:tcPr>
            <w:tcW w:w="1130" w:type="dxa"/>
            <w:tcBorders>
              <w:top w:val="single" w:sz="4" w:space="0" w:color="auto"/>
              <w:left w:val="single" w:sz="4" w:space="0" w:color="auto"/>
              <w:bottom w:val="single" w:sz="4" w:space="0" w:color="auto"/>
              <w:right w:val="single" w:sz="4" w:space="0" w:color="auto"/>
            </w:tcBorders>
            <w:vAlign w:val="center"/>
          </w:tcPr>
          <w:p w14:paraId="5D5BC3BD"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left w:val="single" w:sz="4" w:space="0" w:color="auto"/>
              <w:bottom w:val="single" w:sz="4" w:space="0" w:color="auto"/>
              <w:right w:val="single" w:sz="4" w:space="0" w:color="auto"/>
            </w:tcBorders>
            <w:vAlign w:val="center"/>
          </w:tcPr>
          <w:p w14:paraId="24710FF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1350</w:t>
            </w:r>
          </w:p>
        </w:tc>
        <w:tc>
          <w:tcPr>
            <w:tcW w:w="1701" w:type="dxa"/>
            <w:tcBorders>
              <w:left w:val="single" w:sz="4" w:space="0" w:color="auto"/>
              <w:bottom w:val="single" w:sz="4" w:space="0" w:color="auto"/>
              <w:right w:val="single" w:sz="4" w:space="0" w:color="auto"/>
            </w:tcBorders>
            <w:vAlign w:val="center"/>
          </w:tcPr>
          <w:p w14:paraId="207D4D2C" w14:textId="77777777" w:rsidR="00C47C31" w:rsidRPr="00932392" w:rsidRDefault="00C47C31" w:rsidP="001616B4">
            <w:pPr>
              <w:rPr>
                <w:rFonts w:ascii="GHEA Grapalat" w:hAnsi="GHEA Grapalat"/>
                <w:sz w:val="16"/>
                <w:szCs w:val="16"/>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81B7BE8" w14:textId="77777777" w:rsidTr="00932392">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452F980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81</w:t>
            </w:r>
          </w:p>
        </w:tc>
        <w:tc>
          <w:tcPr>
            <w:tcW w:w="1246" w:type="dxa"/>
            <w:tcBorders>
              <w:top w:val="single" w:sz="4" w:space="0" w:color="auto"/>
              <w:left w:val="single" w:sz="4" w:space="0" w:color="auto"/>
              <w:bottom w:val="single" w:sz="4" w:space="0" w:color="auto"/>
              <w:right w:val="single" w:sz="4" w:space="0" w:color="auto"/>
            </w:tcBorders>
            <w:vAlign w:val="center"/>
          </w:tcPr>
          <w:p w14:paraId="4DE8407A"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33691136/</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vAlign w:val="center"/>
          </w:tcPr>
          <w:p w14:paraId="61FE636E"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նատրիումի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a12ca01, b05cb01, b05xa03  </w:t>
            </w:r>
          </w:p>
        </w:tc>
        <w:tc>
          <w:tcPr>
            <w:tcW w:w="1237" w:type="dxa"/>
            <w:tcBorders>
              <w:top w:val="single" w:sz="4" w:space="0" w:color="auto"/>
              <w:left w:val="single" w:sz="4" w:space="0" w:color="auto"/>
              <w:bottom w:val="single" w:sz="4" w:space="0" w:color="auto"/>
              <w:right w:val="single" w:sz="4" w:space="0" w:color="auto"/>
            </w:tcBorders>
            <w:vAlign w:val="center"/>
          </w:tcPr>
          <w:p w14:paraId="77396E5D"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4BEC34"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Նատրիումի 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կաթիլաներարկման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rPr>
              <w:t xml:space="preserve">9մգ/մլ, </w:t>
            </w:r>
            <w:r w:rsidRPr="00932392">
              <w:rPr>
                <w:rFonts w:ascii="GHEA Grapalat" w:hAnsi="GHEA Grapalat" w:cs="Sylfaen"/>
                <w:sz w:val="20"/>
                <w:szCs w:val="20"/>
                <w:lang w:val="hy-AM"/>
              </w:rPr>
              <w:t>50</w:t>
            </w:r>
            <w:r w:rsidRPr="00932392">
              <w:rPr>
                <w:rFonts w:ascii="GHEA Grapalat" w:hAnsi="GHEA Grapalat" w:cs="Sylfaen"/>
                <w:sz w:val="20"/>
                <w:szCs w:val="20"/>
              </w:rPr>
              <w:t>0մլ</w:t>
            </w:r>
          </w:p>
        </w:tc>
        <w:tc>
          <w:tcPr>
            <w:tcW w:w="843" w:type="dxa"/>
            <w:tcBorders>
              <w:top w:val="single" w:sz="4" w:space="0" w:color="auto"/>
              <w:left w:val="single" w:sz="4" w:space="0" w:color="auto"/>
              <w:bottom w:val="single" w:sz="4" w:space="0" w:color="auto"/>
              <w:right w:val="single" w:sz="4" w:space="0" w:color="auto"/>
            </w:tcBorders>
            <w:vAlign w:val="center"/>
          </w:tcPr>
          <w:p w14:paraId="08B18200"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CD4FE43" w14:textId="6FAA7CE2" w:rsidR="00C47C31" w:rsidRPr="00932392" w:rsidRDefault="00C47C31" w:rsidP="001616B4">
            <w:pPr>
              <w:jc w:val="center"/>
              <w:rPr>
                <w:rFonts w:ascii="Arial LatArm" w:hAnsi="Arial LatArm" w:cs="Calibri"/>
                <w:color w:val="0F243E"/>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22B1606" w14:textId="17F3665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9F8BB2C"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300</w:t>
            </w:r>
          </w:p>
        </w:tc>
        <w:tc>
          <w:tcPr>
            <w:tcW w:w="1130" w:type="dxa"/>
            <w:tcBorders>
              <w:top w:val="single" w:sz="4" w:space="0" w:color="auto"/>
              <w:left w:val="single" w:sz="4" w:space="0" w:color="auto"/>
              <w:bottom w:val="single" w:sz="4" w:space="0" w:color="auto"/>
              <w:right w:val="single" w:sz="4" w:space="0" w:color="auto"/>
            </w:tcBorders>
            <w:vAlign w:val="center"/>
          </w:tcPr>
          <w:p w14:paraId="16315C6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EB2B7F3"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2947F1FF"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8DE024A" w14:textId="77777777" w:rsidTr="00932392">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616D5CEE"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82</w:t>
            </w:r>
          </w:p>
        </w:tc>
        <w:tc>
          <w:tcPr>
            <w:tcW w:w="1246" w:type="dxa"/>
            <w:tcBorders>
              <w:top w:val="single" w:sz="4" w:space="0" w:color="auto"/>
              <w:left w:val="single" w:sz="4" w:space="0" w:color="auto"/>
              <w:bottom w:val="single" w:sz="4" w:space="0" w:color="auto"/>
              <w:right w:val="single" w:sz="4" w:space="0" w:color="auto"/>
            </w:tcBorders>
            <w:vAlign w:val="center"/>
          </w:tcPr>
          <w:p w14:paraId="3B92F4A5"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33691136/</w:t>
            </w:r>
            <w:r w:rsidRPr="00932392">
              <w:rPr>
                <w:rFonts w:ascii="GHEA Grapalat" w:hAnsi="GHEA Grapalat"/>
                <w:sz w:val="16"/>
                <w:szCs w:val="16"/>
                <w:lang w:val="hy-AM"/>
              </w:rPr>
              <w:t>4</w:t>
            </w:r>
          </w:p>
        </w:tc>
        <w:tc>
          <w:tcPr>
            <w:tcW w:w="2250" w:type="dxa"/>
            <w:tcBorders>
              <w:top w:val="single" w:sz="4" w:space="0" w:color="auto"/>
              <w:left w:val="single" w:sz="4" w:space="0" w:color="auto"/>
              <w:bottom w:val="single" w:sz="4" w:space="0" w:color="auto"/>
              <w:right w:val="single" w:sz="4" w:space="0" w:color="auto"/>
            </w:tcBorders>
            <w:vAlign w:val="center"/>
          </w:tcPr>
          <w:p w14:paraId="0FC04426"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նատրիումի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a12ca01, b05cb01, b05xa03  </w:t>
            </w:r>
          </w:p>
        </w:tc>
        <w:tc>
          <w:tcPr>
            <w:tcW w:w="1237" w:type="dxa"/>
            <w:tcBorders>
              <w:top w:val="single" w:sz="4" w:space="0" w:color="auto"/>
              <w:left w:val="single" w:sz="4" w:space="0" w:color="auto"/>
              <w:bottom w:val="single" w:sz="4" w:space="0" w:color="auto"/>
              <w:right w:val="single" w:sz="4" w:space="0" w:color="auto"/>
            </w:tcBorders>
            <w:vAlign w:val="center"/>
          </w:tcPr>
          <w:p w14:paraId="5E030FFD"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8940DE"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Նատրիումի 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9</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5</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4A8A43F6"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55E20DD" w14:textId="7D720FFA" w:rsidR="00C47C31" w:rsidRPr="00932392" w:rsidRDefault="00C47C31" w:rsidP="001616B4">
            <w:pPr>
              <w:jc w:val="center"/>
              <w:rPr>
                <w:rFonts w:ascii="Arial LatArm" w:hAnsi="Arial LatArm" w:cs="Calibri"/>
                <w:color w:val="0F243E"/>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71F98B8" w14:textId="7A85E36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232D444"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1000</w:t>
            </w:r>
          </w:p>
        </w:tc>
        <w:tc>
          <w:tcPr>
            <w:tcW w:w="1130" w:type="dxa"/>
            <w:tcBorders>
              <w:top w:val="single" w:sz="4" w:space="0" w:color="auto"/>
              <w:left w:val="single" w:sz="4" w:space="0" w:color="auto"/>
              <w:bottom w:val="single" w:sz="4" w:space="0" w:color="auto"/>
              <w:right w:val="single" w:sz="4" w:space="0" w:color="auto"/>
            </w:tcBorders>
            <w:vAlign w:val="center"/>
          </w:tcPr>
          <w:p w14:paraId="4305ED46"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56C7596"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3CE7EF8E"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B469E22" w14:textId="77777777" w:rsidTr="00932392">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680A935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83</w:t>
            </w:r>
          </w:p>
        </w:tc>
        <w:tc>
          <w:tcPr>
            <w:tcW w:w="1246" w:type="dxa"/>
            <w:tcBorders>
              <w:top w:val="single" w:sz="4" w:space="0" w:color="auto"/>
              <w:left w:val="single" w:sz="4" w:space="0" w:color="auto"/>
              <w:bottom w:val="single" w:sz="4" w:space="0" w:color="auto"/>
              <w:right w:val="single" w:sz="4" w:space="0" w:color="auto"/>
            </w:tcBorders>
            <w:vAlign w:val="center"/>
          </w:tcPr>
          <w:p w14:paraId="78C3753A"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33691136/</w:t>
            </w:r>
            <w:r w:rsidRPr="00932392">
              <w:rPr>
                <w:rFonts w:ascii="GHEA Grapalat" w:hAnsi="GHEA Grapalat"/>
                <w:sz w:val="16"/>
                <w:szCs w:val="16"/>
                <w:lang w:val="hy-AM"/>
              </w:rPr>
              <w:t>5</w:t>
            </w:r>
          </w:p>
        </w:tc>
        <w:tc>
          <w:tcPr>
            <w:tcW w:w="2250" w:type="dxa"/>
            <w:tcBorders>
              <w:top w:val="single" w:sz="4" w:space="0" w:color="auto"/>
              <w:left w:val="single" w:sz="4" w:space="0" w:color="auto"/>
              <w:bottom w:val="single" w:sz="4" w:space="0" w:color="auto"/>
              <w:right w:val="single" w:sz="4" w:space="0" w:color="auto"/>
            </w:tcBorders>
            <w:vAlign w:val="center"/>
          </w:tcPr>
          <w:p w14:paraId="7D751F3D"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նատրիումի</w:t>
            </w:r>
            <w:r w:rsidRPr="00932392">
              <w:rPr>
                <w:rFonts w:ascii="GHEA Grapalat" w:hAnsi="GHEA Grapalat"/>
                <w:sz w:val="20"/>
                <w:szCs w:val="20"/>
                <w:lang w:val="pt-BR"/>
              </w:rPr>
              <w:t xml:space="preserve"> </w:t>
            </w:r>
            <w:r w:rsidRPr="00932392">
              <w:rPr>
                <w:rFonts w:ascii="GHEA Grapalat" w:hAnsi="GHEA Grapalat"/>
                <w:sz w:val="20"/>
                <w:szCs w:val="20"/>
                <w:lang w:val="hy-AM"/>
              </w:rPr>
              <w:t>քլորիդ</w:t>
            </w:r>
            <w:r w:rsidRPr="00932392">
              <w:rPr>
                <w:rFonts w:ascii="GHEA Grapalat" w:hAnsi="GHEA Grapalat"/>
                <w:sz w:val="20"/>
                <w:szCs w:val="20"/>
                <w:lang w:val="pt-BR"/>
              </w:rPr>
              <w:t xml:space="preserve"> a12ca01, b05cb01, b05xa03  </w:t>
            </w:r>
          </w:p>
        </w:tc>
        <w:tc>
          <w:tcPr>
            <w:tcW w:w="1237" w:type="dxa"/>
            <w:tcBorders>
              <w:top w:val="single" w:sz="4" w:space="0" w:color="auto"/>
              <w:left w:val="single" w:sz="4" w:space="0" w:color="auto"/>
              <w:bottom w:val="single" w:sz="4" w:space="0" w:color="auto"/>
              <w:right w:val="single" w:sz="4" w:space="0" w:color="auto"/>
            </w:tcBorders>
            <w:vAlign w:val="center"/>
          </w:tcPr>
          <w:p w14:paraId="113C5A07"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56838D"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Նատրիումի 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lang w:val="hy-AM"/>
              </w:rPr>
              <w:t>ակնակաթիլ</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50</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մլ</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5</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39019D3A"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DF98E38" w14:textId="5EFE364E" w:rsidR="00C47C31" w:rsidRPr="00932392" w:rsidRDefault="00C47C31" w:rsidP="001616B4">
            <w:pPr>
              <w:jc w:val="center"/>
              <w:rPr>
                <w:rFonts w:ascii="Arial LatArm" w:hAnsi="Arial LatArm" w:cs="Calibri"/>
                <w:color w:val="0F243E"/>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9D1AD25" w14:textId="1BDBEC2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BEC4420"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10</w:t>
            </w:r>
          </w:p>
        </w:tc>
        <w:tc>
          <w:tcPr>
            <w:tcW w:w="1130" w:type="dxa"/>
            <w:tcBorders>
              <w:top w:val="single" w:sz="4" w:space="0" w:color="auto"/>
              <w:left w:val="single" w:sz="4" w:space="0" w:color="auto"/>
              <w:bottom w:val="single" w:sz="4" w:space="0" w:color="auto"/>
              <w:right w:val="single" w:sz="4" w:space="0" w:color="auto"/>
            </w:tcBorders>
            <w:vAlign w:val="center"/>
          </w:tcPr>
          <w:p w14:paraId="71FE57BD"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ք</w:t>
            </w:r>
            <w:r w:rsidRPr="00932392">
              <w:rPr>
                <w:rFonts w:ascii="GHEA Grapalat" w:hAnsi="GHEA Grapalat"/>
                <w:sz w:val="18"/>
                <w:szCs w:val="18"/>
                <w:lang w:val="pt-BR"/>
              </w:rPr>
              <w:t>.</w:t>
            </w:r>
            <w:r w:rsidRPr="00932392">
              <w:rPr>
                <w:rFonts w:ascii="GHEA Grapalat" w:hAnsi="GHEA Grapalat"/>
                <w:sz w:val="18"/>
                <w:szCs w:val="18"/>
                <w:lang w:val="ru-RU"/>
              </w:rPr>
              <w:t>Երևան</w:t>
            </w:r>
            <w:r w:rsidRPr="00932392">
              <w:rPr>
                <w:rFonts w:ascii="GHEA Grapalat" w:hAnsi="GHEA Grapalat"/>
                <w:sz w:val="18"/>
                <w:szCs w:val="18"/>
                <w:lang w:val="pt-BR"/>
              </w:rPr>
              <w:t xml:space="preserve">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578DEE0"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tcPr>
          <w:p w14:paraId="490B22E6"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DF0E038"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6F2D4A40"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84</w:t>
            </w:r>
          </w:p>
        </w:tc>
        <w:tc>
          <w:tcPr>
            <w:tcW w:w="1246" w:type="dxa"/>
            <w:tcBorders>
              <w:top w:val="single" w:sz="4" w:space="0" w:color="auto"/>
              <w:left w:val="single" w:sz="4" w:space="0" w:color="auto"/>
              <w:bottom w:val="single" w:sz="4" w:space="0" w:color="auto"/>
              <w:right w:val="single" w:sz="4" w:space="0" w:color="auto"/>
            </w:tcBorders>
            <w:vAlign w:val="center"/>
          </w:tcPr>
          <w:p w14:paraId="37867987" w14:textId="77777777" w:rsidR="00C47C31" w:rsidRPr="00932392" w:rsidRDefault="00C47C31" w:rsidP="00C47C31">
            <w:pPr>
              <w:jc w:val="both"/>
              <w:rPr>
                <w:rFonts w:ascii="GHEA Grapalat" w:hAnsi="GHEA Grapalat"/>
                <w:color w:val="000000"/>
                <w:sz w:val="16"/>
                <w:szCs w:val="16"/>
              </w:rPr>
            </w:pPr>
            <w:r w:rsidRPr="00932392">
              <w:rPr>
                <w:rFonts w:ascii="GHEA Grapalat" w:hAnsi="GHEA Grapalat"/>
                <w:color w:val="000000"/>
                <w:sz w:val="16"/>
                <w:szCs w:val="16"/>
              </w:rPr>
              <w:t>33691140/1</w:t>
            </w:r>
          </w:p>
        </w:tc>
        <w:tc>
          <w:tcPr>
            <w:tcW w:w="2250" w:type="dxa"/>
            <w:tcBorders>
              <w:top w:val="single" w:sz="4" w:space="0" w:color="auto"/>
              <w:left w:val="single" w:sz="4" w:space="0" w:color="auto"/>
              <w:bottom w:val="single" w:sz="4" w:space="0" w:color="auto"/>
              <w:right w:val="single" w:sz="4" w:space="0" w:color="auto"/>
            </w:tcBorders>
            <w:vAlign w:val="center"/>
          </w:tcPr>
          <w:p w14:paraId="3CF108AF"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ացետիլցիստեին r05cb01, v03ab23, s01xa08</w:t>
            </w:r>
          </w:p>
        </w:tc>
        <w:tc>
          <w:tcPr>
            <w:tcW w:w="1237" w:type="dxa"/>
            <w:tcBorders>
              <w:top w:val="single" w:sz="4" w:space="0" w:color="auto"/>
              <w:left w:val="single" w:sz="4" w:space="0" w:color="auto"/>
              <w:bottom w:val="single" w:sz="4" w:space="0" w:color="auto"/>
              <w:right w:val="single" w:sz="4" w:space="0" w:color="auto"/>
            </w:tcBorders>
            <w:vAlign w:val="center"/>
          </w:tcPr>
          <w:p w14:paraId="05E6F6D9" w14:textId="77777777" w:rsidR="00C47C31" w:rsidRPr="00932392" w:rsidRDefault="00C47C31" w:rsidP="001616B4">
            <w:pPr>
              <w:jc w:val="center"/>
              <w:rPr>
                <w:rFonts w:ascii="GHEA Grapalat" w:hAnsi="GHEA Grapalat"/>
                <w:sz w:val="18"/>
                <w:szCs w:val="18"/>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988B12"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Ացետիլցիստեին,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 դյուրալույծ</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600</w:t>
            </w:r>
            <w:r w:rsidRPr="00932392">
              <w:rPr>
                <w:rFonts w:ascii="GHEA Grapalat" w:hAnsi="GHEA Grapalat" w:cs="Sylfaen"/>
                <w:sz w:val="20"/>
                <w:szCs w:val="20"/>
              </w:rPr>
              <w:t>մգ</w:t>
            </w:r>
          </w:p>
          <w:p w14:paraId="5F1BF9C5" w14:textId="77777777" w:rsidR="00C47C31" w:rsidRPr="00932392" w:rsidRDefault="00C47C31" w:rsidP="001616B4">
            <w:pPr>
              <w:jc w:val="both"/>
              <w:rPr>
                <w:rFonts w:ascii="GHEA Grapalat" w:hAnsi="GHEA Grapalat"/>
                <w:sz w:val="20"/>
                <w:szCs w:val="20"/>
                <w:lang w:val="hy-AM"/>
              </w:rPr>
            </w:pPr>
          </w:p>
        </w:tc>
        <w:tc>
          <w:tcPr>
            <w:tcW w:w="843" w:type="dxa"/>
            <w:tcBorders>
              <w:top w:val="single" w:sz="4" w:space="0" w:color="auto"/>
              <w:left w:val="single" w:sz="4" w:space="0" w:color="auto"/>
              <w:bottom w:val="single" w:sz="4" w:space="0" w:color="auto"/>
              <w:right w:val="single" w:sz="4" w:space="0" w:color="auto"/>
            </w:tcBorders>
            <w:vAlign w:val="center"/>
          </w:tcPr>
          <w:p w14:paraId="4F49D84D"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EFBE4BA" w14:textId="25DEAD4A" w:rsidR="00C47C31" w:rsidRPr="00932392" w:rsidRDefault="00C47C31" w:rsidP="001616B4">
            <w:pPr>
              <w:jc w:val="center"/>
              <w:rPr>
                <w:rFonts w:ascii="Arial LatArm" w:hAnsi="Arial LatArm" w:cs="Calibri"/>
                <w:color w:val="0F243E"/>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0829CD9" w14:textId="59762E6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DC7EC2D"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1000</w:t>
            </w:r>
          </w:p>
        </w:tc>
        <w:tc>
          <w:tcPr>
            <w:tcW w:w="1130" w:type="dxa"/>
            <w:tcBorders>
              <w:top w:val="single" w:sz="4" w:space="0" w:color="auto"/>
              <w:left w:val="single" w:sz="4" w:space="0" w:color="auto"/>
              <w:bottom w:val="single" w:sz="4" w:space="0" w:color="auto"/>
              <w:right w:val="single" w:sz="4" w:space="0" w:color="auto"/>
            </w:tcBorders>
            <w:vAlign w:val="center"/>
          </w:tcPr>
          <w:p w14:paraId="69BC4ECA"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8279BEB" w14:textId="77777777" w:rsidR="00C47C31" w:rsidRPr="00932392" w:rsidRDefault="00C47C31" w:rsidP="001616B4">
            <w:pPr>
              <w:jc w:val="center"/>
              <w:rPr>
                <w:rFonts w:ascii="Arial LatArm" w:hAnsi="Arial LatArm" w:cs="Calibri"/>
                <w:color w:val="0F243E"/>
                <w:sz w:val="20"/>
                <w:szCs w:val="20"/>
              </w:rPr>
            </w:pPr>
            <w:r w:rsidRPr="00932392">
              <w:rPr>
                <w:rFonts w:ascii="Arial LatArm" w:hAnsi="Arial LatArm" w:cs="Calibri"/>
                <w:color w:val="0F243E"/>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22958A8C"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9A906CC" w14:textId="77777777" w:rsidTr="00932392">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7CD6A97E"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85</w:t>
            </w:r>
          </w:p>
        </w:tc>
        <w:tc>
          <w:tcPr>
            <w:tcW w:w="1246" w:type="dxa"/>
            <w:tcBorders>
              <w:top w:val="single" w:sz="4" w:space="0" w:color="auto"/>
              <w:left w:val="single" w:sz="4" w:space="0" w:color="auto"/>
              <w:bottom w:val="single" w:sz="4" w:space="0" w:color="auto"/>
              <w:right w:val="single" w:sz="4" w:space="0" w:color="auto"/>
            </w:tcBorders>
            <w:vAlign w:val="center"/>
          </w:tcPr>
          <w:p w14:paraId="52314F38"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48B8E857"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78B63901"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B5CEAF"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դօքսիլամին (դօքսիլամինի սուկցինատ), դեղաձևը. թաղանթապատ դեղահատ, դեղաչափը. 15 մգ</w:t>
            </w:r>
          </w:p>
        </w:tc>
        <w:tc>
          <w:tcPr>
            <w:tcW w:w="843" w:type="dxa"/>
            <w:tcBorders>
              <w:top w:val="single" w:sz="4" w:space="0" w:color="auto"/>
              <w:left w:val="single" w:sz="4" w:space="0" w:color="auto"/>
              <w:bottom w:val="single" w:sz="4" w:space="0" w:color="auto"/>
              <w:right w:val="single" w:sz="4" w:space="0" w:color="auto"/>
            </w:tcBorders>
            <w:vAlign w:val="center"/>
          </w:tcPr>
          <w:p w14:paraId="36C6B1AB"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F9AB966" w14:textId="2FB42D4F"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DC76B73" w14:textId="6AAAA62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671FC1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2DE19637"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ք</w:t>
            </w:r>
            <w:r w:rsidRPr="00932392">
              <w:rPr>
                <w:rFonts w:ascii="GHEA Grapalat" w:hAnsi="GHEA Grapalat"/>
                <w:sz w:val="18"/>
                <w:szCs w:val="18"/>
                <w:lang w:val="pt-BR"/>
              </w:rPr>
              <w:t>.</w:t>
            </w:r>
            <w:r w:rsidRPr="00932392">
              <w:rPr>
                <w:rFonts w:ascii="GHEA Grapalat" w:hAnsi="GHEA Grapalat"/>
                <w:sz w:val="18"/>
                <w:szCs w:val="18"/>
                <w:lang w:val="ru-RU"/>
              </w:rPr>
              <w:t>Երևան</w:t>
            </w:r>
            <w:r w:rsidRPr="00932392">
              <w:rPr>
                <w:rFonts w:ascii="GHEA Grapalat" w:hAnsi="GHEA Grapalat"/>
                <w:sz w:val="18"/>
                <w:szCs w:val="18"/>
                <w:lang w:val="pt-BR"/>
              </w:rPr>
              <w:t xml:space="preserve">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24C7FD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0BD230DB"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D83CB02" w14:textId="77777777" w:rsidTr="00932392">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04766D4C"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86</w:t>
            </w:r>
          </w:p>
        </w:tc>
        <w:tc>
          <w:tcPr>
            <w:tcW w:w="1246" w:type="dxa"/>
            <w:tcBorders>
              <w:top w:val="single" w:sz="4" w:space="0" w:color="auto"/>
              <w:left w:val="single" w:sz="4" w:space="0" w:color="auto"/>
              <w:bottom w:val="single" w:sz="4" w:space="0" w:color="auto"/>
              <w:right w:val="single" w:sz="4" w:space="0" w:color="auto"/>
            </w:tcBorders>
            <w:vAlign w:val="center"/>
          </w:tcPr>
          <w:p w14:paraId="4E4B9E07" w14:textId="77777777" w:rsidR="00C47C31" w:rsidRPr="00932392" w:rsidRDefault="00C47C31" w:rsidP="00C47C31">
            <w:pPr>
              <w:spacing w:line="276" w:lineRule="auto"/>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45FA4CD5" w14:textId="77777777" w:rsidR="00C47C31" w:rsidRPr="00932392" w:rsidRDefault="00C47C31" w:rsidP="00C47C31">
            <w:pPr>
              <w:spacing w:line="276" w:lineRule="auto"/>
              <w:jc w:val="both"/>
              <w:rPr>
                <w:rFonts w:ascii="GHEA Grapalat" w:hAnsi="GHEA Grapalat"/>
                <w:sz w:val="20"/>
                <w:szCs w:val="20"/>
                <w:lang w:val="ru-RU"/>
              </w:rPr>
            </w:pPr>
            <w:r w:rsidRPr="00932392">
              <w:rPr>
                <w:rFonts w:ascii="GHEA Grapalat" w:hAnsi="GHEA Grapalat"/>
                <w:sz w:val="20"/>
                <w:szCs w:val="20"/>
                <w:lang w:val="ru-RU"/>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2E625C80"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835B2B" w14:textId="77777777" w:rsidR="00C47C31" w:rsidRPr="00932392" w:rsidRDefault="00C47C31" w:rsidP="001616B4">
            <w:pPr>
              <w:spacing w:line="276" w:lineRule="auto"/>
              <w:jc w:val="both"/>
              <w:rPr>
                <w:rFonts w:ascii="GHEA Grapalat" w:hAnsi="GHEA Grapalat" w:cs="Sylfaen"/>
                <w:sz w:val="20"/>
                <w:szCs w:val="20"/>
              </w:rPr>
            </w:pPr>
            <w:r w:rsidRPr="00932392">
              <w:rPr>
                <w:rFonts w:ascii="GHEA Grapalat" w:hAnsi="GHEA Grapalat" w:cs="Sylfaen"/>
                <w:sz w:val="20"/>
                <w:szCs w:val="20"/>
                <w:lang w:val="hy-AM"/>
              </w:rPr>
              <w:t>Ն</w:t>
            </w:r>
            <w:r w:rsidRPr="00932392">
              <w:rPr>
                <w:rFonts w:ascii="GHEA Grapalat" w:hAnsi="GHEA Grapalat" w:cs="Sylfaen"/>
                <w:sz w:val="20"/>
                <w:szCs w:val="20"/>
                <w:lang w:val="ru-RU"/>
              </w:rPr>
              <w:t>եֆոպամ</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նեֆոպամի</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հիդրոքլորիդ</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լուծույթ</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ներարկման</w:t>
            </w:r>
            <w:r w:rsidRPr="00932392">
              <w:rPr>
                <w:rFonts w:ascii="GHEA Grapalat" w:hAnsi="GHEA Grapalat" w:cs="Sylfaen"/>
                <w:sz w:val="20"/>
                <w:szCs w:val="20"/>
                <w:lang w:val="pt-BR"/>
              </w:rPr>
              <w:t>,</w:t>
            </w:r>
            <w:r w:rsidRPr="00932392">
              <w:rPr>
                <w:rFonts w:ascii="Courier New" w:hAnsi="Courier New" w:cs="Courier New"/>
                <w:sz w:val="20"/>
                <w:szCs w:val="20"/>
                <w:lang w:val="pt-BR"/>
              </w:rPr>
              <w:t> </w:t>
            </w:r>
            <w:r w:rsidRPr="00932392">
              <w:rPr>
                <w:rFonts w:ascii="GHEA Grapalat" w:hAnsi="GHEA Grapalat" w:cs="Sylfaen"/>
                <w:sz w:val="20"/>
                <w:szCs w:val="20"/>
                <w:lang w:val="ru-RU"/>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10մգ/մլ; 2մլ</w:t>
            </w:r>
          </w:p>
        </w:tc>
        <w:tc>
          <w:tcPr>
            <w:tcW w:w="843" w:type="dxa"/>
            <w:tcBorders>
              <w:top w:val="single" w:sz="4" w:space="0" w:color="auto"/>
              <w:left w:val="single" w:sz="4" w:space="0" w:color="auto"/>
              <w:bottom w:val="single" w:sz="4" w:space="0" w:color="auto"/>
              <w:right w:val="single" w:sz="4" w:space="0" w:color="auto"/>
            </w:tcBorders>
            <w:vAlign w:val="center"/>
          </w:tcPr>
          <w:p w14:paraId="604D2ABB" w14:textId="77777777" w:rsidR="00C47C31" w:rsidRPr="00932392" w:rsidRDefault="00C47C31" w:rsidP="001616B4">
            <w:pPr>
              <w:spacing w:line="276" w:lineRule="auto"/>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B6D24EC" w14:textId="29FDE3E7"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52E352B" w14:textId="2E3B0A1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8BA9EB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130" w:type="dxa"/>
            <w:tcBorders>
              <w:top w:val="single" w:sz="4" w:space="0" w:color="auto"/>
              <w:left w:val="single" w:sz="4" w:space="0" w:color="auto"/>
              <w:bottom w:val="single" w:sz="4" w:space="0" w:color="auto"/>
              <w:right w:val="single" w:sz="4" w:space="0" w:color="auto"/>
            </w:tcBorders>
            <w:vAlign w:val="center"/>
          </w:tcPr>
          <w:p w14:paraId="7A68BD0E"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F29C0B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bottom w:val="single" w:sz="4" w:space="0" w:color="auto"/>
              <w:right w:val="single" w:sz="4" w:space="0" w:color="auto"/>
            </w:tcBorders>
            <w:vAlign w:val="center"/>
          </w:tcPr>
          <w:p w14:paraId="1FD3056C"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415CE91" w14:textId="77777777" w:rsidTr="00932392">
        <w:trPr>
          <w:trHeight w:val="975"/>
        </w:trPr>
        <w:tc>
          <w:tcPr>
            <w:tcW w:w="710" w:type="dxa"/>
            <w:tcBorders>
              <w:top w:val="single" w:sz="4" w:space="0" w:color="auto"/>
              <w:left w:val="single" w:sz="4" w:space="0" w:color="auto"/>
              <w:bottom w:val="single" w:sz="4" w:space="0" w:color="auto"/>
              <w:right w:val="single" w:sz="4" w:space="0" w:color="auto"/>
            </w:tcBorders>
            <w:vAlign w:val="center"/>
          </w:tcPr>
          <w:p w14:paraId="44101692"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87</w:t>
            </w:r>
          </w:p>
        </w:tc>
        <w:tc>
          <w:tcPr>
            <w:tcW w:w="1246" w:type="dxa"/>
            <w:tcBorders>
              <w:top w:val="single" w:sz="4" w:space="0" w:color="auto"/>
              <w:left w:val="single" w:sz="4" w:space="0" w:color="auto"/>
              <w:bottom w:val="single" w:sz="4" w:space="0" w:color="auto"/>
              <w:right w:val="single" w:sz="4" w:space="0" w:color="auto"/>
            </w:tcBorders>
            <w:vAlign w:val="center"/>
          </w:tcPr>
          <w:p w14:paraId="383EA8D8" w14:textId="77777777" w:rsidR="00C47C31" w:rsidRPr="00932392" w:rsidRDefault="00C47C31" w:rsidP="00C47C31">
            <w:pPr>
              <w:spacing w:line="276" w:lineRule="auto"/>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vAlign w:val="center"/>
          </w:tcPr>
          <w:p w14:paraId="56E03D16" w14:textId="77777777" w:rsidR="00C47C31" w:rsidRPr="00932392" w:rsidRDefault="00C47C31" w:rsidP="00C47C31">
            <w:pPr>
              <w:spacing w:line="276" w:lineRule="auto"/>
              <w:jc w:val="both"/>
              <w:rPr>
                <w:rFonts w:ascii="GHEA Grapalat" w:hAnsi="GHEA Grapalat"/>
                <w:sz w:val="20"/>
                <w:szCs w:val="20"/>
                <w:lang w:val="pt-BR"/>
              </w:rPr>
            </w:pPr>
            <w:r w:rsidRPr="00932392">
              <w:rPr>
                <w:rFonts w:ascii="GHEA Grapalat" w:hAnsi="GHEA Grapalat"/>
                <w:sz w:val="20"/>
                <w:szCs w:val="20"/>
                <w:lang w:val="ru-RU"/>
              </w:rPr>
              <w:t>այլ</w:t>
            </w:r>
            <w:r w:rsidRPr="00932392">
              <w:rPr>
                <w:rFonts w:ascii="GHEA Grapalat" w:hAnsi="GHEA Grapalat"/>
                <w:sz w:val="20"/>
                <w:szCs w:val="20"/>
                <w:lang w:val="pt-BR"/>
              </w:rPr>
              <w:t xml:space="preserve"> </w:t>
            </w:r>
            <w:r w:rsidRPr="00932392">
              <w:rPr>
                <w:rFonts w:ascii="GHEA Grapalat" w:hAnsi="GHEA Grapalat"/>
                <w:sz w:val="20"/>
                <w:szCs w:val="20"/>
                <w:lang w:val="ru-RU"/>
              </w:rPr>
              <w:t>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73944DEE"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7E949B" w14:textId="2481CC58" w:rsidR="00C47C31" w:rsidRPr="00932392" w:rsidRDefault="00C47C31" w:rsidP="001616B4">
            <w:pPr>
              <w:spacing w:line="276" w:lineRule="auto"/>
              <w:jc w:val="both"/>
              <w:rPr>
                <w:rFonts w:ascii="GHEA Grapalat" w:hAnsi="GHEA Grapalat"/>
                <w:sz w:val="20"/>
                <w:szCs w:val="20"/>
                <w:lang w:val="hy-AM"/>
              </w:rPr>
            </w:pPr>
            <w:r w:rsidRPr="00932392">
              <w:rPr>
                <w:rFonts w:ascii="GHEA Grapalat" w:hAnsi="GHEA Grapalat" w:cs="Sylfaen"/>
                <w:sz w:val="20"/>
                <w:szCs w:val="20"/>
                <w:lang w:val="hy-AM"/>
              </w:rPr>
              <w:t>Բակտերիաների լիոֆիլացված լիզատ, դեղաձևը. դեղապատիճներ կոշտ,</w:t>
            </w:r>
            <w:r w:rsidRPr="00932392">
              <w:rPr>
                <w:rFonts w:ascii="Courier New" w:hAnsi="Courier New" w:cs="Courier New"/>
                <w:sz w:val="20"/>
                <w:szCs w:val="20"/>
                <w:lang w:val="hy-AM"/>
              </w:rPr>
              <w:t> </w:t>
            </w:r>
            <w:r w:rsidRPr="00932392">
              <w:rPr>
                <w:rFonts w:ascii="GHEA Grapalat" w:hAnsi="GHEA Grapalat" w:cs="Sylfaen"/>
                <w:sz w:val="20"/>
                <w:szCs w:val="20"/>
                <w:lang w:val="hy-AM"/>
              </w:rPr>
              <w:t>դեղաչափը. 7մգ</w:t>
            </w:r>
          </w:p>
        </w:tc>
        <w:tc>
          <w:tcPr>
            <w:tcW w:w="843" w:type="dxa"/>
            <w:tcBorders>
              <w:top w:val="single" w:sz="4" w:space="0" w:color="auto"/>
              <w:left w:val="single" w:sz="4" w:space="0" w:color="auto"/>
              <w:bottom w:val="single" w:sz="4" w:space="0" w:color="auto"/>
              <w:right w:val="single" w:sz="4" w:space="0" w:color="auto"/>
            </w:tcBorders>
            <w:vAlign w:val="center"/>
          </w:tcPr>
          <w:p w14:paraId="6217BC92" w14:textId="77777777" w:rsidR="00C47C31" w:rsidRPr="00932392" w:rsidRDefault="00C47C31" w:rsidP="001616B4">
            <w:pPr>
              <w:spacing w:line="276" w:lineRule="auto"/>
              <w:rPr>
                <w:rFonts w:ascii="GHEA Grapalat" w:hAnsi="GHEA Grapalat" w:cs="Arial"/>
                <w:sz w:val="20"/>
                <w:szCs w:val="20"/>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3AA2B12" w14:textId="489C6CB7"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24318F1" w14:textId="0C1CD17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320D9B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w:t>
            </w:r>
          </w:p>
        </w:tc>
        <w:tc>
          <w:tcPr>
            <w:tcW w:w="1130" w:type="dxa"/>
            <w:tcBorders>
              <w:top w:val="single" w:sz="4" w:space="0" w:color="auto"/>
              <w:left w:val="single" w:sz="4" w:space="0" w:color="auto"/>
              <w:bottom w:val="single" w:sz="4" w:space="0" w:color="auto"/>
              <w:right w:val="single" w:sz="4" w:space="0" w:color="auto"/>
            </w:tcBorders>
            <w:vAlign w:val="center"/>
          </w:tcPr>
          <w:p w14:paraId="6E4D77EE"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CFECA9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w:t>
            </w:r>
          </w:p>
        </w:tc>
        <w:tc>
          <w:tcPr>
            <w:tcW w:w="1701" w:type="dxa"/>
            <w:tcBorders>
              <w:top w:val="single" w:sz="4" w:space="0" w:color="auto"/>
              <w:left w:val="single" w:sz="4" w:space="0" w:color="auto"/>
              <w:bottom w:val="single" w:sz="4" w:space="0" w:color="auto"/>
              <w:right w:val="single" w:sz="4" w:space="0" w:color="auto"/>
            </w:tcBorders>
            <w:vAlign w:val="center"/>
          </w:tcPr>
          <w:p w14:paraId="45AFCB44"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BD6C9FE" w14:textId="77777777" w:rsidTr="00932392">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53A24281"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88</w:t>
            </w:r>
          </w:p>
        </w:tc>
        <w:tc>
          <w:tcPr>
            <w:tcW w:w="1246" w:type="dxa"/>
            <w:tcBorders>
              <w:top w:val="single" w:sz="4" w:space="0" w:color="auto"/>
              <w:left w:val="single" w:sz="4" w:space="0" w:color="auto"/>
              <w:bottom w:val="single" w:sz="4" w:space="0" w:color="auto"/>
              <w:right w:val="single" w:sz="4" w:space="0" w:color="auto"/>
            </w:tcBorders>
            <w:vAlign w:val="center"/>
          </w:tcPr>
          <w:p w14:paraId="12DE20B0"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4</w:t>
            </w:r>
          </w:p>
        </w:tc>
        <w:tc>
          <w:tcPr>
            <w:tcW w:w="2250" w:type="dxa"/>
            <w:tcBorders>
              <w:top w:val="single" w:sz="4" w:space="0" w:color="auto"/>
              <w:left w:val="single" w:sz="4" w:space="0" w:color="auto"/>
              <w:bottom w:val="single" w:sz="4" w:space="0" w:color="auto"/>
              <w:right w:val="single" w:sz="4" w:space="0" w:color="auto"/>
            </w:tcBorders>
            <w:vAlign w:val="center"/>
          </w:tcPr>
          <w:p w14:paraId="6E98C0E6"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752D23E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C72191" w14:textId="77777777" w:rsidR="00C47C31" w:rsidRPr="00932392" w:rsidRDefault="00C47C31" w:rsidP="001616B4">
            <w:pPr>
              <w:jc w:val="both"/>
              <w:rPr>
                <w:rFonts w:ascii="GHEA Grapalat" w:hAnsi="GHEA Grapalat" w:cs="Calibri"/>
                <w:color w:val="000000"/>
                <w:sz w:val="18"/>
                <w:szCs w:val="18"/>
                <w:lang w:val="hy-AM"/>
              </w:rPr>
            </w:pPr>
            <w:r w:rsidRPr="00932392">
              <w:rPr>
                <w:rFonts w:ascii="GHEA Grapalat" w:hAnsi="GHEA Grapalat"/>
                <w:sz w:val="20"/>
                <w:szCs w:val="20"/>
                <w:lang w:val="hy-AM"/>
              </w:rPr>
              <w:t>Սիմետիկոն</w:t>
            </w:r>
            <w:r w:rsidRPr="00932392">
              <w:rPr>
                <w:rFonts w:ascii="Cambria Math" w:hAnsi="Cambria Math" w:cs="Cambria Math"/>
                <w:sz w:val="20"/>
                <w:szCs w:val="20"/>
                <w:lang w:val="hy-AM"/>
              </w:rPr>
              <w:t>․</w:t>
            </w:r>
            <w:r w:rsidRPr="00932392">
              <w:rPr>
                <w:rFonts w:ascii="GHEA Grapalat" w:hAnsi="GHEA Grapalat"/>
                <w:sz w:val="20"/>
                <w:szCs w:val="20"/>
                <w:lang w:val="hy-AM"/>
              </w:rPr>
              <w:t xml:space="preserve"> դեղաձևը. դեղապատիճներ փափուկ, դեղաչափը. 40մգ</w:t>
            </w:r>
          </w:p>
        </w:tc>
        <w:tc>
          <w:tcPr>
            <w:tcW w:w="843" w:type="dxa"/>
            <w:tcBorders>
              <w:top w:val="single" w:sz="4" w:space="0" w:color="auto"/>
              <w:left w:val="single" w:sz="4" w:space="0" w:color="auto"/>
              <w:bottom w:val="single" w:sz="4" w:space="0" w:color="auto"/>
              <w:right w:val="single" w:sz="4" w:space="0" w:color="auto"/>
            </w:tcBorders>
            <w:vAlign w:val="center"/>
          </w:tcPr>
          <w:p w14:paraId="755FB0FB"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315904E" w14:textId="059CF61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D4DFBBF" w14:textId="340381F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3BF882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130" w:type="dxa"/>
            <w:tcBorders>
              <w:top w:val="single" w:sz="4" w:space="0" w:color="auto"/>
              <w:left w:val="single" w:sz="4" w:space="0" w:color="auto"/>
              <w:bottom w:val="single" w:sz="4" w:space="0" w:color="auto"/>
              <w:right w:val="single" w:sz="4" w:space="0" w:color="auto"/>
            </w:tcBorders>
            <w:vAlign w:val="center"/>
          </w:tcPr>
          <w:p w14:paraId="75D74217" w14:textId="77777777" w:rsidR="00C47C31" w:rsidRPr="00932392" w:rsidRDefault="00C47C31" w:rsidP="001616B4">
            <w:pPr>
              <w:spacing w:line="276" w:lineRule="auto"/>
              <w:jc w:val="center"/>
              <w:rPr>
                <w:rFonts w:ascii="GHEA Grapalat" w:hAnsi="GHEA Grapalat"/>
                <w:color w:val="333333"/>
                <w:sz w:val="16"/>
                <w:szCs w:val="16"/>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E0F6B3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1090BE07" w14:textId="77777777" w:rsidR="00C47C31" w:rsidRPr="00932392" w:rsidRDefault="00C47C31" w:rsidP="001616B4">
            <w:pPr>
              <w:spacing w:line="276" w:lineRule="auto"/>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E877B51" w14:textId="77777777" w:rsidTr="00932392">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1A0FD8A3"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89</w:t>
            </w:r>
          </w:p>
        </w:tc>
        <w:tc>
          <w:tcPr>
            <w:tcW w:w="1246" w:type="dxa"/>
            <w:tcBorders>
              <w:top w:val="single" w:sz="4" w:space="0" w:color="auto"/>
              <w:left w:val="single" w:sz="4" w:space="0" w:color="auto"/>
              <w:bottom w:val="single" w:sz="4" w:space="0" w:color="auto"/>
              <w:right w:val="single" w:sz="4" w:space="0" w:color="auto"/>
            </w:tcBorders>
            <w:vAlign w:val="center"/>
          </w:tcPr>
          <w:p w14:paraId="6CF6A401" w14:textId="77777777" w:rsidR="00C47C31" w:rsidRPr="00932392" w:rsidRDefault="00C47C31" w:rsidP="00C47C31">
            <w:pPr>
              <w:jc w:val="both"/>
              <w:rPr>
                <w:rFonts w:ascii="GHEA Grapalat" w:hAnsi="GHEA Grapalat"/>
                <w:sz w:val="16"/>
                <w:szCs w:val="16"/>
              </w:rPr>
            </w:pPr>
            <w:r w:rsidRPr="00932392">
              <w:rPr>
                <w:rFonts w:ascii="GHEA Grapalat" w:hAnsi="GHEA Grapalat"/>
                <w:sz w:val="16"/>
                <w:szCs w:val="16"/>
                <w:lang w:val="pt-BR"/>
              </w:rPr>
              <w:t>33691176/</w:t>
            </w:r>
            <w:r w:rsidRPr="00932392">
              <w:rPr>
                <w:rFonts w:ascii="GHEA Grapalat" w:hAnsi="GHEA Grapalat"/>
                <w:sz w:val="16"/>
                <w:szCs w:val="16"/>
              </w:rPr>
              <w:t>5</w:t>
            </w:r>
          </w:p>
        </w:tc>
        <w:tc>
          <w:tcPr>
            <w:tcW w:w="2250" w:type="dxa"/>
            <w:tcBorders>
              <w:top w:val="single" w:sz="4" w:space="0" w:color="auto"/>
              <w:left w:val="single" w:sz="4" w:space="0" w:color="auto"/>
              <w:bottom w:val="single" w:sz="4" w:space="0" w:color="auto"/>
              <w:right w:val="single" w:sz="4" w:space="0" w:color="auto"/>
            </w:tcBorders>
            <w:vAlign w:val="center"/>
          </w:tcPr>
          <w:p w14:paraId="4CFE9C72"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5EC4926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31AD8C"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Էշոլցիայի հանուկ, սզնու հանուկ, մագնեզիումի օքսիդ. դեղաձևը. թաղանթապատ դեղահատ,</w:t>
            </w:r>
            <w:r w:rsidRPr="00932392">
              <w:rPr>
                <w:rFonts w:ascii="Courier New" w:hAnsi="Courier New" w:cs="Courier New"/>
                <w:sz w:val="20"/>
                <w:szCs w:val="20"/>
                <w:lang w:val="es-ES"/>
              </w:rPr>
              <w:t> </w:t>
            </w:r>
            <w:r w:rsidRPr="00932392">
              <w:rPr>
                <w:rFonts w:ascii="GHEA Grapalat" w:hAnsi="GHEA Grapalat" w:cs="GHEA Grapalat"/>
                <w:sz w:val="20"/>
                <w:szCs w:val="20"/>
                <w:lang w:val="es-ES"/>
              </w:rPr>
              <w:t>դեղաչափը</w:t>
            </w:r>
            <w:r w:rsidRPr="00932392">
              <w:rPr>
                <w:rFonts w:ascii="GHEA Grapalat" w:hAnsi="GHEA Grapalat"/>
                <w:sz w:val="20"/>
                <w:szCs w:val="20"/>
                <w:lang w:val="es-ES"/>
              </w:rPr>
              <w:t>. 20մգ+75մգ+124,35մգ;</w:t>
            </w:r>
          </w:p>
        </w:tc>
        <w:tc>
          <w:tcPr>
            <w:tcW w:w="843" w:type="dxa"/>
            <w:tcBorders>
              <w:top w:val="single" w:sz="4" w:space="0" w:color="auto"/>
              <w:left w:val="single" w:sz="4" w:space="0" w:color="auto"/>
              <w:bottom w:val="single" w:sz="4" w:space="0" w:color="auto"/>
              <w:right w:val="single" w:sz="4" w:space="0" w:color="auto"/>
            </w:tcBorders>
            <w:vAlign w:val="center"/>
          </w:tcPr>
          <w:p w14:paraId="2ADBA0D0"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6B513F1" w14:textId="4927463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BCAF039" w14:textId="719A57C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36E953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4000</w:t>
            </w:r>
          </w:p>
        </w:tc>
        <w:tc>
          <w:tcPr>
            <w:tcW w:w="1130" w:type="dxa"/>
            <w:tcBorders>
              <w:top w:val="single" w:sz="4" w:space="0" w:color="auto"/>
              <w:left w:val="single" w:sz="4" w:space="0" w:color="auto"/>
              <w:bottom w:val="single" w:sz="4" w:space="0" w:color="auto"/>
              <w:right w:val="single" w:sz="4" w:space="0" w:color="auto"/>
            </w:tcBorders>
            <w:vAlign w:val="center"/>
          </w:tcPr>
          <w:p w14:paraId="645F6F5E"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C4043D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4000</w:t>
            </w:r>
          </w:p>
        </w:tc>
        <w:tc>
          <w:tcPr>
            <w:tcW w:w="1701" w:type="dxa"/>
            <w:tcBorders>
              <w:top w:val="single" w:sz="4" w:space="0" w:color="auto"/>
              <w:left w:val="single" w:sz="4" w:space="0" w:color="auto"/>
              <w:bottom w:val="single" w:sz="4" w:space="0" w:color="auto"/>
              <w:right w:val="single" w:sz="4" w:space="0" w:color="auto"/>
            </w:tcBorders>
            <w:vAlign w:val="center"/>
          </w:tcPr>
          <w:p w14:paraId="0876542A"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619AC99" w14:textId="77777777" w:rsidTr="00932392">
        <w:trPr>
          <w:trHeight w:val="75"/>
        </w:trPr>
        <w:tc>
          <w:tcPr>
            <w:tcW w:w="710" w:type="dxa"/>
            <w:tcBorders>
              <w:top w:val="single" w:sz="4" w:space="0" w:color="auto"/>
              <w:left w:val="single" w:sz="4" w:space="0" w:color="auto"/>
              <w:bottom w:val="single" w:sz="4" w:space="0" w:color="auto"/>
              <w:right w:val="single" w:sz="4" w:space="0" w:color="auto"/>
            </w:tcBorders>
            <w:vAlign w:val="center"/>
          </w:tcPr>
          <w:p w14:paraId="6E92A4C5"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90</w:t>
            </w:r>
          </w:p>
        </w:tc>
        <w:tc>
          <w:tcPr>
            <w:tcW w:w="1246" w:type="dxa"/>
            <w:tcBorders>
              <w:top w:val="single" w:sz="4" w:space="0" w:color="auto"/>
              <w:left w:val="single" w:sz="4" w:space="0" w:color="auto"/>
              <w:bottom w:val="single" w:sz="4" w:space="0" w:color="auto"/>
              <w:right w:val="single" w:sz="4" w:space="0" w:color="auto"/>
            </w:tcBorders>
            <w:vAlign w:val="center"/>
          </w:tcPr>
          <w:p w14:paraId="0AC80B50" w14:textId="77777777" w:rsidR="00C47C31" w:rsidRPr="00932392" w:rsidRDefault="00C47C31" w:rsidP="00C47C31">
            <w:pPr>
              <w:spacing w:line="276" w:lineRule="auto"/>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6</w:t>
            </w:r>
          </w:p>
        </w:tc>
        <w:tc>
          <w:tcPr>
            <w:tcW w:w="2250" w:type="dxa"/>
            <w:tcBorders>
              <w:top w:val="single" w:sz="4" w:space="0" w:color="auto"/>
              <w:left w:val="single" w:sz="4" w:space="0" w:color="auto"/>
              <w:bottom w:val="single" w:sz="4" w:space="0" w:color="auto"/>
              <w:right w:val="single" w:sz="4" w:space="0" w:color="auto"/>
            </w:tcBorders>
            <w:vAlign w:val="center"/>
          </w:tcPr>
          <w:p w14:paraId="3766A559" w14:textId="77777777" w:rsidR="00C47C31" w:rsidRPr="00932392" w:rsidRDefault="00C47C31" w:rsidP="00C47C31">
            <w:pPr>
              <w:spacing w:line="276" w:lineRule="auto"/>
              <w:jc w:val="both"/>
              <w:rPr>
                <w:rFonts w:ascii="GHEA Grapalat" w:hAnsi="GHEA Grapalat"/>
                <w:sz w:val="20"/>
                <w:szCs w:val="20"/>
                <w:lang w:val="ru-RU"/>
              </w:rPr>
            </w:pPr>
            <w:r w:rsidRPr="00932392">
              <w:rPr>
                <w:rFonts w:ascii="GHEA Grapalat" w:hAnsi="GHEA Grapalat"/>
                <w:sz w:val="20"/>
                <w:szCs w:val="20"/>
                <w:lang w:val="ru-RU"/>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77E22464"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9B0119" w14:textId="77777777" w:rsidR="00C47C31" w:rsidRPr="00932392" w:rsidRDefault="00C47C31" w:rsidP="001616B4">
            <w:pPr>
              <w:spacing w:line="276" w:lineRule="auto"/>
              <w:jc w:val="both"/>
              <w:rPr>
                <w:rFonts w:ascii="GHEA Grapalat" w:hAnsi="GHEA Grapalat"/>
                <w:sz w:val="20"/>
                <w:szCs w:val="20"/>
                <w:lang w:val="pt-BR"/>
              </w:rPr>
            </w:pPr>
            <w:r w:rsidRPr="00932392">
              <w:rPr>
                <w:rFonts w:ascii="GHEA Grapalat" w:hAnsi="GHEA Grapalat" w:cs="Sylfaen"/>
                <w:sz w:val="20"/>
                <w:szCs w:val="20"/>
                <w:lang w:val="hy-AM"/>
              </w:rPr>
              <w:t>նատրիումի</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ալգինատ</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մոմիկներ ուղիղաղիքային</w:t>
            </w:r>
            <w:r w:rsidRPr="00932392">
              <w:rPr>
                <w:rFonts w:ascii="GHEA Grapalat" w:hAnsi="GHEA Grapalat" w:cs="Sylfaen"/>
                <w:sz w:val="20"/>
                <w:szCs w:val="20"/>
                <w:lang w:val="pt-BR"/>
              </w:rPr>
              <w:t>,</w:t>
            </w:r>
            <w:r w:rsidRPr="00932392">
              <w:rPr>
                <w:rFonts w:ascii="Courier New" w:hAnsi="Courier New" w:cs="Courier New"/>
                <w:sz w:val="20"/>
                <w:szCs w:val="20"/>
                <w:lang w:val="pt-BR"/>
              </w:rPr>
              <w:t> </w:t>
            </w:r>
            <w:r w:rsidRPr="00932392">
              <w:rPr>
                <w:rFonts w:ascii="GHEA Grapalat" w:hAnsi="GHEA Grapalat" w:cs="Sylfaen"/>
                <w:sz w:val="20"/>
                <w:szCs w:val="20"/>
                <w:lang w:val="hy-AM"/>
              </w:rPr>
              <w:t>դեղաչափը</w:t>
            </w:r>
            <w:r w:rsidRPr="00932392">
              <w:rPr>
                <w:rFonts w:ascii="GHEA Grapalat" w:hAnsi="GHEA Grapalat" w:cs="Sylfaen"/>
                <w:sz w:val="20"/>
                <w:szCs w:val="20"/>
                <w:lang w:val="pt-BR"/>
              </w:rPr>
              <w:t>. 250</w:t>
            </w:r>
            <w:r w:rsidRPr="00932392">
              <w:rPr>
                <w:rFonts w:ascii="GHEA Grapalat" w:hAnsi="GHEA Grapalat" w:cs="Sylfaen"/>
                <w:sz w:val="20"/>
                <w:szCs w:val="20"/>
                <w:lang w:val="ru-RU"/>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A85DDCC" w14:textId="77777777" w:rsidR="00C47C31" w:rsidRPr="00932392" w:rsidRDefault="00C47C31" w:rsidP="001616B4">
            <w:pPr>
              <w:spacing w:line="276" w:lineRule="auto"/>
              <w:jc w:val="center"/>
              <w:rPr>
                <w:rFonts w:ascii="GHEA Grapalat" w:hAnsi="GHEA Grapalat" w:cs="Arial"/>
                <w:sz w:val="20"/>
                <w:szCs w:val="20"/>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C9A9A0C" w14:textId="140F644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214AE60" w14:textId="02BC7CE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E7287E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130" w:type="dxa"/>
            <w:tcBorders>
              <w:top w:val="single" w:sz="4" w:space="0" w:color="auto"/>
              <w:left w:val="single" w:sz="4" w:space="0" w:color="auto"/>
              <w:bottom w:val="single" w:sz="4" w:space="0" w:color="auto"/>
              <w:right w:val="single" w:sz="4" w:space="0" w:color="auto"/>
            </w:tcBorders>
            <w:vAlign w:val="center"/>
          </w:tcPr>
          <w:p w14:paraId="1AD5238E"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DC1C89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0E3A1A90"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340437F" w14:textId="77777777" w:rsidTr="00932392">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01FF62D2"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91</w:t>
            </w:r>
          </w:p>
        </w:tc>
        <w:tc>
          <w:tcPr>
            <w:tcW w:w="1246" w:type="dxa"/>
            <w:tcBorders>
              <w:top w:val="single" w:sz="4" w:space="0" w:color="auto"/>
              <w:left w:val="single" w:sz="4" w:space="0" w:color="auto"/>
              <w:bottom w:val="single" w:sz="4" w:space="0" w:color="auto"/>
              <w:right w:val="single" w:sz="4" w:space="0" w:color="auto"/>
            </w:tcBorders>
            <w:vAlign w:val="center"/>
          </w:tcPr>
          <w:p w14:paraId="3D7EC1B8"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7</w:t>
            </w:r>
          </w:p>
        </w:tc>
        <w:tc>
          <w:tcPr>
            <w:tcW w:w="2250" w:type="dxa"/>
            <w:tcBorders>
              <w:top w:val="single" w:sz="4" w:space="0" w:color="auto"/>
              <w:left w:val="single" w:sz="4" w:space="0" w:color="auto"/>
              <w:bottom w:val="single" w:sz="4" w:space="0" w:color="auto"/>
              <w:right w:val="single" w:sz="4" w:space="0" w:color="auto"/>
            </w:tcBorders>
            <w:vAlign w:val="center"/>
          </w:tcPr>
          <w:p w14:paraId="42DA88DC"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54C148AC"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0DC5C7"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Քվետիապին (քվետիապինի ֆումարատ)</w:t>
            </w:r>
            <w:r w:rsidRPr="00932392">
              <w:rPr>
                <w:rFonts w:ascii="Cambria Math" w:hAnsi="Cambria Math" w:cs="Cambria Math"/>
                <w:sz w:val="20"/>
                <w:szCs w:val="20"/>
                <w:lang w:val="es-ES"/>
              </w:rPr>
              <w:t>․</w:t>
            </w:r>
            <w:r w:rsidRPr="00932392">
              <w:rPr>
                <w:rFonts w:ascii="GHEA Grapalat" w:hAnsi="GHEA Grapalat"/>
                <w:sz w:val="20"/>
                <w:szCs w:val="20"/>
                <w:lang w:val="es-ES"/>
              </w:rPr>
              <w:t xml:space="preserve"> դեղաձևը. </w:t>
            </w:r>
            <w:r w:rsidRPr="00932392">
              <w:rPr>
                <w:rFonts w:ascii="GHEA Grapalat" w:hAnsi="GHEA Grapalat"/>
                <w:sz w:val="20"/>
                <w:szCs w:val="20"/>
                <w:lang w:val="hy-AM"/>
              </w:rPr>
              <w:t>դ</w:t>
            </w:r>
            <w:r w:rsidRPr="00932392">
              <w:rPr>
                <w:rFonts w:ascii="GHEA Grapalat" w:hAnsi="GHEA Grapalat"/>
                <w:sz w:val="20"/>
                <w:szCs w:val="20"/>
                <w:lang w:val="es-ES"/>
              </w:rPr>
              <w:t>եղահատ</w:t>
            </w:r>
            <w:r w:rsidRPr="00932392">
              <w:rPr>
                <w:rFonts w:ascii="GHEA Grapalat" w:hAnsi="GHEA Grapalat"/>
                <w:sz w:val="20"/>
                <w:szCs w:val="20"/>
                <w:lang w:val="hy-AM"/>
              </w:rPr>
              <w:t xml:space="preserve"> թաղանթապատ</w:t>
            </w:r>
            <w:r w:rsidRPr="00932392">
              <w:rPr>
                <w:rFonts w:ascii="GHEA Grapalat" w:hAnsi="GHEA Grapalat"/>
                <w:sz w:val="20"/>
                <w:szCs w:val="20"/>
                <w:lang w:val="es-ES"/>
              </w:rPr>
              <w:t xml:space="preserve">, դեղաչափը.  </w:t>
            </w:r>
            <w:r w:rsidRPr="00932392">
              <w:rPr>
                <w:rFonts w:ascii="GHEA Grapalat" w:hAnsi="GHEA Grapalat"/>
                <w:sz w:val="20"/>
                <w:szCs w:val="20"/>
                <w:lang w:val="hy-AM"/>
              </w:rPr>
              <w:t>100մգ</w:t>
            </w:r>
          </w:p>
        </w:tc>
        <w:tc>
          <w:tcPr>
            <w:tcW w:w="843" w:type="dxa"/>
            <w:tcBorders>
              <w:top w:val="single" w:sz="4" w:space="0" w:color="auto"/>
              <w:left w:val="single" w:sz="4" w:space="0" w:color="auto"/>
              <w:bottom w:val="single" w:sz="4" w:space="0" w:color="auto"/>
              <w:right w:val="single" w:sz="4" w:space="0" w:color="auto"/>
            </w:tcBorders>
            <w:vAlign w:val="center"/>
          </w:tcPr>
          <w:p w14:paraId="29692E39"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31F0CC2" w14:textId="0A6F32B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9395654" w14:textId="2D860B6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7B1A4E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6000</w:t>
            </w:r>
          </w:p>
        </w:tc>
        <w:tc>
          <w:tcPr>
            <w:tcW w:w="1130" w:type="dxa"/>
            <w:tcBorders>
              <w:top w:val="single" w:sz="4" w:space="0" w:color="auto"/>
              <w:left w:val="single" w:sz="4" w:space="0" w:color="auto"/>
              <w:bottom w:val="single" w:sz="4" w:space="0" w:color="auto"/>
              <w:right w:val="single" w:sz="4" w:space="0" w:color="auto"/>
            </w:tcBorders>
            <w:vAlign w:val="center"/>
          </w:tcPr>
          <w:p w14:paraId="05107B0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44C831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6000</w:t>
            </w:r>
          </w:p>
        </w:tc>
        <w:tc>
          <w:tcPr>
            <w:tcW w:w="1701" w:type="dxa"/>
            <w:tcBorders>
              <w:top w:val="single" w:sz="4" w:space="0" w:color="auto"/>
              <w:left w:val="single" w:sz="4" w:space="0" w:color="auto"/>
              <w:bottom w:val="single" w:sz="4" w:space="0" w:color="auto"/>
              <w:right w:val="single" w:sz="4" w:space="0" w:color="auto"/>
            </w:tcBorders>
            <w:vAlign w:val="center"/>
          </w:tcPr>
          <w:p w14:paraId="664E41D4" w14:textId="77777777" w:rsidR="00C47C31" w:rsidRPr="00932392" w:rsidRDefault="00C47C31" w:rsidP="001616B4">
            <w:pPr>
              <w:rPr>
                <w:rFonts w:ascii="GHEA Grapalat" w:hAnsi="GHEA Grapalat"/>
                <w:sz w:val="16"/>
                <w:szCs w:val="16"/>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927B6FD" w14:textId="77777777" w:rsidTr="00932392">
        <w:trPr>
          <w:trHeight w:val="80"/>
        </w:trPr>
        <w:tc>
          <w:tcPr>
            <w:tcW w:w="710" w:type="dxa"/>
            <w:tcBorders>
              <w:top w:val="single" w:sz="4" w:space="0" w:color="auto"/>
              <w:left w:val="single" w:sz="4" w:space="0" w:color="auto"/>
              <w:bottom w:val="single" w:sz="4" w:space="0" w:color="auto"/>
              <w:right w:val="single" w:sz="4" w:space="0" w:color="auto"/>
            </w:tcBorders>
            <w:vAlign w:val="center"/>
          </w:tcPr>
          <w:p w14:paraId="336A450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92</w:t>
            </w:r>
          </w:p>
        </w:tc>
        <w:tc>
          <w:tcPr>
            <w:tcW w:w="1246" w:type="dxa"/>
            <w:tcBorders>
              <w:top w:val="single" w:sz="4" w:space="0" w:color="auto"/>
              <w:left w:val="single" w:sz="4" w:space="0" w:color="auto"/>
              <w:bottom w:val="single" w:sz="4" w:space="0" w:color="auto"/>
              <w:right w:val="single" w:sz="4" w:space="0" w:color="auto"/>
            </w:tcBorders>
            <w:vAlign w:val="center"/>
          </w:tcPr>
          <w:p w14:paraId="0EE76BAD" w14:textId="77777777" w:rsidR="00C47C31" w:rsidRPr="00932392" w:rsidRDefault="00C47C31" w:rsidP="00C47C31">
            <w:pPr>
              <w:jc w:val="both"/>
              <w:rPr>
                <w:rFonts w:ascii="GHEA Grapalat" w:hAnsi="GHEA Grapalat"/>
                <w:color w:val="000000"/>
                <w:sz w:val="16"/>
                <w:szCs w:val="16"/>
                <w:lang w:val="hy-AM"/>
              </w:rPr>
            </w:pPr>
            <w:r w:rsidRPr="00932392">
              <w:rPr>
                <w:rFonts w:ascii="GHEA Grapalat" w:hAnsi="GHEA Grapalat"/>
                <w:color w:val="333333"/>
                <w:sz w:val="16"/>
                <w:szCs w:val="16"/>
                <w:lang w:val="pt-BR"/>
              </w:rPr>
              <w:t>33691176/</w:t>
            </w:r>
            <w:r w:rsidRPr="00932392">
              <w:rPr>
                <w:rFonts w:ascii="GHEA Grapalat" w:hAnsi="GHEA Grapalat"/>
                <w:color w:val="333333"/>
                <w:sz w:val="16"/>
                <w:szCs w:val="16"/>
                <w:lang w:val="hy-AM"/>
              </w:rPr>
              <w:t>8</w:t>
            </w:r>
          </w:p>
        </w:tc>
        <w:tc>
          <w:tcPr>
            <w:tcW w:w="2250" w:type="dxa"/>
            <w:tcBorders>
              <w:top w:val="single" w:sz="4" w:space="0" w:color="auto"/>
              <w:left w:val="single" w:sz="4" w:space="0" w:color="auto"/>
              <w:bottom w:val="single" w:sz="4" w:space="0" w:color="auto"/>
              <w:right w:val="single" w:sz="4" w:space="0" w:color="auto"/>
            </w:tcBorders>
          </w:tcPr>
          <w:p w14:paraId="5F1A738F"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cs="Sylfaen"/>
                <w:sz w:val="20"/>
                <w:szCs w:val="20"/>
                <w:lang w:val="hy-AM"/>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14D01922" w14:textId="77777777" w:rsidR="00C47C31" w:rsidRPr="00932392" w:rsidRDefault="00C47C31" w:rsidP="001616B4">
            <w:pPr>
              <w:jc w:val="center"/>
              <w:rPr>
                <w:rFonts w:ascii="GHEA Grapalat" w:hAnsi="GHEA Grapalat"/>
                <w:sz w:val="18"/>
                <w:szCs w:val="18"/>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tcPr>
          <w:p w14:paraId="0E60DB36" w14:textId="77777777" w:rsidR="00C47C31" w:rsidRPr="00932392" w:rsidRDefault="00C47C31" w:rsidP="001616B4">
            <w:pPr>
              <w:rPr>
                <w:color w:val="000000"/>
                <w:sz w:val="27"/>
                <w:szCs w:val="27"/>
                <w:lang w:val="hy-AM"/>
              </w:rPr>
            </w:pPr>
            <w:r w:rsidRPr="00932392">
              <w:rPr>
                <w:color w:val="000000"/>
                <w:sz w:val="27"/>
                <w:szCs w:val="27"/>
              </w:rPr>
              <w:br/>
            </w:r>
            <w:r w:rsidRPr="00932392">
              <w:rPr>
                <w:rFonts w:ascii="GHEA Grapalat" w:hAnsi="GHEA Grapalat" w:cs="Sylfaen"/>
                <w:sz w:val="20"/>
                <w:szCs w:val="20"/>
              </w:rPr>
              <w:t>Տորասեմիդ</w:t>
            </w:r>
            <w:r w:rsidRPr="00932392">
              <w:rPr>
                <w:rFonts w:ascii="Cambria Math" w:hAnsi="Cambria Math" w:cs="Cambria Math"/>
                <w:sz w:val="20"/>
                <w:szCs w:val="20"/>
              </w:rPr>
              <w:t>․</w:t>
            </w:r>
            <w:r w:rsidRPr="00932392">
              <w:rPr>
                <w:rFonts w:ascii="GHEA Grapalat" w:hAnsi="GHEA Grapalat" w:cs="Sylfaen"/>
                <w:sz w:val="20"/>
                <w:szCs w:val="20"/>
              </w:rPr>
              <w:t xml:space="preserve"> 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w:t>
            </w:r>
            <w:r w:rsidRPr="00932392">
              <w:rPr>
                <w:rFonts w:ascii="GHEA Grapalat" w:hAnsi="GHEA Grapalat" w:cs="Sylfaen"/>
                <w:sz w:val="20"/>
                <w:szCs w:val="20"/>
                <w:lang w:val="hy-AM"/>
              </w:rPr>
              <w:t>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w:t>
            </w:r>
            <w:r w:rsidRPr="00932392">
              <w:rPr>
                <w:rFonts w:ascii="GHEA Grapalat" w:hAnsi="GHEA Grapalat" w:cs="Sylfaen"/>
                <w:sz w:val="20"/>
                <w:szCs w:val="20"/>
                <w:lang w:val="hy-AM"/>
              </w:rPr>
              <w:t>10մգ</w:t>
            </w:r>
          </w:p>
        </w:tc>
        <w:tc>
          <w:tcPr>
            <w:tcW w:w="843" w:type="dxa"/>
            <w:tcBorders>
              <w:top w:val="single" w:sz="4" w:space="0" w:color="auto"/>
              <w:left w:val="single" w:sz="4" w:space="0" w:color="auto"/>
              <w:bottom w:val="single" w:sz="4" w:space="0" w:color="auto"/>
              <w:right w:val="single" w:sz="4" w:space="0" w:color="auto"/>
            </w:tcBorders>
            <w:vAlign w:val="center"/>
          </w:tcPr>
          <w:p w14:paraId="34C66063"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96C9187" w14:textId="15C7E7AE"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517C089" w14:textId="66F9BCA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B420F1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130" w:type="dxa"/>
            <w:tcBorders>
              <w:top w:val="single" w:sz="4" w:space="0" w:color="auto"/>
              <w:left w:val="single" w:sz="4" w:space="0" w:color="auto"/>
              <w:bottom w:val="single" w:sz="4" w:space="0" w:color="auto"/>
              <w:right w:val="single" w:sz="4" w:space="0" w:color="auto"/>
            </w:tcBorders>
            <w:vAlign w:val="center"/>
          </w:tcPr>
          <w:p w14:paraId="404A2F4A"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904F15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w:t>
            </w:r>
          </w:p>
        </w:tc>
        <w:tc>
          <w:tcPr>
            <w:tcW w:w="1701" w:type="dxa"/>
            <w:tcBorders>
              <w:top w:val="single" w:sz="4" w:space="0" w:color="auto"/>
              <w:left w:val="single" w:sz="4" w:space="0" w:color="auto"/>
              <w:bottom w:val="single" w:sz="4" w:space="0" w:color="auto"/>
              <w:right w:val="single" w:sz="4" w:space="0" w:color="auto"/>
            </w:tcBorders>
            <w:vAlign w:val="center"/>
          </w:tcPr>
          <w:p w14:paraId="4DAC6190"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12710DF" w14:textId="77777777" w:rsidTr="00932392">
        <w:trPr>
          <w:trHeight w:val="606"/>
        </w:trPr>
        <w:tc>
          <w:tcPr>
            <w:tcW w:w="710" w:type="dxa"/>
            <w:tcBorders>
              <w:top w:val="single" w:sz="4" w:space="0" w:color="auto"/>
              <w:left w:val="single" w:sz="4" w:space="0" w:color="auto"/>
              <w:bottom w:val="single" w:sz="4" w:space="0" w:color="auto"/>
              <w:right w:val="single" w:sz="4" w:space="0" w:color="auto"/>
            </w:tcBorders>
            <w:vAlign w:val="center"/>
          </w:tcPr>
          <w:p w14:paraId="33A3F46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93</w:t>
            </w:r>
          </w:p>
        </w:tc>
        <w:tc>
          <w:tcPr>
            <w:tcW w:w="1246" w:type="dxa"/>
            <w:tcBorders>
              <w:top w:val="single" w:sz="4" w:space="0" w:color="auto"/>
              <w:left w:val="single" w:sz="4" w:space="0" w:color="auto"/>
              <w:bottom w:val="single" w:sz="4" w:space="0" w:color="auto"/>
              <w:right w:val="single" w:sz="4" w:space="0" w:color="auto"/>
            </w:tcBorders>
            <w:vAlign w:val="center"/>
          </w:tcPr>
          <w:p w14:paraId="33E41439"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9</w:t>
            </w:r>
          </w:p>
        </w:tc>
        <w:tc>
          <w:tcPr>
            <w:tcW w:w="2250" w:type="dxa"/>
            <w:tcBorders>
              <w:top w:val="single" w:sz="4" w:space="0" w:color="auto"/>
              <w:left w:val="single" w:sz="4" w:space="0" w:color="auto"/>
              <w:bottom w:val="single" w:sz="4" w:space="0" w:color="auto"/>
              <w:right w:val="single" w:sz="4" w:space="0" w:color="auto"/>
            </w:tcBorders>
            <w:vAlign w:val="center"/>
          </w:tcPr>
          <w:p w14:paraId="4FE88B66"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2738A6D7"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655754"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cs="Sylfaen"/>
                <w:sz w:val="20"/>
                <w:szCs w:val="20"/>
                <w:lang w:val="pt-BR"/>
              </w:rPr>
              <w:t>դդմի սերմերի փոշի (յուղազերծված), դդմի յուղազերծված սերմերի փոշու մաքրված չոր հանուկ, դողդոջուն կաղամախի տերևների չոր հանուկ, ամրենու չոր հանուկ, դեղաձևը. դեղահատեր ծամելու,</w:t>
            </w:r>
            <w:r w:rsidRPr="00932392">
              <w:rPr>
                <w:rFonts w:ascii="Courier New" w:hAnsi="Courier New" w:cs="Courier New"/>
                <w:sz w:val="20"/>
                <w:szCs w:val="20"/>
                <w:lang w:val="pt-BR"/>
              </w:rPr>
              <w:t> </w:t>
            </w:r>
            <w:r w:rsidRPr="00932392">
              <w:rPr>
                <w:rFonts w:ascii="GHEA Grapalat" w:hAnsi="GHEA Grapalat" w:cs="Sylfaen"/>
                <w:sz w:val="20"/>
                <w:szCs w:val="20"/>
                <w:lang w:val="pt-BR"/>
              </w:rPr>
              <w:t>դեղաչափը. 200մգ+100մգ+6,3մգ+2,6մգ</w:t>
            </w:r>
          </w:p>
        </w:tc>
        <w:tc>
          <w:tcPr>
            <w:tcW w:w="843" w:type="dxa"/>
            <w:tcBorders>
              <w:top w:val="single" w:sz="4" w:space="0" w:color="auto"/>
              <w:left w:val="single" w:sz="4" w:space="0" w:color="auto"/>
              <w:bottom w:val="single" w:sz="4" w:space="0" w:color="auto"/>
              <w:right w:val="single" w:sz="4" w:space="0" w:color="auto"/>
            </w:tcBorders>
            <w:vAlign w:val="center"/>
          </w:tcPr>
          <w:p w14:paraId="21D40776"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E2EFA74" w14:textId="4525BBD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B4B2402" w14:textId="310FC5D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CB141D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15000</w:t>
            </w:r>
          </w:p>
        </w:tc>
        <w:tc>
          <w:tcPr>
            <w:tcW w:w="1130" w:type="dxa"/>
            <w:tcBorders>
              <w:top w:val="single" w:sz="4" w:space="0" w:color="auto"/>
              <w:left w:val="single" w:sz="4" w:space="0" w:color="auto"/>
              <w:bottom w:val="single" w:sz="4" w:space="0" w:color="auto"/>
              <w:right w:val="single" w:sz="4" w:space="0" w:color="auto"/>
            </w:tcBorders>
            <w:vAlign w:val="center"/>
          </w:tcPr>
          <w:p w14:paraId="573771CD"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515B51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15000</w:t>
            </w:r>
          </w:p>
        </w:tc>
        <w:tc>
          <w:tcPr>
            <w:tcW w:w="1701" w:type="dxa"/>
            <w:tcBorders>
              <w:top w:val="single" w:sz="4" w:space="0" w:color="auto"/>
              <w:left w:val="single" w:sz="4" w:space="0" w:color="auto"/>
              <w:bottom w:val="single" w:sz="4" w:space="0" w:color="auto"/>
              <w:right w:val="single" w:sz="4" w:space="0" w:color="auto"/>
            </w:tcBorders>
            <w:vAlign w:val="center"/>
          </w:tcPr>
          <w:p w14:paraId="2CD20C1A"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BED2A65"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22BF032B"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94</w:t>
            </w:r>
          </w:p>
        </w:tc>
        <w:tc>
          <w:tcPr>
            <w:tcW w:w="1246" w:type="dxa"/>
            <w:tcBorders>
              <w:top w:val="single" w:sz="4" w:space="0" w:color="auto"/>
              <w:left w:val="single" w:sz="4" w:space="0" w:color="auto"/>
              <w:bottom w:val="single" w:sz="4" w:space="0" w:color="auto"/>
              <w:right w:val="single" w:sz="4" w:space="0" w:color="auto"/>
            </w:tcBorders>
            <w:vAlign w:val="center"/>
          </w:tcPr>
          <w:p w14:paraId="14E95F64" w14:textId="77777777" w:rsidR="00C47C31" w:rsidRPr="00932392" w:rsidRDefault="00C47C31" w:rsidP="00C47C31">
            <w:pPr>
              <w:spacing w:line="276" w:lineRule="auto"/>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10</w:t>
            </w:r>
          </w:p>
        </w:tc>
        <w:tc>
          <w:tcPr>
            <w:tcW w:w="2250" w:type="dxa"/>
            <w:tcBorders>
              <w:top w:val="single" w:sz="4" w:space="0" w:color="auto"/>
              <w:left w:val="single" w:sz="4" w:space="0" w:color="auto"/>
              <w:bottom w:val="single" w:sz="4" w:space="0" w:color="auto"/>
              <w:right w:val="single" w:sz="4" w:space="0" w:color="auto"/>
            </w:tcBorders>
            <w:vAlign w:val="center"/>
          </w:tcPr>
          <w:p w14:paraId="57FD3FD7" w14:textId="77777777" w:rsidR="00C47C31" w:rsidRPr="00932392" w:rsidRDefault="00C47C31" w:rsidP="00C47C31">
            <w:pPr>
              <w:spacing w:line="276" w:lineRule="auto"/>
              <w:jc w:val="both"/>
              <w:rPr>
                <w:rFonts w:ascii="GHEA Grapalat" w:hAnsi="GHEA Grapalat"/>
                <w:sz w:val="20"/>
                <w:szCs w:val="20"/>
                <w:lang w:val="ru-RU"/>
              </w:rPr>
            </w:pPr>
            <w:r w:rsidRPr="00932392">
              <w:rPr>
                <w:rFonts w:ascii="GHEA Grapalat" w:hAnsi="GHEA Grapalat"/>
                <w:sz w:val="20"/>
                <w:szCs w:val="20"/>
                <w:lang w:val="ru-RU"/>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29870402"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B17F98" w14:textId="77777777" w:rsidR="00C47C31" w:rsidRPr="00932392" w:rsidRDefault="00C47C31" w:rsidP="001616B4">
            <w:pPr>
              <w:spacing w:line="276" w:lineRule="auto"/>
              <w:jc w:val="both"/>
              <w:rPr>
                <w:rFonts w:ascii="GHEA Grapalat" w:hAnsi="GHEA Grapalat" w:cs="Sylfaen"/>
                <w:sz w:val="20"/>
                <w:szCs w:val="20"/>
                <w:lang w:val="hy-AM"/>
              </w:rPr>
            </w:pPr>
            <w:r w:rsidRPr="00932392">
              <w:rPr>
                <w:rFonts w:ascii="GHEA Grapalat" w:hAnsi="GHEA Grapalat"/>
                <w:sz w:val="20"/>
                <w:szCs w:val="20"/>
                <w:lang w:val="pt-BR"/>
              </w:rPr>
              <w:t>Ա</w:t>
            </w:r>
            <w:r w:rsidRPr="00932392">
              <w:rPr>
                <w:rFonts w:ascii="GHEA Grapalat" w:hAnsi="GHEA Grapalat"/>
                <w:sz w:val="20"/>
                <w:szCs w:val="20"/>
                <w:lang w:val="es-ES"/>
              </w:rPr>
              <w:t>րմավենի սողացողի հանուկ</w:t>
            </w:r>
            <w:r w:rsidRPr="00932392">
              <w:rPr>
                <w:rFonts w:ascii="Cambria Math" w:hAnsi="Cambria Math"/>
                <w:sz w:val="20"/>
                <w:szCs w:val="20"/>
                <w:lang w:val="hy-AM"/>
              </w:rPr>
              <w:t xml:space="preserve">․ </w:t>
            </w:r>
            <w:r w:rsidRPr="00932392">
              <w:rPr>
                <w:rFonts w:ascii="GHEA Grapalat" w:hAnsi="GHEA Grapalat"/>
                <w:sz w:val="20"/>
                <w:szCs w:val="20"/>
                <w:lang w:val="es-ES"/>
              </w:rPr>
              <w:t xml:space="preserve"> դեղաձևը. </w:t>
            </w:r>
            <w:r w:rsidRPr="00932392">
              <w:rPr>
                <w:rFonts w:ascii="GHEA Grapalat" w:hAnsi="GHEA Grapalat" w:cs="Sylfaen"/>
                <w:sz w:val="20"/>
                <w:szCs w:val="20"/>
              </w:rPr>
              <w:t>դեղապատիճ</w:t>
            </w:r>
            <w:r w:rsidRPr="00932392">
              <w:rPr>
                <w:rFonts w:ascii="GHEA Grapalat" w:hAnsi="GHEA Grapalat" w:cs="Sylfaen"/>
                <w:sz w:val="20"/>
                <w:szCs w:val="20"/>
                <w:lang w:val="pt-BR"/>
              </w:rPr>
              <w:t xml:space="preserve"> </w:t>
            </w:r>
            <w:r w:rsidRPr="00932392">
              <w:rPr>
                <w:rFonts w:ascii="GHEA Grapalat" w:hAnsi="GHEA Grapalat" w:cs="Sylfaen"/>
                <w:sz w:val="20"/>
                <w:szCs w:val="20"/>
              </w:rPr>
              <w:t>փափուկ</w:t>
            </w:r>
            <w:r w:rsidRPr="00932392">
              <w:rPr>
                <w:rFonts w:ascii="GHEA Grapalat" w:hAnsi="GHEA Grapalat"/>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320մգ</w:t>
            </w:r>
          </w:p>
        </w:tc>
        <w:tc>
          <w:tcPr>
            <w:tcW w:w="843" w:type="dxa"/>
            <w:tcBorders>
              <w:top w:val="single" w:sz="4" w:space="0" w:color="auto"/>
              <w:left w:val="single" w:sz="4" w:space="0" w:color="auto"/>
              <w:bottom w:val="single" w:sz="4" w:space="0" w:color="auto"/>
              <w:right w:val="single" w:sz="4" w:space="0" w:color="auto"/>
            </w:tcBorders>
            <w:vAlign w:val="center"/>
          </w:tcPr>
          <w:p w14:paraId="2378ACE8" w14:textId="77777777" w:rsidR="00C47C31" w:rsidRPr="00932392" w:rsidRDefault="00C47C31" w:rsidP="001616B4">
            <w:pPr>
              <w:spacing w:line="276" w:lineRule="auto"/>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78E0D15" w14:textId="398D7A9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F98BF70" w14:textId="53A344A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1F4F93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1E0A72ED"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1E7B8C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01A96DFD" w14:textId="77777777" w:rsidR="00C47C31" w:rsidRPr="00932392" w:rsidRDefault="00C47C31" w:rsidP="001616B4">
            <w:pPr>
              <w:spacing w:line="276" w:lineRule="auto"/>
              <w:rPr>
                <w:rFonts w:ascii="GHEA Grapalat" w:hAnsi="GHEA Grapalat"/>
                <w:sz w:val="16"/>
                <w:szCs w:val="16"/>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CAEF137" w14:textId="77777777" w:rsidTr="00932392">
        <w:trPr>
          <w:trHeight w:val="318"/>
        </w:trPr>
        <w:tc>
          <w:tcPr>
            <w:tcW w:w="710" w:type="dxa"/>
            <w:tcBorders>
              <w:top w:val="single" w:sz="4" w:space="0" w:color="auto"/>
              <w:left w:val="single" w:sz="4" w:space="0" w:color="auto"/>
              <w:bottom w:val="single" w:sz="4" w:space="0" w:color="auto"/>
              <w:right w:val="single" w:sz="4" w:space="0" w:color="auto"/>
            </w:tcBorders>
            <w:vAlign w:val="center"/>
          </w:tcPr>
          <w:p w14:paraId="34805A55"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95</w:t>
            </w:r>
          </w:p>
        </w:tc>
        <w:tc>
          <w:tcPr>
            <w:tcW w:w="1246" w:type="dxa"/>
            <w:tcBorders>
              <w:top w:val="single" w:sz="4" w:space="0" w:color="auto"/>
              <w:left w:val="single" w:sz="4" w:space="0" w:color="auto"/>
              <w:bottom w:val="single" w:sz="4" w:space="0" w:color="auto"/>
              <w:right w:val="single" w:sz="4" w:space="0" w:color="auto"/>
            </w:tcBorders>
            <w:vAlign w:val="center"/>
          </w:tcPr>
          <w:p w14:paraId="3B163490" w14:textId="77777777" w:rsidR="00C47C31" w:rsidRPr="00932392" w:rsidRDefault="00C47C31" w:rsidP="00C47C31">
            <w:pPr>
              <w:spacing w:line="276" w:lineRule="auto"/>
              <w:jc w:val="both"/>
              <w:rPr>
                <w:rFonts w:ascii="GHEA Grapalat" w:hAnsi="GHEA Grapalat"/>
                <w:sz w:val="16"/>
                <w:szCs w:val="16"/>
                <w:lang w:val="hy-AM"/>
              </w:rPr>
            </w:pPr>
            <w:r w:rsidRPr="00932392">
              <w:rPr>
                <w:rFonts w:ascii="GHEA Grapalat" w:hAnsi="GHEA Grapalat"/>
                <w:sz w:val="16"/>
                <w:szCs w:val="16"/>
                <w:lang w:val="pt-BR"/>
              </w:rPr>
              <w:t>33691176/</w:t>
            </w:r>
            <w:r w:rsidRPr="00932392">
              <w:rPr>
                <w:rFonts w:ascii="GHEA Grapalat" w:hAnsi="GHEA Grapalat"/>
                <w:sz w:val="16"/>
                <w:szCs w:val="16"/>
                <w:lang w:val="hy-AM"/>
              </w:rPr>
              <w:t>11</w:t>
            </w:r>
          </w:p>
        </w:tc>
        <w:tc>
          <w:tcPr>
            <w:tcW w:w="2250" w:type="dxa"/>
            <w:tcBorders>
              <w:top w:val="single" w:sz="4" w:space="0" w:color="auto"/>
              <w:left w:val="single" w:sz="4" w:space="0" w:color="auto"/>
              <w:bottom w:val="single" w:sz="4" w:space="0" w:color="auto"/>
              <w:right w:val="single" w:sz="4" w:space="0" w:color="auto"/>
            </w:tcBorders>
            <w:vAlign w:val="center"/>
          </w:tcPr>
          <w:p w14:paraId="5DEB4F4E" w14:textId="77777777" w:rsidR="00C47C31" w:rsidRPr="00932392" w:rsidRDefault="00C47C31" w:rsidP="00C47C31">
            <w:pPr>
              <w:spacing w:line="276" w:lineRule="auto"/>
              <w:jc w:val="both"/>
              <w:rPr>
                <w:rFonts w:ascii="GHEA Grapalat" w:hAnsi="GHEA Grapalat"/>
                <w:sz w:val="20"/>
                <w:szCs w:val="20"/>
                <w:lang w:val="ru-RU"/>
              </w:rPr>
            </w:pPr>
            <w:r w:rsidRPr="00932392">
              <w:rPr>
                <w:rFonts w:ascii="GHEA Grapalat" w:hAnsi="GHEA Grapalat"/>
                <w:sz w:val="20"/>
                <w:szCs w:val="20"/>
                <w:lang w:val="ru-RU"/>
              </w:rPr>
              <w:t>այլ դեղորայք</w:t>
            </w:r>
          </w:p>
        </w:tc>
        <w:tc>
          <w:tcPr>
            <w:tcW w:w="1237" w:type="dxa"/>
            <w:tcBorders>
              <w:top w:val="single" w:sz="4" w:space="0" w:color="auto"/>
              <w:left w:val="single" w:sz="4" w:space="0" w:color="auto"/>
              <w:bottom w:val="single" w:sz="4" w:space="0" w:color="auto"/>
              <w:right w:val="single" w:sz="4" w:space="0" w:color="auto"/>
            </w:tcBorders>
            <w:vAlign w:val="center"/>
          </w:tcPr>
          <w:p w14:paraId="274E38C2"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E420A5" w14:textId="77777777" w:rsidR="00C47C31" w:rsidRPr="00932392" w:rsidRDefault="00C47C31" w:rsidP="001616B4">
            <w:pPr>
              <w:spacing w:line="276" w:lineRule="auto"/>
              <w:jc w:val="both"/>
              <w:rPr>
                <w:rFonts w:ascii="GHEA Grapalat" w:hAnsi="GHEA Grapalat"/>
                <w:sz w:val="20"/>
                <w:szCs w:val="20"/>
                <w:lang w:val="hy-AM"/>
              </w:rPr>
            </w:pPr>
            <w:r w:rsidRPr="00932392">
              <w:rPr>
                <w:rFonts w:ascii="GHEA Grapalat" w:hAnsi="GHEA Grapalat"/>
                <w:sz w:val="20"/>
                <w:szCs w:val="20"/>
                <w:lang w:val="es-ES"/>
              </w:rPr>
              <w:t>Ոսկեշիվ հսկայի, մատնունի սագի և ձիաձետ դաշտայինի խառնուրդի հեղուկ հանուկ</w:t>
            </w:r>
            <w:r w:rsidRPr="00932392">
              <w:rPr>
                <w:rFonts w:ascii="Cambria Math" w:hAnsi="Cambria Math" w:cs="Cambria Math"/>
                <w:sz w:val="20"/>
                <w:szCs w:val="20"/>
                <w:lang w:val="es-ES"/>
              </w:rPr>
              <w:t>․</w:t>
            </w:r>
            <w:r w:rsidRPr="00932392">
              <w:rPr>
                <w:rFonts w:ascii="GHEA Grapalat" w:hAnsi="GHEA Grapalat"/>
                <w:sz w:val="20"/>
                <w:szCs w:val="20"/>
                <w:lang w:val="es-ES"/>
              </w:rPr>
              <w:t xml:space="preserve"> դեղաձևը. կաթիլներ ներքին ընդունման, դեղաչափը. 0,79մլ/մլ; 20մլ ապակե շշիկ</w:t>
            </w:r>
          </w:p>
        </w:tc>
        <w:tc>
          <w:tcPr>
            <w:tcW w:w="843" w:type="dxa"/>
            <w:tcBorders>
              <w:top w:val="single" w:sz="4" w:space="0" w:color="auto"/>
              <w:left w:val="single" w:sz="4" w:space="0" w:color="auto"/>
              <w:bottom w:val="single" w:sz="4" w:space="0" w:color="auto"/>
              <w:right w:val="single" w:sz="4" w:space="0" w:color="auto"/>
            </w:tcBorders>
            <w:vAlign w:val="center"/>
          </w:tcPr>
          <w:p w14:paraId="10C566A9" w14:textId="77777777" w:rsidR="00C47C31" w:rsidRPr="00932392" w:rsidRDefault="00C47C31" w:rsidP="001616B4">
            <w:pPr>
              <w:spacing w:line="276" w:lineRule="auto"/>
              <w:rPr>
                <w:rFonts w:ascii="GHEA Grapalat" w:hAnsi="GHEA Grapalat" w:cs="Arial"/>
                <w:sz w:val="20"/>
                <w:szCs w:val="20"/>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00019AB" w14:textId="587502C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EE57869" w14:textId="03A47DA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4490BF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130" w:type="dxa"/>
            <w:tcBorders>
              <w:top w:val="single" w:sz="4" w:space="0" w:color="auto"/>
              <w:left w:val="single" w:sz="4" w:space="0" w:color="auto"/>
              <w:bottom w:val="single" w:sz="4" w:space="0" w:color="auto"/>
              <w:right w:val="single" w:sz="4" w:space="0" w:color="auto"/>
            </w:tcBorders>
            <w:vAlign w:val="center"/>
          </w:tcPr>
          <w:p w14:paraId="615CF6B8"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ք</w:t>
            </w:r>
            <w:r w:rsidRPr="00932392">
              <w:rPr>
                <w:rFonts w:ascii="GHEA Grapalat" w:hAnsi="GHEA Grapalat"/>
                <w:sz w:val="18"/>
                <w:szCs w:val="18"/>
                <w:lang w:val="pt-BR"/>
              </w:rPr>
              <w:t>.</w:t>
            </w:r>
            <w:r w:rsidRPr="00932392">
              <w:rPr>
                <w:rFonts w:ascii="GHEA Grapalat" w:hAnsi="GHEA Grapalat"/>
                <w:sz w:val="18"/>
                <w:szCs w:val="18"/>
                <w:lang w:val="ru-RU"/>
              </w:rPr>
              <w:t>Երևան</w:t>
            </w:r>
            <w:r w:rsidRPr="00932392">
              <w:rPr>
                <w:rFonts w:ascii="GHEA Grapalat" w:hAnsi="GHEA Grapalat"/>
                <w:sz w:val="18"/>
                <w:szCs w:val="18"/>
                <w:lang w:val="pt-BR"/>
              </w:rPr>
              <w:t xml:space="preserve">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671D19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tcPr>
          <w:p w14:paraId="1781E15A"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74E01CE"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0E68BBA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96</w:t>
            </w:r>
          </w:p>
        </w:tc>
        <w:tc>
          <w:tcPr>
            <w:tcW w:w="1246" w:type="dxa"/>
            <w:tcBorders>
              <w:top w:val="single" w:sz="4" w:space="0" w:color="auto"/>
              <w:left w:val="single" w:sz="4" w:space="0" w:color="auto"/>
              <w:bottom w:val="single" w:sz="4" w:space="0" w:color="auto"/>
              <w:right w:val="single" w:sz="4" w:space="0" w:color="auto"/>
            </w:tcBorders>
            <w:vAlign w:val="center"/>
          </w:tcPr>
          <w:p w14:paraId="62F49684" w14:textId="77777777" w:rsidR="00C47C31" w:rsidRPr="00932392" w:rsidRDefault="00C47C31" w:rsidP="00C47C31">
            <w:pPr>
              <w:spacing w:line="276" w:lineRule="auto"/>
              <w:jc w:val="both"/>
              <w:rPr>
                <w:rFonts w:ascii="GHEA Grapalat" w:hAnsi="GHEA Grapalat"/>
                <w:color w:val="333333"/>
                <w:sz w:val="16"/>
                <w:szCs w:val="16"/>
                <w:lang w:val="hy-AM"/>
              </w:rPr>
            </w:pPr>
            <w:r w:rsidRPr="00932392">
              <w:rPr>
                <w:rFonts w:ascii="GHEA Grapalat" w:hAnsi="GHEA Grapalat"/>
                <w:color w:val="333333"/>
                <w:sz w:val="16"/>
                <w:szCs w:val="16"/>
                <w:lang w:val="pt-BR"/>
              </w:rPr>
              <w:t>33691185/</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5C3F2868" w14:textId="77777777" w:rsidR="00C47C31" w:rsidRPr="00932392" w:rsidRDefault="00C47C31" w:rsidP="00C47C31">
            <w:pPr>
              <w:spacing w:line="276" w:lineRule="auto"/>
              <w:jc w:val="both"/>
              <w:rPr>
                <w:rFonts w:ascii="GHEA Grapalat" w:hAnsi="GHEA Grapalat"/>
                <w:sz w:val="20"/>
                <w:szCs w:val="20"/>
                <w:lang w:val="pt-BR"/>
              </w:rPr>
            </w:pPr>
            <w:r w:rsidRPr="00932392">
              <w:rPr>
                <w:rFonts w:ascii="GHEA Grapalat" w:hAnsi="GHEA Grapalat"/>
                <w:sz w:val="20"/>
                <w:szCs w:val="20"/>
                <w:lang w:val="hy-AM"/>
              </w:rPr>
              <w:t>հորթի</w:t>
            </w:r>
            <w:r w:rsidRPr="00932392">
              <w:rPr>
                <w:rFonts w:ascii="GHEA Grapalat" w:hAnsi="GHEA Grapalat"/>
                <w:sz w:val="20"/>
                <w:szCs w:val="20"/>
                <w:lang w:val="pt-BR"/>
              </w:rPr>
              <w:t xml:space="preserve"> </w:t>
            </w:r>
            <w:r w:rsidRPr="00932392">
              <w:rPr>
                <w:rFonts w:ascii="GHEA Grapalat" w:hAnsi="GHEA Grapalat"/>
                <w:sz w:val="20"/>
                <w:szCs w:val="20"/>
                <w:lang w:val="hy-AM"/>
              </w:rPr>
              <w:t>արյան</w:t>
            </w:r>
            <w:r w:rsidRPr="00932392">
              <w:rPr>
                <w:rFonts w:ascii="GHEA Grapalat" w:hAnsi="GHEA Grapalat"/>
                <w:sz w:val="20"/>
                <w:szCs w:val="20"/>
                <w:lang w:val="pt-BR"/>
              </w:rPr>
              <w:t xml:space="preserve"> </w:t>
            </w:r>
            <w:r w:rsidRPr="00932392">
              <w:rPr>
                <w:rFonts w:ascii="GHEA Grapalat" w:hAnsi="GHEA Grapalat"/>
                <w:sz w:val="20"/>
                <w:szCs w:val="20"/>
                <w:lang w:val="hy-AM"/>
              </w:rPr>
              <w:t>սպիտակուցազերծ</w:t>
            </w:r>
            <w:r w:rsidRPr="00932392">
              <w:rPr>
                <w:rFonts w:ascii="GHEA Grapalat" w:hAnsi="GHEA Grapalat"/>
                <w:sz w:val="20"/>
                <w:szCs w:val="20"/>
                <w:lang w:val="pt-BR"/>
              </w:rPr>
              <w:t xml:space="preserve"> </w:t>
            </w:r>
            <w:r w:rsidRPr="00932392">
              <w:rPr>
                <w:rFonts w:ascii="GHEA Grapalat" w:hAnsi="GHEA Grapalat"/>
                <w:sz w:val="20"/>
                <w:szCs w:val="20"/>
                <w:lang w:val="hy-AM"/>
              </w:rPr>
              <w:t>ածանցյալ</w:t>
            </w:r>
            <w:r w:rsidRPr="00932392">
              <w:rPr>
                <w:rFonts w:ascii="GHEA Grapalat" w:hAnsi="GHEA Grapalat"/>
                <w:sz w:val="20"/>
                <w:szCs w:val="20"/>
                <w:lang w:val="pt-BR"/>
              </w:rPr>
              <w:t xml:space="preserve"> B06AB</w:t>
            </w:r>
          </w:p>
        </w:tc>
        <w:tc>
          <w:tcPr>
            <w:tcW w:w="1237" w:type="dxa"/>
            <w:tcBorders>
              <w:top w:val="single" w:sz="4" w:space="0" w:color="auto"/>
              <w:left w:val="single" w:sz="4" w:space="0" w:color="auto"/>
              <w:bottom w:val="single" w:sz="4" w:space="0" w:color="auto"/>
              <w:right w:val="single" w:sz="4" w:space="0" w:color="auto"/>
            </w:tcBorders>
            <w:vAlign w:val="center"/>
          </w:tcPr>
          <w:p w14:paraId="7DFE118B"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F3F3B1" w14:textId="77777777" w:rsidR="00C47C31" w:rsidRPr="00932392" w:rsidRDefault="00C47C31" w:rsidP="001616B4">
            <w:pPr>
              <w:spacing w:line="276" w:lineRule="auto"/>
              <w:jc w:val="both"/>
              <w:rPr>
                <w:rFonts w:ascii="GHEA Grapalat" w:hAnsi="GHEA Grapalat"/>
                <w:sz w:val="20"/>
                <w:szCs w:val="20"/>
                <w:lang w:val="hy-AM"/>
              </w:rPr>
            </w:pPr>
            <w:r w:rsidRPr="00932392">
              <w:rPr>
                <w:rFonts w:ascii="GHEA Grapalat" w:hAnsi="GHEA Grapalat"/>
                <w:sz w:val="20"/>
                <w:szCs w:val="20"/>
                <w:lang w:val="es-ES"/>
              </w:rPr>
              <w:t xml:space="preserve">Հորթի արյան սպիտակուցազերծ ածանցյալ, </w:t>
            </w:r>
            <w:r w:rsidRPr="00932392">
              <w:rPr>
                <w:rFonts w:ascii="GHEA Grapalat" w:hAnsi="GHEA Grapalat" w:cs="Sylfaen"/>
                <w:sz w:val="20"/>
                <w:szCs w:val="20"/>
                <w:lang w:val="ru-RU"/>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դեղահատ թաղանթապաը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ru-RU"/>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200մգ</w:t>
            </w:r>
          </w:p>
        </w:tc>
        <w:tc>
          <w:tcPr>
            <w:tcW w:w="843" w:type="dxa"/>
            <w:tcBorders>
              <w:top w:val="single" w:sz="4" w:space="0" w:color="auto"/>
              <w:left w:val="single" w:sz="4" w:space="0" w:color="auto"/>
              <w:bottom w:val="single" w:sz="4" w:space="0" w:color="auto"/>
              <w:right w:val="single" w:sz="4" w:space="0" w:color="auto"/>
            </w:tcBorders>
            <w:vAlign w:val="center"/>
          </w:tcPr>
          <w:p w14:paraId="27D879E3" w14:textId="77777777" w:rsidR="00C47C31" w:rsidRPr="00932392" w:rsidRDefault="00C47C31" w:rsidP="001616B4">
            <w:pPr>
              <w:spacing w:line="276" w:lineRule="auto"/>
              <w:rPr>
                <w:rFonts w:ascii="GHEA Grapalat" w:hAnsi="GHEA Grapalat" w:cs="Arial"/>
                <w:sz w:val="18"/>
                <w:szCs w:val="18"/>
                <w:lang w:val="pt-BR"/>
              </w:rPr>
            </w:pPr>
            <w:r w:rsidRPr="00932392">
              <w:rPr>
                <w:rFonts w:ascii="GHEA Grapalat" w:hAnsi="GHEA Grapalat" w:cs="Arial"/>
                <w:sz w:val="18"/>
                <w:szCs w:val="18"/>
                <w:lang w:val="ru-RU"/>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6C8AFDD" w14:textId="1F87C529"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C0F862E" w14:textId="1BF84BF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A9B64D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2500</w:t>
            </w:r>
          </w:p>
        </w:tc>
        <w:tc>
          <w:tcPr>
            <w:tcW w:w="1130" w:type="dxa"/>
            <w:tcBorders>
              <w:top w:val="single" w:sz="4" w:space="0" w:color="auto"/>
              <w:left w:val="single" w:sz="4" w:space="0" w:color="auto"/>
              <w:bottom w:val="single" w:sz="4" w:space="0" w:color="auto"/>
              <w:right w:val="single" w:sz="4" w:space="0" w:color="auto"/>
            </w:tcBorders>
            <w:vAlign w:val="center"/>
          </w:tcPr>
          <w:p w14:paraId="06781C3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8DF45D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2500</w:t>
            </w:r>
          </w:p>
        </w:tc>
        <w:tc>
          <w:tcPr>
            <w:tcW w:w="1701" w:type="dxa"/>
            <w:tcBorders>
              <w:top w:val="single" w:sz="4" w:space="0" w:color="auto"/>
              <w:left w:val="single" w:sz="4" w:space="0" w:color="auto"/>
              <w:bottom w:val="single" w:sz="4" w:space="0" w:color="auto"/>
              <w:right w:val="single" w:sz="4" w:space="0" w:color="auto"/>
            </w:tcBorders>
            <w:vAlign w:val="center"/>
          </w:tcPr>
          <w:p w14:paraId="38873D7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2B10E5A" w14:textId="77777777" w:rsidTr="00932392">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46A8142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97</w:t>
            </w:r>
          </w:p>
        </w:tc>
        <w:tc>
          <w:tcPr>
            <w:tcW w:w="1246" w:type="dxa"/>
            <w:tcBorders>
              <w:top w:val="single" w:sz="4" w:space="0" w:color="auto"/>
              <w:left w:val="single" w:sz="4" w:space="0" w:color="auto"/>
              <w:bottom w:val="single" w:sz="4" w:space="0" w:color="auto"/>
              <w:right w:val="single" w:sz="4" w:space="0" w:color="auto"/>
            </w:tcBorders>
            <w:vAlign w:val="center"/>
          </w:tcPr>
          <w:p w14:paraId="391AE21B"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33691185/</w:t>
            </w:r>
            <w:r w:rsidRPr="00932392">
              <w:rPr>
                <w:rFonts w:ascii="GHEA Grapalat" w:hAnsi="GHEA Grapalat"/>
                <w:color w:val="333333"/>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576104E4"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հորթի</w:t>
            </w:r>
            <w:r w:rsidRPr="00932392">
              <w:rPr>
                <w:rFonts w:ascii="GHEA Grapalat" w:hAnsi="GHEA Grapalat"/>
                <w:sz w:val="20"/>
                <w:szCs w:val="20"/>
                <w:lang w:val="pt-BR"/>
              </w:rPr>
              <w:t xml:space="preserve"> </w:t>
            </w:r>
            <w:r w:rsidRPr="00932392">
              <w:rPr>
                <w:rFonts w:ascii="GHEA Grapalat" w:hAnsi="GHEA Grapalat"/>
                <w:sz w:val="20"/>
                <w:szCs w:val="20"/>
                <w:lang w:val="hy-AM"/>
              </w:rPr>
              <w:t>արյան</w:t>
            </w:r>
            <w:r w:rsidRPr="00932392">
              <w:rPr>
                <w:rFonts w:ascii="GHEA Grapalat" w:hAnsi="GHEA Grapalat"/>
                <w:sz w:val="20"/>
                <w:szCs w:val="20"/>
                <w:lang w:val="pt-BR"/>
              </w:rPr>
              <w:t xml:space="preserve"> </w:t>
            </w:r>
            <w:r w:rsidRPr="00932392">
              <w:rPr>
                <w:rFonts w:ascii="GHEA Grapalat" w:hAnsi="GHEA Grapalat"/>
                <w:sz w:val="20"/>
                <w:szCs w:val="20"/>
                <w:lang w:val="hy-AM"/>
              </w:rPr>
              <w:t>սպիտակուցազերծ</w:t>
            </w:r>
            <w:r w:rsidRPr="00932392">
              <w:rPr>
                <w:rFonts w:ascii="GHEA Grapalat" w:hAnsi="GHEA Grapalat"/>
                <w:sz w:val="20"/>
                <w:szCs w:val="20"/>
                <w:lang w:val="pt-BR"/>
              </w:rPr>
              <w:t xml:space="preserve"> </w:t>
            </w:r>
            <w:r w:rsidRPr="00932392">
              <w:rPr>
                <w:rFonts w:ascii="GHEA Grapalat" w:hAnsi="GHEA Grapalat"/>
                <w:sz w:val="20"/>
                <w:szCs w:val="20"/>
                <w:lang w:val="hy-AM"/>
              </w:rPr>
              <w:t>ածանցյալ</w:t>
            </w:r>
            <w:r w:rsidRPr="00932392">
              <w:rPr>
                <w:rFonts w:ascii="GHEA Grapalat" w:hAnsi="GHEA Grapalat"/>
                <w:sz w:val="20"/>
                <w:szCs w:val="20"/>
                <w:lang w:val="pt-BR"/>
              </w:rPr>
              <w:t xml:space="preserve"> B06AB</w:t>
            </w:r>
          </w:p>
        </w:tc>
        <w:tc>
          <w:tcPr>
            <w:tcW w:w="1237" w:type="dxa"/>
            <w:tcBorders>
              <w:top w:val="single" w:sz="4" w:space="0" w:color="auto"/>
              <w:left w:val="single" w:sz="4" w:space="0" w:color="auto"/>
              <w:bottom w:val="single" w:sz="4" w:space="0" w:color="auto"/>
              <w:right w:val="single" w:sz="4" w:space="0" w:color="auto"/>
            </w:tcBorders>
            <w:vAlign w:val="center"/>
          </w:tcPr>
          <w:p w14:paraId="40058BED"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D5C88F"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Հորթի արյան սպիտակուցազերծ ածանցյալ,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4</w:t>
            </w:r>
            <w:r w:rsidRPr="00932392">
              <w:rPr>
                <w:rFonts w:ascii="GHEA Grapalat" w:hAnsi="GHEA Grapalat" w:cs="Sylfaen"/>
                <w:sz w:val="20"/>
                <w:szCs w:val="20"/>
              </w:rPr>
              <w:t xml:space="preserve">0մգ/մլ, </w:t>
            </w:r>
            <w:r w:rsidRPr="00932392">
              <w:rPr>
                <w:rFonts w:ascii="GHEA Grapalat" w:hAnsi="GHEA Grapalat" w:cs="Sylfaen"/>
                <w:sz w:val="20"/>
                <w:szCs w:val="20"/>
                <w:lang w:val="hy-AM"/>
              </w:rPr>
              <w:t>2</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377BD809"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51BB30E" w14:textId="38CE738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2B0D523" w14:textId="36A37BBB"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4ED6A4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130" w:type="dxa"/>
            <w:tcBorders>
              <w:top w:val="single" w:sz="4" w:space="0" w:color="auto"/>
              <w:left w:val="single" w:sz="4" w:space="0" w:color="auto"/>
              <w:bottom w:val="single" w:sz="4" w:space="0" w:color="auto"/>
              <w:right w:val="single" w:sz="4" w:space="0" w:color="auto"/>
            </w:tcBorders>
            <w:vAlign w:val="center"/>
          </w:tcPr>
          <w:p w14:paraId="6312A8A3"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DDC71A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w:t>
            </w:r>
          </w:p>
        </w:tc>
        <w:tc>
          <w:tcPr>
            <w:tcW w:w="1701" w:type="dxa"/>
            <w:tcBorders>
              <w:top w:val="single" w:sz="4" w:space="0" w:color="auto"/>
              <w:left w:val="single" w:sz="4" w:space="0" w:color="auto"/>
              <w:bottom w:val="single" w:sz="4" w:space="0" w:color="auto"/>
              <w:right w:val="single" w:sz="4" w:space="0" w:color="auto"/>
            </w:tcBorders>
            <w:vAlign w:val="center"/>
          </w:tcPr>
          <w:p w14:paraId="6D01A202"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CD1D70A"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D8074A1"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98</w:t>
            </w:r>
          </w:p>
        </w:tc>
        <w:tc>
          <w:tcPr>
            <w:tcW w:w="1246" w:type="dxa"/>
            <w:tcBorders>
              <w:top w:val="single" w:sz="4" w:space="0" w:color="auto"/>
              <w:left w:val="single" w:sz="4" w:space="0" w:color="auto"/>
              <w:bottom w:val="single" w:sz="4" w:space="0" w:color="auto"/>
              <w:right w:val="single" w:sz="4" w:space="0" w:color="auto"/>
            </w:tcBorders>
            <w:vAlign w:val="center"/>
          </w:tcPr>
          <w:p w14:paraId="1407078D"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33691185/</w:t>
            </w:r>
            <w:r w:rsidRPr="00932392">
              <w:rPr>
                <w:rFonts w:ascii="GHEA Grapalat" w:hAnsi="GHEA Grapalat"/>
                <w:color w:val="333333"/>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vAlign w:val="center"/>
          </w:tcPr>
          <w:p w14:paraId="6CB97580"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հորթի</w:t>
            </w:r>
            <w:r w:rsidRPr="00932392">
              <w:rPr>
                <w:rFonts w:ascii="GHEA Grapalat" w:hAnsi="GHEA Grapalat"/>
                <w:sz w:val="20"/>
                <w:szCs w:val="20"/>
                <w:lang w:val="pt-BR"/>
              </w:rPr>
              <w:t xml:space="preserve"> </w:t>
            </w:r>
            <w:r w:rsidRPr="00932392">
              <w:rPr>
                <w:rFonts w:ascii="GHEA Grapalat" w:hAnsi="GHEA Grapalat"/>
                <w:sz w:val="20"/>
                <w:szCs w:val="20"/>
                <w:lang w:val="hy-AM"/>
              </w:rPr>
              <w:t>արյան</w:t>
            </w:r>
            <w:r w:rsidRPr="00932392">
              <w:rPr>
                <w:rFonts w:ascii="GHEA Grapalat" w:hAnsi="GHEA Grapalat"/>
                <w:sz w:val="20"/>
                <w:szCs w:val="20"/>
                <w:lang w:val="pt-BR"/>
              </w:rPr>
              <w:t xml:space="preserve"> </w:t>
            </w:r>
            <w:r w:rsidRPr="00932392">
              <w:rPr>
                <w:rFonts w:ascii="GHEA Grapalat" w:hAnsi="GHEA Grapalat"/>
                <w:sz w:val="20"/>
                <w:szCs w:val="20"/>
                <w:lang w:val="hy-AM"/>
              </w:rPr>
              <w:t>սպիտակուցազերծ</w:t>
            </w:r>
            <w:r w:rsidRPr="00932392">
              <w:rPr>
                <w:rFonts w:ascii="GHEA Grapalat" w:hAnsi="GHEA Grapalat"/>
                <w:sz w:val="20"/>
                <w:szCs w:val="20"/>
                <w:lang w:val="pt-BR"/>
              </w:rPr>
              <w:t xml:space="preserve"> </w:t>
            </w:r>
            <w:r w:rsidRPr="00932392">
              <w:rPr>
                <w:rFonts w:ascii="GHEA Grapalat" w:hAnsi="GHEA Grapalat"/>
                <w:sz w:val="20"/>
                <w:szCs w:val="20"/>
                <w:lang w:val="hy-AM"/>
              </w:rPr>
              <w:t>ածանցյալ</w:t>
            </w:r>
            <w:r w:rsidRPr="00932392">
              <w:rPr>
                <w:rFonts w:ascii="GHEA Grapalat" w:hAnsi="GHEA Grapalat"/>
                <w:sz w:val="20"/>
                <w:szCs w:val="20"/>
                <w:lang w:val="pt-BR"/>
              </w:rPr>
              <w:t xml:space="preserve"> B06AB</w:t>
            </w:r>
          </w:p>
        </w:tc>
        <w:tc>
          <w:tcPr>
            <w:tcW w:w="1237" w:type="dxa"/>
            <w:tcBorders>
              <w:top w:val="single" w:sz="4" w:space="0" w:color="auto"/>
              <w:left w:val="single" w:sz="4" w:space="0" w:color="auto"/>
              <w:bottom w:val="single" w:sz="4" w:space="0" w:color="auto"/>
              <w:right w:val="single" w:sz="4" w:space="0" w:color="auto"/>
            </w:tcBorders>
            <w:vAlign w:val="center"/>
          </w:tcPr>
          <w:p w14:paraId="21DDA21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9F35AD"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Հորթի արյան սպիտակուցազերծ ածանցյալ,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4</w:t>
            </w:r>
            <w:r w:rsidRPr="00932392">
              <w:rPr>
                <w:rFonts w:ascii="GHEA Grapalat" w:hAnsi="GHEA Grapalat" w:cs="Sylfaen"/>
                <w:sz w:val="20"/>
                <w:szCs w:val="20"/>
              </w:rPr>
              <w:t>0մգ/մլ, 5մլ</w:t>
            </w:r>
          </w:p>
        </w:tc>
        <w:tc>
          <w:tcPr>
            <w:tcW w:w="843" w:type="dxa"/>
            <w:tcBorders>
              <w:top w:val="single" w:sz="4" w:space="0" w:color="auto"/>
              <w:left w:val="single" w:sz="4" w:space="0" w:color="auto"/>
              <w:bottom w:val="single" w:sz="4" w:space="0" w:color="auto"/>
              <w:right w:val="single" w:sz="4" w:space="0" w:color="auto"/>
            </w:tcBorders>
            <w:vAlign w:val="center"/>
          </w:tcPr>
          <w:p w14:paraId="4CDAFCF9"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827AF1B" w14:textId="0706442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5755FB2" w14:textId="6331C2A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2E5150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w:t>
            </w:r>
          </w:p>
        </w:tc>
        <w:tc>
          <w:tcPr>
            <w:tcW w:w="1130" w:type="dxa"/>
            <w:tcBorders>
              <w:top w:val="single" w:sz="4" w:space="0" w:color="auto"/>
              <w:left w:val="single" w:sz="4" w:space="0" w:color="auto"/>
              <w:bottom w:val="single" w:sz="4" w:space="0" w:color="auto"/>
              <w:right w:val="single" w:sz="4" w:space="0" w:color="auto"/>
            </w:tcBorders>
            <w:vAlign w:val="center"/>
          </w:tcPr>
          <w:p w14:paraId="196517B2"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64AD33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w:t>
            </w:r>
          </w:p>
        </w:tc>
        <w:tc>
          <w:tcPr>
            <w:tcW w:w="1701" w:type="dxa"/>
            <w:tcBorders>
              <w:top w:val="single" w:sz="4" w:space="0" w:color="auto"/>
              <w:left w:val="single" w:sz="4" w:space="0" w:color="auto"/>
              <w:bottom w:val="single" w:sz="4" w:space="0" w:color="auto"/>
              <w:right w:val="single" w:sz="4" w:space="0" w:color="auto"/>
            </w:tcBorders>
            <w:vAlign w:val="center"/>
          </w:tcPr>
          <w:p w14:paraId="0F94DC3D" w14:textId="77777777" w:rsidR="00C47C31" w:rsidRPr="00932392" w:rsidRDefault="00C47C31" w:rsidP="001616B4">
            <w:pPr>
              <w:rPr>
                <w:rFonts w:ascii="GHEA Grapalat" w:hAnsi="GHEA Grapalat"/>
                <w:sz w:val="16"/>
                <w:szCs w:val="16"/>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AE6DC88" w14:textId="77777777" w:rsidTr="00932392">
        <w:trPr>
          <w:trHeight w:val="683"/>
        </w:trPr>
        <w:tc>
          <w:tcPr>
            <w:tcW w:w="710" w:type="dxa"/>
            <w:tcBorders>
              <w:top w:val="single" w:sz="4" w:space="0" w:color="auto"/>
              <w:left w:val="single" w:sz="4" w:space="0" w:color="auto"/>
              <w:bottom w:val="single" w:sz="4" w:space="0" w:color="auto"/>
              <w:right w:val="single" w:sz="4" w:space="0" w:color="auto"/>
            </w:tcBorders>
            <w:vAlign w:val="center"/>
          </w:tcPr>
          <w:p w14:paraId="79339463"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99</w:t>
            </w:r>
          </w:p>
        </w:tc>
        <w:tc>
          <w:tcPr>
            <w:tcW w:w="1246" w:type="dxa"/>
            <w:tcBorders>
              <w:top w:val="single" w:sz="4" w:space="0" w:color="auto"/>
              <w:left w:val="single" w:sz="4" w:space="0" w:color="auto"/>
              <w:bottom w:val="single" w:sz="4" w:space="0" w:color="auto"/>
              <w:right w:val="single" w:sz="4" w:space="0" w:color="auto"/>
            </w:tcBorders>
            <w:vAlign w:val="center"/>
          </w:tcPr>
          <w:p w14:paraId="4AD0A089"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33691185/</w:t>
            </w:r>
            <w:r w:rsidRPr="00932392">
              <w:rPr>
                <w:rFonts w:ascii="GHEA Grapalat" w:hAnsi="GHEA Grapalat"/>
                <w:color w:val="333333"/>
                <w:sz w:val="16"/>
                <w:szCs w:val="16"/>
                <w:lang w:val="hy-AM"/>
              </w:rPr>
              <w:t>4</w:t>
            </w:r>
          </w:p>
        </w:tc>
        <w:tc>
          <w:tcPr>
            <w:tcW w:w="2250" w:type="dxa"/>
            <w:tcBorders>
              <w:top w:val="single" w:sz="4" w:space="0" w:color="auto"/>
              <w:left w:val="single" w:sz="4" w:space="0" w:color="auto"/>
              <w:bottom w:val="single" w:sz="4" w:space="0" w:color="auto"/>
              <w:right w:val="single" w:sz="4" w:space="0" w:color="auto"/>
            </w:tcBorders>
            <w:vAlign w:val="center"/>
          </w:tcPr>
          <w:p w14:paraId="40AB8A4D"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հորթի</w:t>
            </w:r>
            <w:r w:rsidRPr="00932392">
              <w:rPr>
                <w:rFonts w:ascii="GHEA Grapalat" w:hAnsi="GHEA Grapalat"/>
                <w:sz w:val="20"/>
                <w:szCs w:val="20"/>
                <w:lang w:val="pt-BR"/>
              </w:rPr>
              <w:t xml:space="preserve"> </w:t>
            </w:r>
            <w:r w:rsidRPr="00932392">
              <w:rPr>
                <w:rFonts w:ascii="GHEA Grapalat" w:hAnsi="GHEA Grapalat"/>
                <w:sz w:val="20"/>
                <w:szCs w:val="20"/>
                <w:lang w:val="hy-AM"/>
              </w:rPr>
              <w:t>արյան</w:t>
            </w:r>
            <w:r w:rsidRPr="00932392">
              <w:rPr>
                <w:rFonts w:ascii="GHEA Grapalat" w:hAnsi="GHEA Grapalat"/>
                <w:sz w:val="20"/>
                <w:szCs w:val="20"/>
                <w:lang w:val="pt-BR"/>
              </w:rPr>
              <w:t xml:space="preserve"> </w:t>
            </w:r>
            <w:r w:rsidRPr="00932392">
              <w:rPr>
                <w:rFonts w:ascii="GHEA Grapalat" w:hAnsi="GHEA Grapalat"/>
                <w:sz w:val="20"/>
                <w:szCs w:val="20"/>
                <w:lang w:val="hy-AM"/>
              </w:rPr>
              <w:t>սպիտակուցազերծ</w:t>
            </w:r>
            <w:r w:rsidRPr="00932392">
              <w:rPr>
                <w:rFonts w:ascii="GHEA Grapalat" w:hAnsi="GHEA Grapalat"/>
                <w:sz w:val="20"/>
                <w:szCs w:val="20"/>
                <w:lang w:val="pt-BR"/>
              </w:rPr>
              <w:t xml:space="preserve"> </w:t>
            </w:r>
            <w:r w:rsidRPr="00932392">
              <w:rPr>
                <w:rFonts w:ascii="GHEA Grapalat" w:hAnsi="GHEA Grapalat"/>
                <w:sz w:val="20"/>
                <w:szCs w:val="20"/>
                <w:lang w:val="hy-AM"/>
              </w:rPr>
              <w:t>ածանցյալ</w:t>
            </w:r>
            <w:r w:rsidRPr="00932392">
              <w:rPr>
                <w:rFonts w:ascii="GHEA Grapalat" w:hAnsi="GHEA Grapalat"/>
                <w:sz w:val="20"/>
                <w:szCs w:val="20"/>
                <w:lang w:val="pt-BR"/>
              </w:rPr>
              <w:t xml:space="preserve"> B06AB</w:t>
            </w:r>
          </w:p>
        </w:tc>
        <w:tc>
          <w:tcPr>
            <w:tcW w:w="1237" w:type="dxa"/>
            <w:tcBorders>
              <w:top w:val="single" w:sz="4" w:space="0" w:color="auto"/>
              <w:left w:val="single" w:sz="4" w:space="0" w:color="auto"/>
              <w:bottom w:val="single" w:sz="4" w:space="0" w:color="auto"/>
              <w:right w:val="single" w:sz="4" w:space="0" w:color="auto"/>
            </w:tcBorders>
            <w:vAlign w:val="center"/>
          </w:tcPr>
          <w:p w14:paraId="0FE58058"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7977AC"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Հորթի արյան սպիտակուցազերծ ածանցյալ,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լուծույթ</w:t>
            </w:r>
            <w:r w:rsidRPr="00932392">
              <w:rPr>
                <w:rFonts w:ascii="GHEA Grapalat" w:hAnsi="GHEA Grapalat" w:cs="Sylfaen"/>
                <w:sz w:val="20"/>
                <w:szCs w:val="20"/>
                <w:lang w:val="es-ES"/>
              </w:rPr>
              <w:t xml:space="preserve"> </w:t>
            </w:r>
            <w:r w:rsidRPr="00932392">
              <w:rPr>
                <w:rFonts w:ascii="GHEA Grapalat" w:hAnsi="GHEA Grapalat" w:cs="Sylfaen"/>
                <w:sz w:val="20"/>
                <w:szCs w:val="20"/>
              </w:rPr>
              <w:t>ներարկման</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4</w:t>
            </w:r>
            <w:r w:rsidRPr="00932392">
              <w:rPr>
                <w:rFonts w:ascii="GHEA Grapalat" w:hAnsi="GHEA Grapalat" w:cs="Sylfaen"/>
                <w:sz w:val="20"/>
                <w:szCs w:val="20"/>
              </w:rPr>
              <w:t xml:space="preserve">0մգ/մլ, </w:t>
            </w:r>
            <w:r w:rsidRPr="00932392">
              <w:rPr>
                <w:rFonts w:ascii="GHEA Grapalat" w:hAnsi="GHEA Grapalat" w:cs="Sylfaen"/>
                <w:sz w:val="20"/>
                <w:szCs w:val="20"/>
                <w:lang w:val="hy-AM"/>
              </w:rPr>
              <w:t>10</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38F0FB2B"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FE079DD" w14:textId="7B764E07"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1AFD393" w14:textId="1670ABAA"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154826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130" w:type="dxa"/>
            <w:tcBorders>
              <w:top w:val="single" w:sz="4" w:space="0" w:color="auto"/>
              <w:left w:val="single" w:sz="4" w:space="0" w:color="auto"/>
              <w:bottom w:val="single" w:sz="4" w:space="0" w:color="auto"/>
              <w:right w:val="single" w:sz="4" w:space="0" w:color="auto"/>
            </w:tcBorders>
            <w:vAlign w:val="center"/>
          </w:tcPr>
          <w:p w14:paraId="621B4E48"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C97081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tcPr>
          <w:p w14:paraId="591DE4FE"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801F019" w14:textId="77777777" w:rsidTr="00932392">
        <w:trPr>
          <w:trHeight w:val="836"/>
        </w:trPr>
        <w:tc>
          <w:tcPr>
            <w:tcW w:w="710" w:type="dxa"/>
            <w:tcBorders>
              <w:top w:val="single" w:sz="4" w:space="0" w:color="auto"/>
              <w:left w:val="single" w:sz="4" w:space="0" w:color="auto"/>
              <w:bottom w:val="single" w:sz="4" w:space="0" w:color="auto"/>
              <w:right w:val="single" w:sz="4" w:space="0" w:color="auto"/>
            </w:tcBorders>
            <w:vAlign w:val="center"/>
          </w:tcPr>
          <w:p w14:paraId="35A73BB4"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100</w:t>
            </w:r>
          </w:p>
        </w:tc>
        <w:tc>
          <w:tcPr>
            <w:tcW w:w="1246" w:type="dxa"/>
            <w:tcBorders>
              <w:top w:val="single" w:sz="4" w:space="0" w:color="auto"/>
              <w:left w:val="single" w:sz="4" w:space="0" w:color="auto"/>
              <w:bottom w:val="single" w:sz="4" w:space="0" w:color="auto"/>
              <w:right w:val="single" w:sz="4" w:space="0" w:color="auto"/>
            </w:tcBorders>
            <w:vAlign w:val="center"/>
          </w:tcPr>
          <w:p w14:paraId="6BAA2A40"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33691186/</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7A23CC7D"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պիրացետամ  N06BX03</w:t>
            </w:r>
          </w:p>
        </w:tc>
        <w:tc>
          <w:tcPr>
            <w:tcW w:w="1237" w:type="dxa"/>
            <w:tcBorders>
              <w:top w:val="single" w:sz="4" w:space="0" w:color="auto"/>
              <w:left w:val="single" w:sz="4" w:space="0" w:color="auto"/>
              <w:bottom w:val="single" w:sz="4" w:space="0" w:color="auto"/>
              <w:right w:val="single" w:sz="4" w:space="0" w:color="auto"/>
            </w:tcBorders>
            <w:vAlign w:val="center"/>
          </w:tcPr>
          <w:p w14:paraId="4A68BF5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811DAF"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Պիրացետամ,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rPr>
              <w:t>դեղապատիճ</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400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75C9B71"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6C401DD" w14:textId="7F5CA18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8883D86" w14:textId="049C685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DAD070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41F3B77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DD1355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1DF8AC97"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D867DDD"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D64E7B8"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101</w:t>
            </w:r>
          </w:p>
        </w:tc>
        <w:tc>
          <w:tcPr>
            <w:tcW w:w="1246" w:type="dxa"/>
            <w:tcBorders>
              <w:top w:val="single" w:sz="4" w:space="0" w:color="auto"/>
              <w:left w:val="single" w:sz="4" w:space="0" w:color="auto"/>
              <w:bottom w:val="single" w:sz="4" w:space="0" w:color="auto"/>
              <w:right w:val="single" w:sz="4" w:space="0" w:color="auto"/>
            </w:tcBorders>
            <w:vAlign w:val="center"/>
          </w:tcPr>
          <w:p w14:paraId="131A4242"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33691186/</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716C8B3B"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պիրացետամ  N06BX03</w:t>
            </w:r>
          </w:p>
        </w:tc>
        <w:tc>
          <w:tcPr>
            <w:tcW w:w="1237" w:type="dxa"/>
            <w:tcBorders>
              <w:top w:val="single" w:sz="4" w:space="0" w:color="auto"/>
              <w:left w:val="single" w:sz="4" w:space="0" w:color="auto"/>
              <w:bottom w:val="single" w:sz="4" w:space="0" w:color="auto"/>
              <w:right w:val="single" w:sz="4" w:space="0" w:color="auto"/>
            </w:tcBorders>
            <w:vAlign w:val="center"/>
          </w:tcPr>
          <w:p w14:paraId="6C264B8B"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2D101B"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Պիրացետամ,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լուծույթ ներարկման, դեղաչափը. 200մգ/մլ 5մլ</w:t>
            </w:r>
          </w:p>
        </w:tc>
        <w:tc>
          <w:tcPr>
            <w:tcW w:w="843" w:type="dxa"/>
            <w:tcBorders>
              <w:top w:val="single" w:sz="4" w:space="0" w:color="auto"/>
              <w:left w:val="single" w:sz="4" w:space="0" w:color="auto"/>
              <w:bottom w:val="single" w:sz="4" w:space="0" w:color="auto"/>
              <w:right w:val="single" w:sz="4" w:space="0" w:color="auto"/>
            </w:tcBorders>
            <w:vAlign w:val="center"/>
          </w:tcPr>
          <w:p w14:paraId="1FCF91FC"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9203088" w14:textId="45B5B47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2F2D641" w14:textId="1FACDD6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912576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130" w:type="dxa"/>
            <w:tcBorders>
              <w:top w:val="single" w:sz="4" w:space="0" w:color="auto"/>
              <w:left w:val="single" w:sz="4" w:space="0" w:color="auto"/>
              <w:bottom w:val="single" w:sz="4" w:space="0" w:color="auto"/>
              <w:right w:val="single" w:sz="4" w:space="0" w:color="auto"/>
            </w:tcBorders>
            <w:vAlign w:val="center"/>
          </w:tcPr>
          <w:p w14:paraId="6FAFD17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7030A1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5AA7AC36"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7469E98"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B9776D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102</w:t>
            </w:r>
          </w:p>
        </w:tc>
        <w:tc>
          <w:tcPr>
            <w:tcW w:w="1246" w:type="dxa"/>
            <w:tcBorders>
              <w:top w:val="single" w:sz="4" w:space="0" w:color="auto"/>
              <w:left w:val="single" w:sz="4" w:space="0" w:color="auto"/>
              <w:bottom w:val="single" w:sz="4" w:space="0" w:color="auto"/>
              <w:right w:val="single" w:sz="4" w:space="0" w:color="auto"/>
            </w:tcBorders>
            <w:vAlign w:val="center"/>
          </w:tcPr>
          <w:p w14:paraId="5CB774DE"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33691186/</w:t>
            </w:r>
            <w:r w:rsidRPr="00932392">
              <w:rPr>
                <w:rFonts w:ascii="GHEA Grapalat" w:hAnsi="GHEA Grapalat"/>
                <w:sz w:val="16"/>
                <w:szCs w:val="16"/>
                <w:lang w:val="hy-AM"/>
              </w:rPr>
              <w:t>3</w:t>
            </w:r>
          </w:p>
        </w:tc>
        <w:tc>
          <w:tcPr>
            <w:tcW w:w="2250" w:type="dxa"/>
            <w:tcBorders>
              <w:top w:val="single" w:sz="4" w:space="0" w:color="auto"/>
              <w:left w:val="single" w:sz="4" w:space="0" w:color="auto"/>
              <w:bottom w:val="single" w:sz="4" w:space="0" w:color="auto"/>
              <w:right w:val="single" w:sz="4" w:space="0" w:color="auto"/>
            </w:tcBorders>
            <w:vAlign w:val="center"/>
          </w:tcPr>
          <w:p w14:paraId="050B432A"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պիրացետամ  N06BX03</w:t>
            </w:r>
          </w:p>
        </w:tc>
        <w:tc>
          <w:tcPr>
            <w:tcW w:w="1237" w:type="dxa"/>
            <w:tcBorders>
              <w:top w:val="single" w:sz="4" w:space="0" w:color="auto"/>
              <w:left w:val="single" w:sz="4" w:space="0" w:color="auto"/>
              <w:bottom w:val="single" w:sz="4" w:space="0" w:color="auto"/>
              <w:right w:val="single" w:sz="4" w:space="0" w:color="auto"/>
            </w:tcBorders>
            <w:vAlign w:val="center"/>
          </w:tcPr>
          <w:p w14:paraId="1C1C65EC"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7EC30A"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Պիրացետամ,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lang w:val="hy-AM"/>
              </w:rPr>
              <w:t>12</w:t>
            </w:r>
            <w:r w:rsidRPr="00932392">
              <w:rPr>
                <w:rFonts w:ascii="GHEA Grapalat" w:hAnsi="GHEA Grapalat" w:cs="Sylfaen"/>
                <w:sz w:val="20"/>
                <w:szCs w:val="20"/>
              </w:rPr>
              <w:t>00մգ</w:t>
            </w:r>
          </w:p>
        </w:tc>
        <w:tc>
          <w:tcPr>
            <w:tcW w:w="843" w:type="dxa"/>
            <w:tcBorders>
              <w:top w:val="single" w:sz="4" w:space="0" w:color="auto"/>
              <w:left w:val="single" w:sz="4" w:space="0" w:color="auto"/>
              <w:bottom w:val="single" w:sz="4" w:space="0" w:color="auto"/>
              <w:right w:val="single" w:sz="4" w:space="0" w:color="auto"/>
            </w:tcBorders>
            <w:vAlign w:val="center"/>
          </w:tcPr>
          <w:p w14:paraId="020D01DF"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80D7412" w14:textId="373DC05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72AA8E3" w14:textId="66D93E7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A9DEED8"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1600</w:t>
            </w:r>
          </w:p>
        </w:tc>
        <w:tc>
          <w:tcPr>
            <w:tcW w:w="1130" w:type="dxa"/>
            <w:tcBorders>
              <w:top w:val="single" w:sz="4" w:space="0" w:color="auto"/>
              <w:left w:val="single" w:sz="4" w:space="0" w:color="auto"/>
              <w:bottom w:val="single" w:sz="4" w:space="0" w:color="auto"/>
              <w:right w:val="single" w:sz="4" w:space="0" w:color="auto"/>
            </w:tcBorders>
            <w:vAlign w:val="center"/>
          </w:tcPr>
          <w:p w14:paraId="27E0C144"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lang w:val="ru-RU"/>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4631DA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1600</w:t>
            </w:r>
          </w:p>
        </w:tc>
        <w:tc>
          <w:tcPr>
            <w:tcW w:w="1701" w:type="dxa"/>
            <w:tcBorders>
              <w:top w:val="single" w:sz="4" w:space="0" w:color="auto"/>
              <w:left w:val="single" w:sz="4" w:space="0" w:color="auto"/>
              <w:bottom w:val="single" w:sz="4" w:space="0" w:color="auto"/>
              <w:right w:val="single" w:sz="4" w:space="0" w:color="auto"/>
            </w:tcBorders>
            <w:vAlign w:val="center"/>
          </w:tcPr>
          <w:p w14:paraId="1975623E"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F5775F4"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B3EFE4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103</w:t>
            </w:r>
          </w:p>
        </w:tc>
        <w:tc>
          <w:tcPr>
            <w:tcW w:w="1246" w:type="dxa"/>
            <w:tcBorders>
              <w:top w:val="single" w:sz="4" w:space="0" w:color="auto"/>
              <w:left w:val="single" w:sz="4" w:space="0" w:color="auto"/>
              <w:bottom w:val="single" w:sz="4" w:space="0" w:color="auto"/>
              <w:right w:val="single" w:sz="4" w:space="0" w:color="auto"/>
            </w:tcBorders>
            <w:vAlign w:val="center"/>
          </w:tcPr>
          <w:p w14:paraId="3AAE4B41"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33691186/</w:t>
            </w:r>
            <w:r w:rsidRPr="00932392">
              <w:rPr>
                <w:rFonts w:ascii="GHEA Grapalat" w:hAnsi="GHEA Grapalat"/>
                <w:sz w:val="16"/>
                <w:szCs w:val="16"/>
                <w:lang w:val="hy-AM"/>
              </w:rPr>
              <w:t>4</w:t>
            </w:r>
          </w:p>
        </w:tc>
        <w:tc>
          <w:tcPr>
            <w:tcW w:w="2250" w:type="dxa"/>
            <w:tcBorders>
              <w:top w:val="single" w:sz="4" w:space="0" w:color="auto"/>
              <w:left w:val="single" w:sz="4" w:space="0" w:color="auto"/>
              <w:bottom w:val="single" w:sz="4" w:space="0" w:color="auto"/>
              <w:right w:val="single" w:sz="4" w:space="0" w:color="auto"/>
            </w:tcBorders>
            <w:vAlign w:val="center"/>
          </w:tcPr>
          <w:p w14:paraId="4B89C585"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պիրացետամ  N06BX03</w:t>
            </w:r>
          </w:p>
        </w:tc>
        <w:tc>
          <w:tcPr>
            <w:tcW w:w="1237" w:type="dxa"/>
            <w:tcBorders>
              <w:top w:val="single" w:sz="4" w:space="0" w:color="auto"/>
              <w:left w:val="single" w:sz="4" w:space="0" w:color="auto"/>
              <w:bottom w:val="single" w:sz="4" w:space="0" w:color="auto"/>
              <w:right w:val="single" w:sz="4" w:space="0" w:color="auto"/>
            </w:tcBorders>
            <w:vAlign w:val="center"/>
          </w:tcPr>
          <w:p w14:paraId="7F6B4F09"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C416A9"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Պիրացետամ,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lang w:val="hy-AM"/>
              </w:rPr>
              <w:t>8</w:t>
            </w:r>
            <w:r w:rsidRPr="00932392">
              <w:rPr>
                <w:rFonts w:ascii="GHEA Grapalat" w:hAnsi="GHEA Grapalat" w:cs="Sylfaen"/>
                <w:sz w:val="20"/>
                <w:szCs w:val="20"/>
              </w:rPr>
              <w:t>00մգ</w:t>
            </w:r>
          </w:p>
        </w:tc>
        <w:tc>
          <w:tcPr>
            <w:tcW w:w="843" w:type="dxa"/>
            <w:tcBorders>
              <w:top w:val="single" w:sz="4" w:space="0" w:color="auto"/>
              <w:left w:val="single" w:sz="4" w:space="0" w:color="auto"/>
              <w:bottom w:val="single" w:sz="4" w:space="0" w:color="auto"/>
              <w:right w:val="single" w:sz="4" w:space="0" w:color="auto"/>
            </w:tcBorders>
            <w:vAlign w:val="center"/>
          </w:tcPr>
          <w:p w14:paraId="47A63E1E"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FA9CDE1" w14:textId="74C0105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04C076E" w14:textId="57084EB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FC5E6D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130" w:type="dxa"/>
            <w:tcBorders>
              <w:top w:val="single" w:sz="4" w:space="0" w:color="auto"/>
              <w:left w:val="single" w:sz="4" w:space="0" w:color="auto"/>
              <w:bottom w:val="single" w:sz="4" w:space="0" w:color="auto"/>
              <w:right w:val="single" w:sz="4" w:space="0" w:color="auto"/>
            </w:tcBorders>
            <w:vAlign w:val="center"/>
          </w:tcPr>
          <w:p w14:paraId="2636BFA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D63E7F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1CC7280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10CF089" w14:textId="77777777" w:rsidTr="00932392">
        <w:trPr>
          <w:trHeight w:val="64"/>
        </w:trPr>
        <w:tc>
          <w:tcPr>
            <w:tcW w:w="710" w:type="dxa"/>
            <w:tcBorders>
              <w:top w:val="single" w:sz="4" w:space="0" w:color="auto"/>
              <w:left w:val="single" w:sz="4" w:space="0" w:color="auto"/>
              <w:bottom w:val="single" w:sz="4" w:space="0" w:color="auto"/>
              <w:right w:val="single" w:sz="4" w:space="0" w:color="auto"/>
            </w:tcBorders>
            <w:vAlign w:val="center"/>
          </w:tcPr>
          <w:p w14:paraId="7954CA35"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104</w:t>
            </w:r>
          </w:p>
        </w:tc>
        <w:tc>
          <w:tcPr>
            <w:tcW w:w="1246" w:type="dxa"/>
            <w:tcBorders>
              <w:top w:val="single" w:sz="4" w:space="0" w:color="auto"/>
              <w:left w:val="single" w:sz="4" w:space="0" w:color="auto"/>
              <w:bottom w:val="single" w:sz="4" w:space="0" w:color="auto"/>
              <w:right w:val="single" w:sz="4" w:space="0" w:color="auto"/>
            </w:tcBorders>
            <w:vAlign w:val="center"/>
          </w:tcPr>
          <w:p w14:paraId="44DE58C7"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33691187/</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21009825"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վինպոցետին</w:t>
            </w:r>
            <w:r w:rsidRPr="00932392">
              <w:rPr>
                <w:rFonts w:ascii="GHEA Grapalat" w:hAnsi="GHEA Grapalat"/>
                <w:sz w:val="20"/>
                <w:szCs w:val="20"/>
                <w:lang w:val="pt-BR"/>
              </w:rPr>
              <w:t xml:space="preserve"> N06BX19</w:t>
            </w:r>
          </w:p>
        </w:tc>
        <w:tc>
          <w:tcPr>
            <w:tcW w:w="1237" w:type="dxa"/>
            <w:tcBorders>
              <w:top w:val="single" w:sz="4" w:space="0" w:color="auto"/>
              <w:left w:val="single" w:sz="4" w:space="0" w:color="auto"/>
              <w:bottom w:val="single" w:sz="4" w:space="0" w:color="auto"/>
              <w:right w:val="single" w:sz="4" w:space="0" w:color="auto"/>
            </w:tcBorders>
            <w:vAlign w:val="center"/>
          </w:tcPr>
          <w:p w14:paraId="2ED992B8"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DE5710"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Վինպոցետին,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10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4BBEDFD2"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49D616A" w14:textId="45D927A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4AF0F73" w14:textId="0740390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AF0970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w:t>
            </w:r>
          </w:p>
        </w:tc>
        <w:tc>
          <w:tcPr>
            <w:tcW w:w="1130" w:type="dxa"/>
            <w:tcBorders>
              <w:top w:val="single" w:sz="4" w:space="0" w:color="auto"/>
              <w:left w:val="single" w:sz="4" w:space="0" w:color="auto"/>
              <w:bottom w:val="single" w:sz="4" w:space="0" w:color="auto"/>
              <w:right w:val="single" w:sz="4" w:space="0" w:color="auto"/>
            </w:tcBorders>
            <w:vAlign w:val="center"/>
          </w:tcPr>
          <w:p w14:paraId="5ADDCE3D" w14:textId="77777777" w:rsidR="00C47C31" w:rsidRPr="00932392" w:rsidRDefault="00C47C31" w:rsidP="001616B4">
            <w:pPr>
              <w:jc w:val="center"/>
              <w:rPr>
                <w:rFonts w:ascii="GHEA Grapalat" w:hAnsi="GHEA Grapalat"/>
                <w:color w:val="333333"/>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A3DE1F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w:t>
            </w:r>
          </w:p>
        </w:tc>
        <w:tc>
          <w:tcPr>
            <w:tcW w:w="1701" w:type="dxa"/>
            <w:tcBorders>
              <w:top w:val="single" w:sz="4" w:space="0" w:color="auto"/>
              <w:left w:val="single" w:sz="4" w:space="0" w:color="auto"/>
              <w:bottom w:val="single" w:sz="4" w:space="0" w:color="auto"/>
              <w:right w:val="single" w:sz="4" w:space="0" w:color="auto"/>
            </w:tcBorders>
            <w:vAlign w:val="center"/>
          </w:tcPr>
          <w:p w14:paraId="03117D9F"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F12D579" w14:textId="77777777" w:rsidTr="00932392">
        <w:trPr>
          <w:trHeight w:val="271"/>
        </w:trPr>
        <w:tc>
          <w:tcPr>
            <w:tcW w:w="710" w:type="dxa"/>
            <w:tcBorders>
              <w:top w:val="single" w:sz="4" w:space="0" w:color="auto"/>
              <w:left w:val="single" w:sz="4" w:space="0" w:color="auto"/>
              <w:bottom w:val="single" w:sz="4" w:space="0" w:color="auto"/>
              <w:right w:val="single" w:sz="4" w:space="0" w:color="auto"/>
            </w:tcBorders>
            <w:vAlign w:val="center"/>
          </w:tcPr>
          <w:p w14:paraId="7874A550"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105</w:t>
            </w:r>
          </w:p>
        </w:tc>
        <w:tc>
          <w:tcPr>
            <w:tcW w:w="1246" w:type="dxa"/>
            <w:tcBorders>
              <w:top w:val="single" w:sz="4" w:space="0" w:color="auto"/>
              <w:left w:val="single" w:sz="4" w:space="0" w:color="auto"/>
              <w:bottom w:val="single" w:sz="4" w:space="0" w:color="auto"/>
              <w:right w:val="single" w:sz="4" w:space="0" w:color="auto"/>
            </w:tcBorders>
            <w:vAlign w:val="center"/>
          </w:tcPr>
          <w:p w14:paraId="2DF6F456"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33691191/</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76084DE6"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ֆոսֆոլիպիդներ (էսենցիալ)-ԷՖԼ  A05C</w:t>
            </w:r>
          </w:p>
        </w:tc>
        <w:tc>
          <w:tcPr>
            <w:tcW w:w="1237" w:type="dxa"/>
            <w:tcBorders>
              <w:top w:val="single" w:sz="4" w:space="0" w:color="auto"/>
              <w:left w:val="single" w:sz="4" w:space="0" w:color="auto"/>
              <w:bottom w:val="single" w:sz="4" w:space="0" w:color="auto"/>
              <w:right w:val="single" w:sz="4" w:space="0" w:color="auto"/>
            </w:tcBorders>
            <w:vAlign w:val="center"/>
          </w:tcPr>
          <w:p w14:paraId="37A1556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566381" w14:textId="77777777" w:rsidR="00C47C31" w:rsidRPr="00932392" w:rsidRDefault="00C47C31" w:rsidP="001616B4">
            <w:pPr>
              <w:jc w:val="both"/>
              <w:rPr>
                <w:rFonts w:ascii="GHEA Grapalat" w:hAnsi="GHEA Grapalat" w:cs="Sylfaen"/>
                <w:sz w:val="20"/>
                <w:szCs w:val="20"/>
                <w:lang w:val="es-ES"/>
              </w:rPr>
            </w:pPr>
            <w:r w:rsidRPr="00932392">
              <w:rPr>
                <w:rFonts w:ascii="GHEA Grapalat" w:hAnsi="GHEA Grapalat"/>
                <w:sz w:val="20"/>
                <w:szCs w:val="20"/>
                <w:lang w:val="es-ES"/>
              </w:rPr>
              <w:t xml:space="preserve">Ֆոսֆոլիպիդներ (էսենցիալ)-ԷՖԼ,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դեղապատիճ</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300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643414D7"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D107929" w14:textId="52A23A2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C04F9CE" w14:textId="36D2DE2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5F01A7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2100</w:t>
            </w:r>
          </w:p>
        </w:tc>
        <w:tc>
          <w:tcPr>
            <w:tcW w:w="1130" w:type="dxa"/>
            <w:tcBorders>
              <w:top w:val="single" w:sz="4" w:space="0" w:color="auto"/>
              <w:left w:val="single" w:sz="4" w:space="0" w:color="auto"/>
              <w:bottom w:val="single" w:sz="4" w:space="0" w:color="auto"/>
              <w:right w:val="single" w:sz="4" w:space="0" w:color="auto"/>
            </w:tcBorders>
            <w:vAlign w:val="center"/>
          </w:tcPr>
          <w:p w14:paraId="073538A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FCA3EB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2100</w:t>
            </w:r>
          </w:p>
        </w:tc>
        <w:tc>
          <w:tcPr>
            <w:tcW w:w="1701" w:type="dxa"/>
            <w:tcBorders>
              <w:top w:val="single" w:sz="4" w:space="0" w:color="auto"/>
              <w:left w:val="single" w:sz="4" w:space="0" w:color="auto"/>
              <w:bottom w:val="single" w:sz="4" w:space="0" w:color="auto"/>
              <w:right w:val="single" w:sz="4" w:space="0" w:color="auto"/>
            </w:tcBorders>
            <w:vAlign w:val="center"/>
          </w:tcPr>
          <w:p w14:paraId="2CD41413" w14:textId="77777777" w:rsidR="00C47C31" w:rsidRPr="00932392" w:rsidRDefault="00C47C31" w:rsidP="001616B4">
            <w:pPr>
              <w:rPr>
                <w:rFonts w:ascii="GHEA Grapalat" w:hAnsi="GHEA Grapalat"/>
                <w:sz w:val="18"/>
                <w:szCs w:val="18"/>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666F63A" w14:textId="77777777" w:rsidTr="00932392">
        <w:trPr>
          <w:trHeight w:val="193"/>
        </w:trPr>
        <w:tc>
          <w:tcPr>
            <w:tcW w:w="710" w:type="dxa"/>
            <w:tcBorders>
              <w:top w:val="single" w:sz="4" w:space="0" w:color="auto"/>
              <w:left w:val="single" w:sz="4" w:space="0" w:color="auto"/>
              <w:bottom w:val="single" w:sz="4" w:space="0" w:color="auto"/>
              <w:right w:val="single" w:sz="4" w:space="0" w:color="auto"/>
            </w:tcBorders>
            <w:vAlign w:val="center"/>
          </w:tcPr>
          <w:p w14:paraId="7094621D"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106</w:t>
            </w:r>
          </w:p>
        </w:tc>
        <w:tc>
          <w:tcPr>
            <w:tcW w:w="1246" w:type="dxa"/>
            <w:tcBorders>
              <w:top w:val="single" w:sz="4" w:space="0" w:color="auto"/>
              <w:left w:val="single" w:sz="4" w:space="0" w:color="auto"/>
              <w:bottom w:val="single" w:sz="4" w:space="0" w:color="auto"/>
              <w:right w:val="single" w:sz="4" w:space="0" w:color="auto"/>
            </w:tcBorders>
            <w:vAlign w:val="center"/>
          </w:tcPr>
          <w:p w14:paraId="0784E69A" w14:textId="77777777" w:rsidR="00C47C31" w:rsidRPr="00932392" w:rsidRDefault="00C47C31" w:rsidP="00C47C31">
            <w:pPr>
              <w:jc w:val="both"/>
              <w:rPr>
                <w:rFonts w:ascii="GHEA Grapalat" w:hAnsi="GHEA Grapalat"/>
                <w:color w:val="333333"/>
                <w:sz w:val="16"/>
                <w:szCs w:val="16"/>
              </w:rPr>
            </w:pPr>
            <w:r w:rsidRPr="00932392">
              <w:rPr>
                <w:rFonts w:ascii="GHEA Grapalat" w:hAnsi="GHEA Grapalat"/>
                <w:color w:val="333333"/>
                <w:sz w:val="16"/>
                <w:szCs w:val="16"/>
                <w:lang w:val="pt-BR"/>
              </w:rPr>
              <w:t>33691193/</w:t>
            </w:r>
            <w:r w:rsidRPr="00932392">
              <w:rPr>
                <w:rFonts w:ascii="GHEA Grapalat" w:hAnsi="GHEA Grapalat"/>
                <w:color w:val="333333"/>
                <w:sz w:val="16"/>
                <w:szCs w:val="16"/>
              </w:rPr>
              <w:t>1</w:t>
            </w:r>
          </w:p>
        </w:tc>
        <w:tc>
          <w:tcPr>
            <w:tcW w:w="2250" w:type="dxa"/>
            <w:tcBorders>
              <w:top w:val="single" w:sz="4" w:space="0" w:color="auto"/>
              <w:left w:val="single" w:sz="4" w:space="0" w:color="auto"/>
              <w:bottom w:val="single" w:sz="4" w:space="0" w:color="auto"/>
              <w:right w:val="single" w:sz="4" w:space="0" w:color="auto"/>
            </w:tcBorders>
            <w:vAlign w:val="center"/>
          </w:tcPr>
          <w:p w14:paraId="108F635C"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արտիկային</w:t>
            </w:r>
            <w:r w:rsidRPr="00932392">
              <w:rPr>
                <w:rFonts w:ascii="GHEA Grapalat" w:hAnsi="GHEA Grapalat"/>
                <w:sz w:val="20"/>
                <w:szCs w:val="20"/>
                <w:lang w:val="pt-BR"/>
              </w:rPr>
              <w:t xml:space="preserve"> (</w:t>
            </w:r>
            <w:r w:rsidRPr="00932392">
              <w:rPr>
                <w:rFonts w:ascii="GHEA Grapalat" w:hAnsi="GHEA Grapalat"/>
                <w:sz w:val="20"/>
                <w:szCs w:val="20"/>
                <w:lang w:val="hy-AM"/>
              </w:rPr>
              <w:t>արտիկայինի</w:t>
            </w:r>
            <w:r w:rsidRPr="00932392">
              <w:rPr>
                <w:rFonts w:ascii="GHEA Grapalat" w:hAnsi="GHEA Grapalat"/>
                <w:sz w:val="20"/>
                <w:szCs w:val="20"/>
                <w:lang w:val="pt-BR"/>
              </w:rPr>
              <w:t xml:space="preserve"> </w:t>
            </w:r>
            <w:r w:rsidRPr="00932392">
              <w:rPr>
                <w:rFonts w:ascii="GHEA Grapalat" w:hAnsi="GHEA Grapalat"/>
                <w:sz w:val="20"/>
                <w:szCs w:val="20"/>
                <w:lang w:val="hy-AM"/>
              </w:rPr>
              <w:t>հիդրոքլորիդ</w:t>
            </w:r>
            <w:r w:rsidRPr="00932392">
              <w:rPr>
                <w:rFonts w:ascii="GHEA Grapalat" w:hAnsi="GHEA Grapalat"/>
                <w:sz w:val="20"/>
                <w:szCs w:val="20"/>
                <w:lang w:val="pt-BR"/>
              </w:rPr>
              <w:t xml:space="preserve">), </w:t>
            </w:r>
            <w:r w:rsidRPr="00932392">
              <w:rPr>
                <w:rFonts w:ascii="GHEA Grapalat" w:hAnsi="GHEA Grapalat"/>
                <w:sz w:val="20"/>
                <w:szCs w:val="20"/>
                <w:lang w:val="hy-AM"/>
              </w:rPr>
              <w:t>էպինեֆրին</w:t>
            </w:r>
            <w:r w:rsidRPr="00932392">
              <w:rPr>
                <w:rFonts w:ascii="GHEA Grapalat" w:hAnsi="GHEA Grapalat"/>
                <w:sz w:val="20"/>
                <w:szCs w:val="20"/>
                <w:lang w:val="pt-BR"/>
              </w:rPr>
              <w:t xml:space="preserve">( </w:t>
            </w:r>
            <w:r w:rsidRPr="00932392">
              <w:rPr>
                <w:rFonts w:ascii="GHEA Grapalat" w:hAnsi="GHEA Grapalat"/>
                <w:sz w:val="20"/>
                <w:szCs w:val="20"/>
                <w:lang w:val="hy-AM"/>
              </w:rPr>
              <w:t>էպինեֆրինի</w:t>
            </w:r>
            <w:r w:rsidRPr="00932392">
              <w:rPr>
                <w:rFonts w:ascii="GHEA Grapalat" w:hAnsi="GHEA Grapalat"/>
                <w:sz w:val="20"/>
                <w:szCs w:val="20"/>
                <w:lang w:val="pt-BR"/>
              </w:rPr>
              <w:t xml:space="preserve"> </w:t>
            </w:r>
            <w:r w:rsidRPr="00932392">
              <w:rPr>
                <w:rFonts w:ascii="GHEA Grapalat" w:hAnsi="GHEA Grapalat"/>
                <w:sz w:val="20"/>
                <w:szCs w:val="20"/>
                <w:lang w:val="hy-AM"/>
              </w:rPr>
              <w:t>հիդրոքլորիդ</w:t>
            </w:r>
            <w:r w:rsidRPr="00932392">
              <w:rPr>
                <w:rFonts w:ascii="GHEA Grapalat" w:hAnsi="GHEA Grapalat"/>
                <w:sz w:val="20"/>
                <w:szCs w:val="20"/>
                <w:lang w:val="pt-BR"/>
              </w:rPr>
              <w:t>)  N01BB58</w:t>
            </w:r>
          </w:p>
        </w:tc>
        <w:tc>
          <w:tcPr>
            <w:tcW w:w="1237" w:type="dxa"/>
            <w:tcBorders>
              <w:top w:val="single" w:sz="4" w:space="0" w:color="auto"/>
              <w:left w:val="single" w:sz="4" w:space="0" w:color="auto"/>
              <w:bottom w:val="single" w:sz="4" w:space="0" w:color="auto"/>
              <w:right w:val="single" w:sz="4" w:space="0" w:color="auto"/>
            </w:tcBorders>
            <w:vAlign w:val="center"/>
          </w:tcPr>
          <w:p w14:paraId="67E389D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2C4A56"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Արտիկային (արտիկայինի հիդրոքլորիդ), ադրենալին (ադրենալինի բիտարտրատ).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լուծույթ ներարկման, </w:t>
            </w:r>
            <w:r w:rsidRPr="00932392">
              <w:rPr>
                <w:rFonts w:ascii="GHEA Grapalat" w:hAnsi="GHEA Grapalat" w:cs="Sylfaen"/>
                <w:sz w:val="20"/>
                <w:szCs w:val="20"/>
              </w:rPr>
              <w:t>դեղաչափը</w:t>
            </w:r>
            <w:r w:rsidRPr="00932392">
              <w:rPr>
                <w:rFonts w:ascii="GHEA Grapalat" w:hAnsi="GHEA Grapalat" w:cs="Sylfaen"/>
                <w:sz w:val="20"/>
                <w:szCs w:val="20"/>
                <w:lang w:val="es-ES"/>
              </w:rPr>
              <w:t>. 40</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մլ</w:t>
            </w:r>
            <w:r w:rsidRPr="00932392">
              <w:rPr>
                <w:rFonts w:ascii="GHEA Grapalat" w:hAnsi="GHEA Grapalat" w:cs="Sylfaen"/>
                <w:sz w:val="20"/>
                <w:szCs w:val="20"/>
                <w:lang w:val="es-ES"/>
              </w:rPr>
              <w:t>+10մկգ/</w:t>
            </w:r>
            <w:r w:rsidRPr="00932392">
              <w:rPr>
                <w:rFonts w:ascii="GHEA Grapalat" w:hAnsi="GHEA Grapalat" w:cs="Sylfaen"/>
                <w:sz w:val="20"/>
                <w:szCs w:val="20"/>
              </w:rPr>
              <w:t>մլ</w:t>
            </w:r>
            <w:r w:rsidRPr="00932392">
              <w:rPr>
                <w:rFonts w:ascii="GHEA Grapalat" w:hAnsi="GHEA Grapalat" w:cs="Sylfaen"/>
                <w:sz w:val="20"/>
                <w:szCs w:val="20"/>
                <w:lang w:val="es-ES"/>
              </w:rPr>
              <w:t>, 1.7</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012C8C6E" w14:textId="77777777" w:rsidR="00C47C31" w:rsidRPr="00932392" w:rsidRDefault="00C47C31" w:rsidP="001616B4">
            <w:pPr>
              <w:jc w:val="center"/>
              <w:rPr>
                <w:rFonts w:ascii="GHEA Grapalat" w:hAnsi="GHEA Grapalat" w:cs="Sylfaen"/>
                <w:sz w:val="20"/>
                <w:szCs w:val="20"/>
              </w:rPr>
            </w:pPr>
            <w:r w:rsidRPr="00932392">
              <w:rPr>
                <w:rFonts w:ascii="GHEA Grapalat" w:hAnsi="GHEA Grapalat" w:cs="Sylfaen"/>
                <w:sz w:val="20"/>
                <w:szCs w:val="20"/>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513FA81" w14:textId="12167A7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A7DF697" w14:textId="349D501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D69C80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130" w:type="dxa"/>
            <w:tcBorders>
              <w:top w:val="single" w:sz="4" w:space="0" w:color="auto"/>
              <w:left w:val="single" w:sz="4" w:space="0" w:color="auto"/>
              <w:bottom w:val="single" w:sz="4" w:space="0" w:color="auto"/>
              <w:right w:val="single" w:sz="4" w:space="0" w:color="auto"/>
            </w:tcBorders>
            <w:vAlign w:val="center"/>
          </w:tcPr>
          <w:p w14:paraId="7E2B631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18611F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6F6BD21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96DE4D6"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700C1F3"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107</w:t>
            </w:r>
          </w:p>
        </w:tc>
        <w:tc>
          <w:tcPr>
            <w:tcW w:w="1246" w:type="dxa"/>
            <w:tcBorders>
              <w:top w:val="single" w:sz="4" w:space="0" w:color="auto"/>
              <w:left w:val="single" w:sz="4" w:space="0" w:color="auto"/>
              <w:bottom w:val="single" w:sz="4" w:space="0" w:color="auto"/>
              <w:right w:val="single" w:sz="4" w:space="0" w:color="auto"/>
            </w:tcBorders>
            <w:vAlign w:val="center"/>
          </w:tcPr>
          <w:p w14:paraId="431D4791"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33691198/</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554F59AB"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ադեմետիոնին - A16AA02</w:t>
            </w:r>
          </w:p>
        </w:tc>
        <w:tc>
          <w:tcPr>
            <w:tcW w:w="1237" w:type="dxa"/>
            <w:tcBorders>
              <w:top w:val="single" w:sz="4" w:space="0" w:color="auto"/>
              <w:left w:val="single" w:sz="4" w:space="0" w:color="auto"/>
              <w:bottom w:val="single" w:sz="4" w:space="0" w:color="auto"/>
              <w:right w:val="single" w:sz="4" w:space="0" w:color="auto"/>
            </w:tcBorders>
            <w:vAlign w:val="center"/>
          </w:tcPr>
          <w:p w14:paraId="602FE6B6"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B2BC0B"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Ադեմետիոնին,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sz w:val="20"/>
                <w:szCs w:val="20"/>
                <w:lang w:val="es-ES"/>
              </w:rPr>
              <w:t>դեղափոշի լիոֆիլացված, ներարկման լուծույթի, 400մգ, ապակե սրվակ (5) և 5մլ լուծիչ ամպուլում</w:t>
            </w:r>
          </w:p>
        </w:tc>
        <w:tc>
          <w:tcPr>
            <w:tcW w:w="843" w:type="dxa"/>
            <w:tcBorders>
              <w:top w:val="single" w:sz="4" w:space="0" w:color="auto"/>
              <w:left w:val="single" w:sz="4" w:space="0" w:color="auto"/>
              <w:bottom w:val="single" w:sz="4" w:space="0" w:color="auto"/>
              <w:right w:val="single" w:sz="4" w:space="0" w:color="auto"/>
            </w:tcBorders>
            <w:vAlign w:val="center"/>
          </w:tcPr>
          <w:p w14:paraId="6BE4C95C"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30DC6AF" w14:textId="55E0F5F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28BEF96" w14:textId="0365079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D72EFF5"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130" w:type="dxa"/>
            <w:tcBorders>
              <w:top w:val="single" w:sz="4" w:space="0" w:color="auto"/>
              <w:left w:val="single" w:sz="4" w:space="0" w:color="auto"/>
              <w:bottom w:val="single" w:sz="4" w:space="0" w:color="auto"/>
              <w:right w:val="single" w:sz="4" w:space="0" w:color="auto"/>
            </w:tcBorders>
            <w:vAlign w:val="center"/>
          </w:tcPr>
          <w:p w14:paraId="4D6C7920"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56F996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355D5AB7"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97B082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7F0D515"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lastRenderedPageBreak/>
              <w:t>108</w:t>
            </w:r>
          </w:p>
        </w:tc>
        <w:tc>
          <w:tcPr>
            <w:tcW w:w="1246" w:type="dxa"/>
            <w:tcBorders>
              <w:top w:val="single" w:sz="4" w:space="0" w:color="auto"/>
              <w:left w:val="single" w:sz="4" w:space="0" w:color="auto"/>
              <w:bottom w:val="single" w:sz="4" w:space="0" w:color="auto"/>
              <w:right w:val="single" w:sz="4" w:space="0" w:color="auto"/>
            </w:tcBorders>
            <w:vAlign w:val="center"/>
          </w:tcPr>
          <w:p w14:paraId="1D2B83B0"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33691198/</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2967B07C"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ադեմետիոնին - A16AA02</w:t>
            </w:r>
          </w:p>
        </w:tc>
        <w:tc>
          <w:tcPr>
            <w:tcW w:w="1237" w:type="dxa"/>
            <w:tcBorders>
              <w:top w:val="single" w:sz="4" w:space="0" w:color="auto"/>
              <w:left w:val="single" w:sz="4" w:space="0" w:color="auto"/>
              <w:bottom w:val="single" w:sz="4" w:space="0" w:color="auto"/>
              <w:right w:val="single" w:sz="4" w:space="0" w:color="auto"/>
            </w:tcBorders>
            <w:vAlign w:val="center"/>
          </w:tcPr>
          <w:p w14:paraId="09EA4BB5"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671D3E"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Ադեմետիոնին,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դեղահատեր թաղանթապատ աղելույծ,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400մգ</w:t>
            </w:r>
          </w:p>
        </w:tc>
        <w:tc>
          <w:tcPr>
            <w:tcW w:w="843" w:type="dxa"/>
            <w:tcBorders>
              <w:top w:val="single" w:sz="4" w:space="0" w:color="auto"/>
              <w:left w:val="single" w:sz="4" w:space="0" w:color="auto"/>
              <w:bottom w:val="single" w:sz="4" w:space="0" w:color="auto"/>
              <w:right w:val="single" w:sz="4" w:space="0" w:color="auto"/>
            </w:tcBorders>
            <w:vAlign w:val="center"/>
          </w:tcPr>
          <w:p w14:paraId="1AD9C019"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EAB3A34" w14:textId="28C1929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9E49C6D" w14:textId="3248AA7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25202F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130" w:type="dxa"/>
            <w:tcBorders>
              <w:top w:val="single" w:sz="4" w:space="0" w:color="auto"/>
              <w:left w:val="single" w:sz="4" w:space="0" w:color="auto"/>
              <w:bottom w:val="single" w:sz="4" w:space="0" w:color="auto"/>
              <w:right w:val="single" w:sz="4" w:space="0" w:color="auto"/>
            </w:tcBorders>
            <w:vAlign w:val="center"/>
          </w:tcPr>
          <w:p w14:paraId="2F49E52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0E8CDF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3E31D9BD" w14:textId="77777777" w:rsidR="00C47C31" w:rsidRPr="00932392" w:rsidRDefault="00C47C31" w:rsidP="001616B4">
            <w:pPr>
              <w:rPr>
                <w:rFonts w:ascii="GHEA Grapalat" w:hAnsi="GHEA Grapalat"/>
                <w:sz w:val="16"/>
                <w:szCs w:val="16"/>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817522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FF531AA" w14:textId="77777777" w:rsidR="00C47C31" w:rsidRPr="00932392" w:rsidRDefault="00C47C31" w:rsidP="00C47C31">
            <w:pPr>
              <w:jc w:val="both"/>
              <w:rPr>
                <w:rFonts w:ascii="GHEA Grapalat" w:hAnsi="GHEA Grapalat" w:cs="Arial LatArm"/>
                <w:lang w:val="pt-BR"/>
              </w:rPr>
            </w:pPr>
            <w:r w:rsidRPr="00932392">
              <w:rPr>
                <w:rFonts w:ascii="GHEA Grapalat" w:hAnsi="GHEA Grapalat" w:cs="Arial LatArm"/>
                <w:lang w:val="pt-BR"/>
              </w:rPr>
              <w:t>109</w:t>
            </w:r>
          </w:p>
        </w:tc>
        <w:tc>
          <w:tcPr>
            <w:tcW w:w="1246" w:type="dxa"/>
            <w:tcBorders>
              <w:top w:val="single" w:sz="4" w:space="0" w:color="auto"/>
              <w:left w:val="single" w:sz="4" w:space="0" w:color="auto"/>
              <w:bottom w:val="single" w:sz="4" w:space="0" w:color="auto"/>
              <w:right w:val="single" w:sz="4" w:space="0" w:color="auto"/>
            </w:tcBorders>
            <w:vAlign w:val="center"/>
          </w:tcPr>
          <w:p w14:paraId="1C7F0AA5"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33691199</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50C82525"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սիլիմարին - A05BA03</w:t>
            </w:r>
          </w:p>
        </w:tc>
        <w:tc>
          <w:tcPr>
            <w:tcW w:w="1237" w:type="dxa"/>
            <w:tcBorders>
              <w:top w:val="single" w:sz="4" w:space="0" w:color="auto"/>
              <w:left w:val="single" w:sz="4" w:space="0" w:color="auto"/>
              <w:bottom w:val="single" w:sz="4" w:space="0" w:color="auto"/>
              <w:right w:val="single" w:sz="4" w:space="0" w:color="auto"/>
            </w:tcBorders>
            <w:vAlign w:val="center"/>
          </w:tcPr>
          <w:p w14:paraId="2945E80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C4FB7E" w14:textId="6855FDB6"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Սիլիմարին,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sz w:val="20"/>
                <w:szCs w:val="20"/>
                <w:lang w:val="es-ES"/>
              </w:rPr>
              <w:t xml:space="preserve">դեղահատեր թաղանթապատ, </w:t>
            </w:r>
            <w:r w:rsidRPr="00932392">
              <w:rPr>
                <w:rFonts w:ascii="GHEA Grapalat" w:hAnsi="GHEA Grapalat" w:cs="Sylfaen"/>
                <w:sz w:val="20"/>
                <w:szCs w:val="20"/>
              </w:rPr>
              <w:t>դեղաչափը</w:t>
            </w:r>
            <w:r w:rsidRPr="00932392">
              <w:rPr>
                <w:rFonts w:ascii="GHEA Grapalat" w:hAnsi="GHEA Grapalat" w:cs="Sylfaen"/>
                <w:sz w:val="20"/>
                <w:szCs w:val="20"/>
                <w:lang w:val="es-ES"/>
              </w:rPr>
              <w:t>.22.5</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3EF0EB36"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B7C59AC" w14:textId="15A3E788"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C88FA45" w14:textId="25219D7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DF5FA4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4000</w:t>
            </w:r>
          </w:p>
        </w:tc>
        <w:tc>
          <w:tcPr>
            <w:tcW w:w="1130" w:type="dxa"/>
            <w:tcBorders>
              <w:top w:val="single" w:sz="4" w:space="0" w:color="auto"/>
              <w:left w:val="single" w:sz="4" w:space="0" w:color="auto"/>
              <w:bottom w:val="single" w:sz="4" w:space="0" w:color="auto"/>
              <w:right w:val="single" w:sz="4" w:space="0" w:color="auto"/>
            </w:tcBorders>
            <w:vAlign w:val="center"/>
          </w:tcPr>
          <w:p w14:paraId="008FBED4"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ք</w:t>
            </w:r>
            <w:r w:rsidRPr="00932392">
              <w:rPr>
                <w:rFonts w:ascii="GHEA Grapalat" w:hAnsi="GHEA Grapalat"/>
                <w:sz w:val="18"/>
                <w:szCs w:val="18"/>
                <w:lang w:val="pt-BR"/>
              </w:rPr>
              <w:t>.</w:t>
            </w:r>
            <w:r w:rsidRPr="00932392">
              <w:rPr>
                <w:rFonts w:ascii="GHEA Grapalat" w:hAnsi="GHEA Grapalat"/>
                <w:sz w:val="18"/>
                <w:szCs w:val="18"/>
                <w:lang w:val="ru-RU"/>
              </w:rPr>
              <w:t>Երևան</w:t>
            </w:r>
            <w:r w:rsidRPr="00932392">
              <w:rPr>
                <w:rFonts w:ascii="GHEA Grapalat" w:hAnsi="GHEA Grapalat"/>
                <w:sz w:val="18"/>
                <w:szCs w:val="18"/>
                <w:lang w:val="pt-BR"/>
              </w:rPr>
              <w:t xml:space="preserve">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5988B9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4000</w:t>
            </w:r>
          </w:p>
        </w:tc>
        <w:tc>
          <w:tcPr>
            <w:tcW w:w="1701" w:type="dxa"/>
            <w:tcBorders>
              <w:top w:val="single" w:sz="4" w:space="0" w:color="auto"/>
              <w:left w:val="single" w:sz="4" w:space="0" w:color="auto"/>
              <w:bottom w:val="single" w:sz="4" w:space="0" w:color="auto"/>
              <w:right w:val="single" w:sz="4" w:space="0" w:color="auto"/>
            </w:tcBorders>
            <w:vAlign w:val="center"/>
          </w:tcPr>
          <w:p w14:paraId="683082D0"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120610D"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1B833A9"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110</w:t>
            </w:r>
          </w:p>
        </w:tc>
        <w:tc>
          <w:tcPr>
            <w:tcW w:w="1246" w:type="dxa"/>
            <w:tcBorders>
              <w:top w:val="single" w:sz="4" w:space="0" w:color="auto"/>
              <w:left w:val="single" w:sz="4" w:space="0" w:color="auto"/>
              <w:bottom w:val="single" w:sz="4" w:space="0" w:color="auto"/>
              <w:right w:val="single" w:sz="4" w:space="0" w:color="auto"/>
            </w:tcBorders>
            <w:vAlign w:val="center"/>
          </w:tcPr>
          <w:p w14:paraId="32A28D6C"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33691200</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21183676"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սենոզիդներ</w:t>
            </w:r>
            <w:r w:rsidRPr="00932392">
              <w:rPr>
                <w:rFonts w:ascii="GHEA Grapalat" w:hAnsi="GHEA Grapalat"/>
                <w:sz w:val="20"/>
                <w:szCs w:val="20"/>
                <w:lang w:val="pt-BR"/>
              </w:rPr>
              <w:t xml:space="preserve"> A,B – A06AB06 </w:t>
            </w:r>
            <w:r w:rsidRPr="00932392">
              <w:rPr>
                <w:rFonts w:ascii="GHEA Grapalat" w:hAnsi="GHEA Grapalat"/>
                <w:sz w:val="20"/>
                <w:szCs w:val="20"/>
                <w:lang w:val="hy-AM"/>
              </w:rPr>
              <w:t>բուսական</w:t>
            </w:r>
            <w:r w:rsidRPr="00932392">
              <w:rPr>
                <w:rFonts w:ascii="GHEA Grapalat" w:hAnsi="GHEA Grapalat"/>
                <w:sz w:val="20"/>
                <w:szCs w:val="20"/>
                <w:lang w:val="pt-BR"/>
              </w:rPr>
              <w:t xml:space="preserve"> </w:t>
            </w:r>
            <w:r w:rsidRPr="00932392">
              <w:rPr>
                <w:rFonts w:ascii="GHEA Grapalat" w:hAnsi="GHEA Grapalat"/>
                <w:sz w:val="20"/>
                <w:szCs w:val="20"/>
                <w:lang w:val="hy-AM"/>
              </w:rPr>
              <w:t>ծագման</w:t>
            </w:r>
            <w:r w:rsidRPr="00932392">
              <w:rPr>
                <w:rFonts w:ascii="GHEA Grapalat" w:hAnsi="GHEA Grapalat"/>
                <w:sz w:val="20"/>
                <w:szCs w:val="20"/>
                <w:lang w:val="pt-BR"/>
              </w:rPr>
              <w:t xml:space="preserve"> </w:t>
            </w:r>
            <w:r w:rsidRPr="00932392">
              <w:rPr>
                <w:rFonts w:ascii="GHEA Grapalat" w:hAnsi="GHEA Grapalat"/>
                <w:sz w:val="20"/>
                <w:szCs w:val="20"/>
                <w:lang w:val="hy-AM"/>
              </w:rPr>
              <w:t>դեղ</w:t>
            </w:r>
            <w:r w:rsidRPr="00932392">
              <w:rPr>
                <w:rFonts w:ascii="GHEA Grapalat" w:hAnsi="GHEA Grapalat"/>
                <w:sz w:val="20"/>
                <w:szCs w:val="20"/>
                <w:lang w:val="pt-BR"/>
              </w:rPr>
              <w:t xml:space="preserve">  </w:t>
            </w:r>
          </w:p>
        </w:tc>
        <w:tc>
          <w:tcPr>
            <w:tcW w:w="1237" w:type="dxa"/>
            <w:tcBorders>
              <w:top w:val="single" w:sz="4" w:space="0" w:color="auto"/>
              <w:left w:val="single" w:sz="4" w:space="0" w:color="auto"/>
              <w:bottom w:val="single" w:sz="4" w:space="0" w:color="auto"/>
              <w:right w:val="single" w:sz="4" w:space="0" w:color="auto"/>
            </w:tcBorders>
            <w:vAlign w:val="center"/>
          </w:tcPr>
          <w:p w14:paraId="38EE189F"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3357BE"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Սենոզիդներ A, B.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դեղահատեր,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70մգ</w:t>
            </w:r>
          </w:p>
        </w:tc>
        <w:tc>
          <w:tcPr>
            <w:tcW w:w="843" w:type="dxa"/>
            <w:tcBorders>
              <w:top w:val="single" w:sz="4" w:space="0" w:color="auto"/>
              <w:left w:val="single" w:sz="4" w:space="0" w:color="auto"/>
              <w:bottom w:val="single" w:sz="4" w:space="0" w:color="auto"/>
              <w:right w:val="single" w:sz="4" w:space="0" w:color="auto"/>
            </w:tcBorders>
            <w:vAlign w:val="center"/>
          </w:tcPr>
          <w:p w14:paraId="49B9CE8B"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8357F03" w14:textId="39E1963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7569219" w14:textId="4BF6107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F2F943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10000</w:t>
            </w:r>
          </w:p>
        </w:tc>
        <w:tc>
          <w:tcPr>
            <w:tcW w:w="1130" w:type="dxa"/>
            <w:tcBorders>
              <w:top w:val="single" w:sz="4" w:space="0" w:color="auto"/>
              <w:left w:val="single" w:sz="4" w:space="0" w:color="auto"/>
              <w:bottom w:val="single" w:sz="4" w:space="0" w:color="auto"/>
              <w:right w:val="single" w:sz="4" w:space="0" w:color="auto"/>
            </w:tcBorders>
            <w:vAlign w:val="center"/>
          </w:tcPr>
          <w:p w14:paraId="2F56A2C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9AEA19A"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10000</w:t>
            </w:r>
          </w:p>
        </w:tc>
        <w:tc>
          <w:tcPr>
            <w:tcW w:w="1701" w:type="dxa"/>
            <w:tcBorders>
              <w:top w:val="single" w:sz="4" w:space="0" w:color="auto"/>
              <w:left w:val="single" w:sz="4" w:space="0" w:color="auto"/>
              <w:bottom w:val="single" w:sz="4" w:space="0" w:color="auto"/>
              <w:right w:val="single" w:sz="4" w:space="0" w:color="auto"/>
            </w:tcBorders>
            <w:vAlign w:val="center"/>
          </w:tcPr>
          <w:p w14:paraId="2B7A627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1ACF5A5"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237DFD4"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111</w:t>
            </w:r>
          </w:p>
        </w:tc>
        <w:tc>
          <w:tcPr>
            <w:tcW w:w="1246" w:type="dxa"/>
            <w:tcBorders>
              <w:top w:val="single" w:sz="4" w:space="0" w:color="auto"/>
              <w:left w:val="single" w:sz="4" w:space="0" w:color="auto"/>
              <w:bottom w:val="single" w:sz="4" w:space="0" w:color="auto"/>
              <w:right w:val="single" w:sz="4" w:space="0" w:color="auto"/>
            </w:tcBorders>
            <w:vAlign w:val="center"/>
          </w:tcPr>
          <w:p w14:paraId="54929305"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33691201/</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161EF9D7"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կատվախոտի</w:t>
            </w:r>
            <w:r w:rsidRPr="00932392">
              <w:rPr>
                <w:rFonts w:ascii="GHEA Grapalat" w:hAnsi="GHEA Grapalat"/>
                <w:sz w:val="20"/>
                <w:szCs w:val="20"/>
                <w:lang w:val="pt-BR"/>
              </w:rPr>
              <w:t xml:space="preserve"> </w:t>
            </w:r>
            <w:r w:rsidRPr="00932392">
              <w:rPr>
                <w:rFonts w:ascii="GHEA Grapalat" w:hAnsi="GHEA Grapalat"/>
                <w:sz w:val="20"/>
                <w:szCs w:val="20"/>
                <w:lang w:val="hy-AM"/>
              </w:rPr>
              <w:t>ոգեթուրմ</w:t>
            </w:r>
            <w:r w:rsidRPr="00932392">
              <w:rPr>
                <w:rFonts w:ascii="GHEA Grapalat" w:hAnsi="GHEA Grapalat"/>
                <w:sz w:val="20"/>
                <w:szCs w:val="20"/>
                <w:lang w:val="pt-BR"/>
              </w:rPr>
              <w:t xml:space="preserve"> - N05CM09 </w:t>
            </w:r>
            <w:r w:rsidRPr="00932392">
              <w:rPr>
                <w:rFonts w:ascii="GHEA Grapalat" w:hAnsi="GHEA Grapalat"/>
                <w:sz w:val="20"/>
                <w:szCs w:val="20"/>
                <w:lang w:val="hy-AM"/>
              </w:rPr>
              <w:t>բուսական</w:t>
            </w:r>
            <w:r w:rsidRPr="00932392">
              <w:rPr>
                <w:rFonts w:ascii="GHEA Grapalat" w:hAnsi="GHEA Grapalat"/>
                <w:sz w:val="20"/>
                <w:szCs w:val="20"/>
                <w:lang w:val="pt-BR"/>
              </w:rPr>
              <w:t xml:space="preserve"> </w:t>
            </w:r>
            <w:r w:rsidRPr="00932392">
              <w:rPr>
                <w:rFonts w:ascii="GHEA Grapalat" w:hAnsi="GHEA Grapalat"/>
                <w:sz w:val="20"/>
                <w:szCs w:val="20"/>
                <w:lang w:val="hy-AM"/>
              </w:rPr>
              <w:t>ծագման</w:t>
            </w:r>
            <w:r w:rsidRPr="00932392">
              <w:rPr>
                <w:rFonts w:ascii="GHEA Grapalat" w:hAnsi="GHEA Grapalat"/>
                <w:sz w:val="20"/>
                <w:szCs w:val="20"/>
                <w:lang w:val="pt-BR"/>
              </w:rPr>
              <w:t xml:space="preserve"> </w:t>
            </w:r>
            <w:r w:rsidRPr="00932392">
              <w:rPr>
                <w:rFonts w:ascii="GHEA Grapalat" w:hAnsi="GHEA Grapalat"/>
                <w:sz w:val="20"/>
                <w:szCs w:val="20"/>
                <w:lang w:val="hy-AM"/>
              </w:rPr>
              <w:t>դեղ</w:t>
            </w:r>
            <w:r w:rsidRPr="00932392">
              <w:rPr>
                <w:rFonts w:ascii="GHEA Grapalat" w:hAnsi="GHEA Grapalat"/>
                <w:sz w:val="20"/>
                <w:szCs w:val="20"/>
                <w:lang w:val="pt-BR"/>
              </w:rPr>
              <w:t xml:space="preserve">      </w:t>
            </w:r>
          </w:p>
        </w:tc>
        <w:tc>
          <w:tcPr>
            <w:tcW w:w="1237" w:type="dxa"/>
            <w:tcBorders>
              <w:top w:val="single" w:sz="4" w:space="0" w:color="auto"/>
              <w:left w:val="single" w:sz="4" w:space="0" w:color="auto"/>
              <w:bottom w:val="single" w:sz="4" w:space="0" w:color="auto"/>
              <w:right w:val="single" w:sz="4" w:space="0" w:color="auto"/>
            </w:tcBorders>
            <w:vAlign w:val="center"/>
          </w:tcPr>
          <w:p w14:paraId="3D636A7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F874BB"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Կատվախոտի ոգեթուրմ,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ոգեթուրմ,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rPr>
              <w:t>200մգ/մլ, 30մլ</w:t>
            </w:r>
          </w:p>
        </w:tc>
        <w:tc>
          <w:tcPr>
            <w:tcW w:w="843" w:type="dxa"/>
            <w:tcBorders>
              <w:top w:val="single" w:sz="4" w:space="0" w:color="auto"/>
              <w:left w:val="single" w:sz="4" w:space="0" w:color="auto"/>
              <w:bottom w:val="single" w:sz="4" w:space="0" w:color="auto"/>
              <w:right w:val="single" w:sz="4" w:space="0" w:color="auto"/>
            </w:tcBorders>
            <w:vAlign w:val="center"/>
          </w:tcPr>
          <w:p w14:paraId="3BA2FC6E"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6BAE146" w14:textId="5A0B07D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A61280C" w14:textId="1E4BB928"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C4A4AA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w:t>
            </w:r>
          </w:p>
        </w:tc>
        <w:tc>
          <w:tcPr>
            <w:tcW w:w="1130" w:type="dxa"/>
            <w:tcBorders>
              <w:top w:val="single" w:sz="4" w:space="0" w:color="auto"/>
              <w:left w:val="single" w:sz="4" w:space="0" w:color="auto"/>
              <w:bottom w:val="single" w:sz="4" w:space="0" w:color="auto"/>
              <w:right w:val="single" w:sz="4" w:space="0" w:color="auto"/>
            </w:tcBorders>
            <w:vAlign w:val="center"/>
          </w:tcPr>
          <w:p w14:paraId="491F7B2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7C3885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w:t>
            </w:r>
          </w:p>
        </w:tc>
        <w:tc>
          <w:tcPr>
            <w:tcW w:w="1701" w:type="dxa"/>
            <w:tcBorders>
              <w:top w:val="single" w:sz="4" w:space="0" w:color="auto"/>
              <w:left w:val="single" w:sz="4" w:space="0" w:color="auto"/>
              <w:bottom w:val="single" w:sz="4" w:space="0" w:color="auto"/>
              <w:right w:val="single" w:sz="4" w:space="0" w:color="auto"/>
            </w:tcBorders>
            <w:vAlign w:val="center"/>
          </w:tcPr>
          <w:p w14:paraId="0351516A"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B265DD4" w14:textId="77777777" w:rsidTr="00932392">
        <w:trPr>
          <w:trHeight w:val="1046"/>
        </w:trPr>
        <w:tc>
          <w:tcPr>
            <w:tcW w:w="710" w:type="dxa"/>
            <w:tcBorders>
              <w:top w:val="single" w:sz="4" w:space="0" w:color="auto"/>
              <w:left w:val="single" w:sz="4" w:space="0" w:color="auto"/>
              <w:bottom w:val="single" w:sz="4" w:space="0" w:color="auto"/>
              <w:right w:val="single" w:sz="4" w:space="0" w:color="auto"/>
            </w:tcBorders>
            <w:vAlign w:val="center"/>
          </w:tcPr>
          <w:p w14:paraId="4358A63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112</w:t>
            </w:r>
          </w:p>
        </w:tc>
        <w:tc>
          <w:tcPr>
            <w:tcW w:w="1246" w:type="dxa"/>
            <w:tcBorders>
              <w:top w:val="single" w:sz="4" w:space="0" w:color="auto"/>
              <w:left w:val="single" w:sz="4" w:space="0" w:color="auto"/>
              <w:bottom w:val="single" w:sz="4" w:space="0" w:color="auto"/>
              <w:right w:val="single" w:sz="4" w:space="0" w:color="auto"/>
            </w:tcBorders>
            <w:vAlign w:val="center"/>
          </w:tcPr>
          <w:p w14:paraId="3AEE6733"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33691201/</w:t>
            </w:r>
            <w:r w:rsidRPr="00932392">
              <w:rPr>
                <w:rFonts w:ascii="GHEA Grapalat" w:hAnsi="GHEA Grapalat"/>
                <w:color w:val="333333"/>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66F9DEB9"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կատվախոտի</w:t>
            </w:r>
            <w:r w:rsidRPr="00932392">
              <w:rPr>
                <w:rFonts w:ascii="GHEA Grapalat" w:hAnsi="GHEA Grapalat"/>
                <w:sz w:val="20"/>
                <w:szCs w:val="20"/>
                <w:lang w:val="pt-BR"/>
              </w:rPr>
              <w:t xml:space="preserve"> </w:t>
            </w:r>
            <w:r w:rsidRPr="00932392">
              <w:rPr>
                <w:rFonts w:ascii="GHEA Grapalat" w:hAnsi="GHEA Grapalat"/>
                <w:sz w:val="20"/>
                <w:szCs w:val="20"/>
                <w:lang w:val="hy-AM"/>
              </w:rPr>
              <w:t>ոգեթուրմ</w:t>
            </w:r>
            <w:r w:rsidRPr="00932392">
              <w:rPr>
                <w:rFonts w:ascii="GHEA Grapalat" w:hAnsi="GHEA Grapalat"/>
                <w:sz w:val="20"/>
                <w:szCs w:val="20"/>
                <w:lang w:val="pt-BR"/>
              </w:rPr>
              <w:t xml:space="preserve"> - N05CM09 </w:t>
            </w:r>
            <w:r w:rsidRPr="00932392">
              <w:rPr>
                <w:rFonts w:ascii="GHEA Grapalat" w:hAnsi="GHEA Grapalat"/>
                <w:sz w:val="20"/>
                <w:szCs w:val="20"/>
                <w:lang w:val="hy-AM"/>
              </w:rPr>
              <w:t>բուսական</w:t>
            </w:r>
            <w:r w:rsidRPr="00932392">
              <w:rPr>
                <w:rFonts w:ascii="GHEA Grapalat" w:hAnsi="GHEA Grapalat"/>
                <w:sz w:val="20"/>
                <w:szCs w:val="20"/>
                <w:lang w:val="pt-BR"/>
              </w:rPr>
              <w:t xml:space="preserve"> </w:t>
            </w:r>
            <w:r w:rsidRPr="00932392">
              <w:rPr>
                <w:rFonts w:ascii="GHEA Grapalat" w:hAnsi="GHEA Grapalat"/>
                <w:sz w:val="20"/>
                <w:szCs w:val="20"/>
                <w:lang w:val="hy-AM"/>
              </w:rPr>
              <w:t>ծագման</w:t>
            </w:r>
            <w:r w:rsidRPr="00932392">
              <w:rPr>
                <w:rFonts w:ascii="GHEA Grapalat" w:hAnsi="GHEA Grapalat"/>
                <w:sz w:val="20"/>
                <w:szCs w:val="20"/>
                <w:lang w:val="pt-BR"/>
              </w:rPr>
              <w:t xml:space="preserve"> </w:t>
            </w:r>
            <w:r w:rsidRPr="00932392">
              <w:rPr>
                <w:rFonts w:ascii="GHEA Grapalat" w:hAnsi="GHEA Grapalat"/>
                <w:sz w:val="20"/>
                <w:szCs w:val="20"/>
                <w:lang w:val="hy-AM"/>
              </w:rPr>
              <w:t>դեղ</w:t>
            </w:r>
            <w:r w:rsidRPr="00932392">
              <w:rPr>
                <w:rFonts w:ascii="GHEA Grapalat" w:hAnsi="GHEA Grapalat"/>
                <w:sz w:val="20"/>
                <w:szCs w:val="20"/>
                <w:lang w:val="pt-BR"/>
              </w:rPr>
              <w:t xml:space="preserve">      </w:t>
            </w:r>
          </w:p>
        </w:tc>
        <w:tc>
          <w:tcPr>
            <w:tcW w:w="1237" w:type="dxa"/>
            <w:tcBorders>
              <w:top w:val="single" w:sz="4" w:space="0" w:color="auto"/>
              <w:left w:val="single" w:sz="4" w:space="0" w:color="auto"/>
              <w:bottom w:val="single" w:sz="4" w:space="0" w:color="auto"/>
              <w:right w:val="single" w:sz="4" w:space="0" w:color="auto"/>
            </w:tcBorders>
            <w:vAlign w:val="center"/>
          </w:tcPr>
          <w:p w14:paraId="1AE25F30"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6A7133"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Կատվախոտի ոգեթուրմ, առյուծագու</w:t>
            </w:r>
            <w:r w:rsidRPr="00932392">
              <w:rPr>
                <w:rFonts w:ascii="Tahoma" w:hAnsi="Tahoma" w:cs="Tahoma"/>
                <w:b/>
                <w:bCs/>
                <w:color w:val="072264"/>
                <w:sz w:val="21"/>
                <w:szCs w:val="21"/>
                <w:shd w:val="clear" w:color="auto" w:fill="FFFFFF"/>
                <w:lang w:val="pt-BR"/>
              </w:rPr>
              <w:t xml:space="preserve"> </w:t>
            </w:r>
            <w:r w:rsidRPr="00932392">
              <w:rPr>
                <w:rFonts w:ascii="GHEA Grapalat" w:hAnsi="GHEA Grapalat"/>
                <w:sz w:val="20"/>
                <w:szCs w:val="20"/>
                <w:lang w:val="es-ES"/>
              </w:rPr>
              <w:t>ոգեթուրմ, ալոճի ոգեթուրմ,  դեղաձևը. ոգեթուրմ, դեղաչափը. 25մգ/մլ, 25մգ/մլ, 50մգ/մլ 30մլ</w:t>
            </w:r>
          </w:p>
        </w:tc>
        <w:tc>
          <w:tcPr>
            <w:tcW w:w="843" w:type="dxa"/>
            <w:tcBorders>
              <w:top w:val="single" w:sz="4" w:space="0" w:color="auto"/>
              <w:left w:val="single" w:sz="4" w:space="0" w:color="auto"/>
              <w:bottom w:val="single" w:sz="4" w:space="0" w:color="auto"/>
              <w:right w:val="single" w:sz="4" w:space="0" w:color="auto"/>
            </w:tcBorders>
            <w:vAlign w:val="center"/>
          </w:tcPr>
          <w:p w14:paraId="0385BDA6"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CC93031" w14:textId="25E7938E"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D4AAC0F" w14:textId="743810C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4B7704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460</w:t>
            </w:r>
          </w:p>
        </w:tc>
        <w:tc>
          <w:tcPr>
            <w:tcW w:w="1130" w:type="dxa"/>
            <w:tcBorders>
              <w:top w:val="single" w:sz="4" w:space="0" w:color="auto"/>
              <w:left w:val="single" w:sz="4" w:space="0" w:color="auto"/>
              <w:bottom w:val="single" w:sz="4" w:space="0" w:color="auto"/>
              <w:right w:val="single" w:sz="4" w:space="0" w:color="auto"/>
            </w:tcBorders>
            <w:vAlign w:val="center"/>
          </w:tcPr>
          <w:p w14:paraId="0C5B0972"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lang w:val="ru-RU"/>
              </w:rPr>
              <w:t>ք</w:t>
            </w:r>
            <w:r w:rsidRPr="00932392">
              <w:rPr>
                <w:rFonts w:ascii="GHEA Grapalat" w:hAnsi="GHEA Grapalat"/>
                <w:sz w:val="18"/>
                <w:szCs w:val="18"/>
                <w:lang w:val="pt-BR"/>
              </w:rPr>
              <w:t>.</w:t>
            </w:r>
            <w:r w:rsidRPr="00932392">
              <w:rPr>
                <w:rFonts w:ascii="GHEA Grapalat" w:hAnsi="GHEA Grapalat"/>
                <w:sz w:val="18"/>
                <w:szCs w:val="18"/>
                <w:lang w:val="ru-RU"/>
              </w:rPr>
              <w:t>Երևան</w:t>
            </w:r>
            <w:r w:rsidRPr="00932392">
              <w:rPr>
                <w:rFonts w:ascii="GHEA Grapalat" w:hAnsi="GHEA Grapalat"/>
                <w:sz w:val="18"/>
                <w:szCs w:val="18"/>
                <w:lang w:val="pt-BR"/>
              </w:rPr>
              <w:t xml:space="preserve">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B860FF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460</w:t>
            </w:r>
          </w:p>
        </w:tc>
        <w:tc>
          <w:tcPr>
            <w:tcW w:w="1701" w:type="dxa"/>
            <w:tcBorders>
              <w:top w:val="single" w:sz="4" w:space="0" w:color="auto"/>
              <w:left w:val="single" w:sz="4" w:space="0" w:color="auto"/>
              <w:bottom w:val="single" w:sz="4" w:space="0" w:color="auto"/>
              <w:right w:val="single" w:sz="4" w:space="0" w:color="auto"/>
            </w:tcBorders>
            <w:vAlign w:val="center"/>
          </w:tcPr>
          <w:p w14:paraId="012031E2" w14:textId="77777777" w:rsidR="00C47C31" w:rsidRPr="00932392" w:rsidRDefault="00C47C31" w:rsidP="001616B4">
            <w:pPr>
              <w:spacing w:line="276" w:lineRule="auto"/>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31BD6DD" w14:textId="77777777" w:rsidTr="00932392">
        <w:trPr>
          <w:trHeight w:val="282"/>
        </w:trPr>
        <w:tc>
          <w:tcPr>
            <w:tcW w:w="710" w:type="dxa"/>
            <w:tcBorders>
              <w:top w:val="single" w:sz="4" w:space="0" w:color="auto"/>
              <w:left w:val="single" w:sz="4" w:space="0" w:color="auto"/>
              <w:bottom w:val="single" w:sz="4" w:space="0" w:color="auto"/>
              <w:right w:val="single" w:sz="4" w:space="0" w:color="auto"/>
            </w:tcBorders>
            <w:vAlign w:val="center"/>
          </w:tcPr>
          <w:p w14:paraId="19EA66BC"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113</w:t>
            </w:r>
          </w:p>
        </w:tc>
        <w:tc>
          <w:tcPr>
            <w:tcW w:w="1246" w:type="dxa"/>
            <w:tcBorders>
              <w:top w:val="single" w:sz="4" w:space="0" w:color="auto"/>
              <w:left w:val="single" w:sz="4" w:space="0" w:color="auto"/>
              <w:bottom w:val="single" w:sz="4" w:space="0" w:color="auto"/>
              <w:right w:val="single" w:sz="4" w:space="0" w:color="auto"/>
            </w:tcBorders>
            <w:vAlign w:val="center"/>
          </w:tcPr>
          <w:p w14:paraId="5073FBA2"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33691202/</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0C895EAE"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  էտամզիլատ - B02BX01</w:t>
            </w:r>
          </w:p>
        </w:tc>
        <w:tc>
          <w:tcPr>
            <w:tcW w:w="1237" w:type="dxa"/>
            <w:tcBorders>
              <w:top w:val="single" w:sz="4" w:space="0" w:color="auto"/>
              <w:left w:val="single" w:sz="4" w:space="0" w:color="auto"/>
              <w:bottom w:val="single" w:sz="4" w:space="0" w:color="auto"/>
              <w:right w:val="single" w:sz="4" w:space="0" w:color="auto"/>
            </w:tcBorders>
            <w:vAlign w:val="center"/>
          </w:tcPr>
          <w:p w14:paraId="0D01F11C"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8B85FB"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Էտամզիլատ,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լուծույթ ն/ե և մ/մ ներարկման,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125</w:t>
            </w:r>
            <w:r w:rsidRPr="00932392">
              <w:rPr>
                <w:rFonts w:ascii="GHEA Grapalat" w:hAnsi="GHEA Grapalat" w:cs="Sylfaen"/>
                <w:sz w:val="20"/>
                <w:szCs w:val="20"/>
              </w:rPr>
              <w:t>մգ</w:t>
            </w:r>
            <w:r w:rsidRPr="00932392">
              <w:rPr>
                <w:rFonts w:ascii="GHEA Grapalat" w:hAnsi="GHEA Grapalat" w:cs="Sylfaen"/>
                <w:sz w:val="20"/>
                <w:szCs w:val="20"/>
                <w:lang w:val="es-ES"/>
              </w:rPr>
              <w:t>/</w:t>
            </w:r>
            <w:r w:rsidRPr="00932392">
              <w:rPr>
                <w:rFonts w:ascii="GHEA Grapalat" w:hAnsi="GHEA Grapalat" w:cs="Sylfaen"/>
                <w:sz w:val="20"/>
                <w:szCs w:val="20"/>
              </w:rPr>
              <w:t>մլ</w:t>
            </w:r>
            <w:r w:rsidRPr="00932392">
              <w:rPr>
                <w:rFonts w:ascii="GHEA Grapalat" w:hAnsi="GHEA Grapalat" w:cs="Sylfaen"/>
                <w:sz w:val="20"/>
                <w:szCs w:val="20"/>
                <w:lang w:val="es-ES"/>
              </w:rPr>
              <w:t>, 2</w:t>
            </w:r>
            <w:r w:rsidRPr="00932392">
              <w:rPr>
                <w:rFonts w:ascii="GHEA Grapalat" w:hAnsi="GHEA Grapalat" w:cs="Sylfaen"/>
                <w:sz w:val="20"/>
                <w:szCs w:val="20"/>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699FBA9C" w14:textId="77777777" w:rsidR="00C47C31" w:rsidRPr="00932392" w:rsidRDefault="00C47C31" w:rsidP="001616B4">
            <w:pPr>
              <w:rPr>
                <w:rFonts w:ascii="GHEA Grapalat" w:hAnsi="GHEA Grapalat" w:cs="Arial"/>
                <w:sz w:val="18"/>
                <w:szCs w:val="18"/>
              </w:rPr>
            </w:pPr>
            <w:r w:rsidRPr="00932392">
              <w:rPr>
                <w:rFonts w:ascii="GHEA Grapalat" w:hAnsi="GHEA Grapalat" w:cs="Arial"/>
                <w:sz w:val="20"/>
                <w:szCs w:val="20"/>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FC6D701" w14:textId="6EA010D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A32FD27" w14:textId="4014878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126BF6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w:t>
            </w:r>
          </w:p>
        </w:tc>
        <w:tc>
          <w:tcPr>
            <w:tcW w:w="1130" w:type="dxa"/>
            <w:tcBorders>
              <w:top w:val="single" w:sz="4" w:space="0" w:color="auto"/>
              <w:left w:val="single" w:sz="4" w:space="0" w:color="auto"/>
              <w:bottom w:val="single" w:sz="4" w:space="0" w:color="auto"/>
              <w:right w:val="single" w:sz="4" w:space="0" w:color="auto"/>
            </w:tcBorders>
            <w:vAlign w:val="center"/>
          </w:tcPr>
          <w:p w14:paraId="168A6EA0"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7C2A22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w:t>
            </w:r>
          </w:p>
        </w:tc>
        <w:tc>
          <w:tcPr>
            <w:tcW w:w="1701" w:type="dxa"/>
            <w:tcBorders>
              <w:top w:val="single" w:sz="4" w:space="0" w:color="auto"/>
              <w:left w:val="single" w:sz="4" w:space="0" w:color="auto"/>
              <w:bottom w:val="single" w:sz="4" w:space="0" w:color="auto"/>
              <w:right w:val="single" w:sz="4" w:space="0" w:color="auto"/>
            </w:tcBorders>
            <w:vAlign w:val="center"/>
          </w:tcPr>
          <w:p w14:paraId="60D47F13"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8AD47A5"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E0EC9C1"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114</w:t>
            </w:r>
          </w:p>
        </w:tc>
        <w:tc>
          <w:tcPr>
            <w:tcW w:w="1246" w:type="dxa"/>
            <w:tcBorders>
              <w:top w:val="single" w:sz="4" w:space="0" w:color="auto"/>
              <w:left w:val="single" w:sz="4" w:space="0" w:color="auto"/>
              <w:bottom w:val="single" w:sz="4" w:space="0" w:color="auto"/>
              <w:right w:val="single" w:sz="4" w:space="0" w:color="auto"/>
            </w:tcBorders>
            <w:vAlign w:val="center"/>
          </w:tcPr>
          <w:p w14:paraId="485ED96A"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33691202/</w:t>
            </w:r>
            <w:r w:rsidRPr="00932392">
              <w:rPr>
                <w:rFonts w:ascii="GHEA Grapalat" w:hAnsi="GHEA Grapalat"/>
                <w:color w:val="333333"/>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79C78B59"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  էտամզիլատ - B02BX01</w:t>
            </w:r>
          </w:p>
        </w:tc>
        <w:tc>
          <w:tcPr>
            <w:tcW w:w="1237" w:type="dxa"/>
            <w:tcBorders>
              <w:top w:val="single" w:sz="4" w:space="0" w:color="auto"/>
              <w:left w:val="single" w:sz="4" w:space="0" w:color="auto"/>
              <w:bottom w:val="single" w:sz="4" w:space="0" w:color="auto"/>
              <w:right w:val="single" w:sz="4" w:space="0" w:color="auto"/>
            </w:tcBorders>
            <w:vAlign w:val="center"/>
          </w:tcPr>
          <w:p w14:paraId="7739DF5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3A49A7"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Էտամզիլատ,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դեղահատեր,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250մգ</w:t>
            </w:r>
          </w:p>
        </w:tc>
        <w:tc>
          <w:tcPr>
            <w:tcW w:w="843" w:type="dxa"/>
            <w:tcBorders>
              <w:top w:val="single" w:sz="4" w:space="0" w:color="auto"/>
              <w:left w:val="single" w:sz="4" w:space="0" w:color="auto"/>
              <w:bottom w:val="single" w:sz="4" w:space="0" w:color="auto"/>
              <w:right w:val="single" w:sz="4" w:space="0" w:color="auto"/>
            </w:tcBorders>
            <w:vAlign w:val="center"/>
          </w:tcPr>
          <w:p w14:paraId="112849F0" w14:textId="77777777" w:rsidR="00C47C31" w:rsidRPr="00932392" w:rsidRDefault="00C47C31" w:rsidP="001616B4">
            <w:pPr>
              <w:rPr>
                <w:rFonts w:ascii="GHEA Grapalat" w:hAnsi="GHEA Grapalat" w:cs="Arial"/>
                <w:sz w:val="18"/>
                <w:szCs w:val="18"/>
              </w:rPr>
            </w:pPr>
            <w:r w:rsidRPr="00932392">
              <w:rPr>
                <w:rFonts w:ascii="GHEA Grapalat" w:hAnsi="GHEA Grapalat" w:cs="Arial"/>
                <w:sz w:val="20"/>
                <w:szCs w:val="20"/>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1A92D7E" w14:textId="076C4B6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243192E" w14:textId="0DB22CC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329F4D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w:t>
            </w:r>
          </w:p>
        </w:tc>
        <w:tc>
          <w:tcPr>
            <w:tcW w:w="1130" w:type="dxa"/>
            <w:tcBorders>
              <w:top w:val="single" w:sz="4" w:space="0" w:color="auto"/>
              <w:left w:val="single" w:sz="4" w:space="0" w:color="auto"/>
              <w:bottom w:val="single" w:sz="4" w:space="0" w:color="auto"/>
              <w:right w:val="single" w:sz="4" w:space="0" w:color="auto"/>
            </w:tcBorders>
            <w:vAlign w:val="center"/>
          </w:tcPr>
          <w:p w14:paraId="3BA1E079"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C2D670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800</w:t>
            </w:r>
          </w:p>
        </w:tc>
        <w:tc>
          <w:tcPr>
            <w:tcW w:w="1701" w:type="dxa"/>
            <w:tcBorders>
              <w:top w:val="single" w:sz="4" w:space="0" w:color="auto"/>
              <w:left w:val="single" w:sz="4" w:space="0" w:color="auto"/>
              <w:bottom w:val="single" w:sz="4" w:space="0" w:color="auto"/>
              <w:right w:val="single" w:sz="4" w:space="0" w:color="auto"/>
            </w:tcBorders>
            <w:vAlign w:val="center"/>
          </w:tcPr>
          <w:p w14:paraId="04D69F63"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893DB37"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AA264FF"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115</w:t>
            </w:r>
          </w:p>
        </w:tc>
        <w:tc>
          <w:tcPr>
            <w:tcW w:w="1246" w:type="dxa"/>
            <w:tcBorders>
              <w:top w:val="single" w:sz="4" w:space="0" w:color="auto"/>
              <w:left w:val="single" w:sz="4" w:space="0" w:color="auto"/>
              <w:bottom w:val="single" w:sz="4" w:space="0" w:color="auto"/>
              <w:right w:val="single" w:sz="4" w:space="0" w:color="auto"/>
            </w:tcBorders>
            <w:vAlign w:val="center"/>
          </w:tcPr>
          <w:p w14:paraId="73098597"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33691203/1</w:t>
            </w:r>
          </w:p>
        </w:tc>
        <w:tc>
          <w:tcPr>
            <w:tcW w:w="2250" w:type="dxa"/>
            <w:tcBorders>
              <w:top w:val="single" w:sz="4" w:space="0" w:color="auto"/>
              <w:left w:val="single" w:sz="4" w:space="0" w:color="auto"/>
              <w:bottom w:val="single" w:sz="4" w:space="0" w:color="auto"/>
              <w:right w:val="single" w:sz="4" w:space="0" w:color="auto"/>
            </w:tcBorders>
            <w:vAlign w:val="center"/>
          </w:tcPr>
          <w:p w14:paraId="4F56F4D4"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լոզարտան (լոզարտանի կալիում) - C09CA01</w:t>
            </w:r>
          </w:p>
        </w:tc>
        <w:tc>
          <w:tcPr>
            <w:tcW w:w="1237" w:type="dxa"/>
            <w:tcBorders>
              <w:top w:val="single" w:sz="4" w:space="0" w:color="auto"/>
              <w:left w:val="single" w:sz="4" w:space="0" w:color="auto"/>
              <w:bottom w:val="single" w:sz="4" w:space="0" w:color="auto"/>
              <w:right w:val="single" w:sz="4" w:space="0" w:color="auto"/>
            </w:tcBorders>
            <w:vAlign w:val="center"/>
          </w:tcPr>
          <w:p w14:paraId="55FB565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2BFB9C" w14:textId="77777777" w:rsidR="00C47C31" w:rsidRPr="00932392" w:rsidRDefault="00C47C31" w:rsidP="001616B4">
            <w:pPr>
              <w:jc w:val="both"/>
              <w:rPr>
                <w:rFonts w:ascii="GHEA Grapalat" w:hAnsi="GHEA Grapalat"/>
                <w:sz w:val="20"/>
                <w:szCs w:val="20"/>
                <w:lang w:val="pt-BR"/>
              </w:rPr>
            </w:pPr>
            <w:r w:rsidRPr="00932392">
              <w:rPr>
                <w:rFonts w:ascii="GHEA Grapalat" w:hAnsi="GHEA Grapalat" w:cs="Sylfaen"/>
                <w:sz w:val="20"/>
                <w:szCs w:val="20"/>
              </w:rPr>
              <w:t>Լոզարտան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լոզարտան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կալիում</w:t>
            </w:r>
            <w:r w:rsidRPr="00932392">
              <w:rPr>
                <w:rFonts w:ascii="GHEA Grapalat" w:hAnsi="GHEA Grapalat" w:cs="Sylfaen"/>
                <w:sz w:val="20"/>
                <w:szCs w:val="20"/>
                <w:lang w:val="pt-BR"/>
              </w:rPr>
              <w:t>).</w:t>
            </w:r>
            <w:r w:rsidRPr="00932392">
              <w:rPr>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դեղահատեր թաղանթապատ, </w:t>
            </w:r>
            <w:r w:rsidRPr="00932392">
              <w:rPr>
                <w:rFonts w:ascii="GHEA Grapalat" w:hAnsi="GHEA Grapalat" w:cs="Sylfaen"/>
                <w:sz w:val="20"/>
                <w:szCs w:val="20"/>
              </w:rPr>
              <w:t>դեղաչափը</w:t>
            </w:r>
            <w:r w:rsidRPr="00932392">
              <w:rPr>
                <w:rFonts w:ascii="GHEA Grapalat" w:hAnsi="GHEA Grapalat" w:cs="Sylfaen"/>
                <w:sz w:val="20"/>
                <w:szCs w:val="20"/>
                <w:lang w:val="es-ES"/>
              </w:rPr>
              <w:t>. 100մգ</w:t>
            </w:r>
          </w:p>
        </w:tc>
        <w:tc>
          <w:tcPr>
            <w:tcW w:w="843" w:type="dxa"/>
            <w:tcBorders>
              <w:top w:val="single" w:sz="4" w:space="0" w:color="auto"/>
              <w:left w:val="single" w:sz="4" w:space="0" w:color="auto"/>
              <w:bottom w:val="single" w:sz="4" w:space="0" w:color="auto"/>
              <w:right w:val="single" w:sz="4" w:space="0" w:color="auto"/>
            </w:tcBorders>
            <w:vAlign w:val="center"/>
          </w:tcPr>
          <w:p w14:paraId="00604566" w14:textId="77777777" w:rsidR="00C47C31" w:rsidRPr="00932392" w:rsidRDefault="00C47C31" w:rsidP="001616B4">
            <w:pPr>
              <w:rPr>
                <w:rFonts w:ascii="GHEA Grapalat" w:hAnsi="GHEA Grapalat" w:cs="Arial"/>
                <w:sz w:val="18"/>
                <w:szCs w:val="18"/>
                <w:lang w:val="es-ES"/>
              </w:rPr>
            </w:pPr>
            <w:r w:rsidRPr="00932392">
              <w:rPr>
                <w:rFonts w:ascii="GHEA Grapalat" w:hAnsi="GHEA Grapalat" w:cs="Arial"/>
                <w:sz w:val="18"/>
                <w:szCs w:val="18"/>
                <w:lang w:val="es-ES"/>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853169A" w14:textId="17A1393E"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696BC6E" w14:textId="351F94E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FC7AFCE" w14:textId="60945221"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AB03318" w14:textId="77777777" w:rsidR="00C47C31" w:rsidRPr="00932392" w:rsidRDefault="00C47C31" w:rsidP="001616B4">
            <w:pPr>
              <w:spacing w:line="276" w:lineRule="auto"/>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4A527F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2800</w:t>
            </w:r>
          </w:p>
        </w:tc>
        <w:tc>
          <w:tcPr>
            <w:tcW w:w="1701" w:type="dxa"/>
            <w:tcBorders>
              <w:top w:val="single" w:sz="4" w:space="0" w:color="auto"/>
              <w:left w:val="single" w:sz="4" w:space="0" w:color="auto"/>
              <w:bottom w:val="single" w:sz="4" w:space="0" w:color="auto"/>
              <w:right w:val="single" w:sz="4" w:space="0" w:color="auto"/>
            </w:tcBorders>
            <w:vAlign w:val="center"/>
          </w:tcPr>
          <w:p w14:paraId="5EFA04B7"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58C5962"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B4D94B0"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116</w:t>
            </w:r>
          </w:p>
        </w:tc>
        <w:tc>
          <w:tcPr>
            <w:tcW w:w="1246" w:type="dxa"/>
            <w:tcBorders>
              <w:top w:val="single" w:sz="4" w:space="0" w:color="auto"/>
              <w:left w:val="single" w:sz="4" w:space="0" w:color="auto"/>
              <w:bottom w:val="single" w:sz="4" w:space="0" w:color="auto"/>
              <w:right w:val="single" w:sz="4" w:space="0" w:color="auto"/>
            </w:tcBorders>
            <w:vAlign w:val="center"/>
          </w:tcPr>
          <w:p w14:paraId="0A4DF743"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33691203/</w:t>
            </w:r>
            <w:r w:rsidRPr="00932392">
              <w:rPr>
                <w:rFonts w:ascii="GHEA Grapalat" w:hAnsi="GHEA Grapalat"/>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6C137837"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լոզարտան (լոզարտանի կալիում) - C09CA01</w:t>
            </w:r>
          </w:p>
        </w:tc>
        <w:tc>
          <w:tcPr>
            <w:tcW w:w="1237" w:type="dxa"/>
            <w:tcBorders>
              <w:top w:val="single" w:sz="4" w:space="0" w:color="auto"/>
              <w:left w:val="single" w:sz="4" w:space="0" w:color="auto"/>
              <w:bottom w:val="single" w:sz="4" w:space="0" w:color="auto"/>
              <w:right w:val="single" w:sz="4" w:space="0" w:color="auto"/>
            </w:tcBorders>
            <w:vAlign w:val="center"/>
          </w:tcPr>
          <w:p w14:paraId="41F7BCA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0C66FF" w14:textId="77777777" w:rsidR="00C47C31" w:rsidRPr="00932392" w:rsidRDefault="00C47C31" w:rsidP="001616B4">
            <w:pPr>
              <w:jc w:val="both"/>
              <w:rPr>
                <w:rFonts w:ascii="GHEA Grapalat" w:hAnsi="GHEA Grapalat"/>
                <w:sz w:val="20"/>
                <w:szCs w:val="20"/>
                <w:lang w:val="pt-BR"/>
              </w:rPr>
            </w:pPr>
            <w:r w:rsidRPr="00932392">
              <w:rPr>
                <w:rFonts w:ascii="GHEA Grapalat" w:hAnsi="GHEA Grapalat" w:cs="Sylfaen"/>
                <w:sz w:val="20"/>
                <w:szCs w:val="20"/>
              </w:rPr>
              <w:t>Լոզարտան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լոզարտան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կալիում</w:t>
            </w:r>
            <w:r w:rsidRPr="00932392">
              <w:rPr>
                <w:rFonts w:ascii="GHEA Grapalat" w:hAnsi="GHEA Grapalat" w:cs="Sylfaen"/>
                <w:sz w:val="20"/>
                <w:szCs w:val="20"/>
                <w:lang w:val="pt-BR"/>
              </w:rPr>
              <w:t>).</w:t>
            </w:r>
            <w:r w:rsidRPr="00932392">
              <w:rPr>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դեղահատեր թաղանթապատ, </w:t>
            </w:r>
            <w:r w:rsidRPr="00932392">
              <w:rPr>
                <w:rFonts w:ascii="GHEA Grapalat" w:hAnsi="GHEA Grapalat" w:cs="Sylfaen"/>
                <w:sz w:val="20"/>
                <w:szCs w:val="20"/>
              </w:rPr>
              <w:t>դեղաչափը</w:t>
            </w:r>
            <w:r w:rsidRPr="00932392">
              <w:rPr>
                <w:rFonts w:ascii="GHEA Grapalat" w:hAnsi="GHEA Grapalat" w:cs="Sylfaen"/>
                <w:sz w:val="20"/>
                <w:szCs w:val="20"/>
                <w:lang w:val="es-ES"/>
              </w:rPr>
              <w:t>. 100մգ</w:t>
            </w:r>
          </w:p>
        </w:tc>
        <w:tc>
          <w:tcPr>
            <w:tcW w:w="843" w:type="dxa"/>
            <w:tcBorders>
              <w:top w:val="single" w:sz="4" w:space="0" w:color="auto"/>
              <w:left w:val="single" w:sz="4" w:space="0" w:color="auto"/>
              <w:bottom w:val="single" w:sz="4" w:space="0" w:color="auto"/>
              <w:right w:val="single" w:sz="4" w:space="0" w:color="auto"/>
            </w:tcBorders>
            <w:vAlign w:val="center"/>
          </w:tcPr>
          <w:p w14:paraId="6ED81DCD" w14:textId="77777777" w:rsidR="00C47C31" w:rsidRPr="00932392" w:rsidRDefault="00C47C31" w:rsidP="001616B4">
            <w:pPr>
              <w:rPr>
                <w:rFonts w:ascii="GHEA Grapalat" w:hAnsi="GHEA Grapalat" w:cs="Arial"/>
                <w:sz w:val="18"/>
                <w:szCs w:val="18"/>
                <w:lang w:val="es-ES"/>
              </w:rPr>
            </w:pPr>
            <w:r w:rsidRPr="00932392">
              <w:rPr>
                <w:rFonts w:ascii="GHEA Grapalat" w:hAnsi="GHEA Grapalat" w:cs="Arial"/>
                <w:sz w:val="18"/>
                <w:szCs w:val="18"/>
                <w:lang w:val="es-ES"/>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3FC2127" w14:textId="695BD459"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A90D3B9" w14:textId="5301064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117321B" w14:textId="1F1DBDA4"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1E9FDBD"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8B823E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1400</w:t>
            </w:r>
          </w:p>
        </w:tc>
        <w:tc>
          <w:tcPr>
            <w:tcW w:w="1701" w:type="dxa"/>
            <w:tcBorders>
              <w:top w:val="single" w:sz="4" w:space="0" w:color="auto"/>
              <w:left w:val="single" w:sz="4" w:space="0" w:color="auto"/>
              <w:bottom w:val="single" w:sz="4" w:space="0" w:color="auto"/>
              <w:right w:val="single" w:sz="4" w:space="0" w:color="auto"/>
            </w:tcBorders>
            <w:vAlign w:val="center"/>
          </w:tcPr>
          <w:p w14:paraId="5B458857"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9F98B8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44DCE08"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117</w:t>
            </w:r>
          </w:p>
        </w:tc>
        <w:tc>
          <w:tcPr>
            <w:tcW w:w="1246" w:type="dxa"/>
            <w:tcBorders>
              <w:top w:val="single" w:sz="4" w:space="0" w:color="auto"/>
              <w:left w:val="single" w:sz="4" w:space="0" w:color="auto"/>
              <w:bottom w:val="single" w:sz="4" w:space="0" w:color="auto"/>
              <w:right w:val="single" w:sz="4" w:space="0" w:color="auto"/>
            </w:tcBorders>
            <w:vAlign w:val="center"/>
          </w:tcPr>
          <w:p w14:paraId="77E5E30B" w14:textId="77777777" w:rsidR="00C47C31" w:rsidRPr="00932392" w:rsidRDefault="00C47C31" w:rsidP="00C47C31">
            <w:pPr>
              <w:jc w:val="both"/>
              <w:rPr>
                <w:rFonts w:ascii="GHEA Grapalat" w:hAnsi="GHEA Grapalat"/>
                <w:color w:val="333333"/>
                <w:sz w:val="16"/>
                <w:szCs w:val="16"/>
                <w:lang w:val="pt-BR"/>
              </w:rPr>
            </w:pPr>
            <w:r w:rsidRPr="00932392">
              <w:rPr>
                <w:rFonts w:ascii="GHEA Grapalat" w:hAnsi="GHEA Grapalat"/>
                <w:color w:val="333333"/>
                <w:sz w:val="16"/>
                <w:szCs w:val="16"/>
                <w:lang w:val="pt-BR"/>
              </w:rPr>
              <w:t>33691209/1</w:t>
            </w:r>
          </w:p>
        </w:tc>
        <w:tc>
          <w:tcPr>
            <w:tcW w:w="2250" w:type="dxa"/>
            <w:tcBorders>
              <w:top w:val="single" w:sz="4" w:space="0" w:color="auto"/>
              <w:left w:val="single" w:sz="4" w:space="0" w:color="auto"/>
              <w:bottom w:val="single" w:sz="4" w:space="0" w:color="auto"/>
              <w:right w:val="single" w:sz="4" w:space="0" w:color="auto"/>
            </w:tcBorders>
            <w:vAlign w:val="center"/>
          </w:tcPr>
          <w:p w14:paraId="49440A8B"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տամսուլոզին (տամսուլոզինի հիդրոքլորիդ) - G04CA02</w:t>
            </w:r>
          </w:p>
        </w:tc>
        <w:tc>
          <w:tcPr>
            <w:tcW w:w="1237" w:type="dxa"/>
            <w:tcBorders>
              <w:top w:val="single" w:sz="4" w:space="0" w:color="auto"/>
              <w:left w:val="single" w:sz="4" w:space="0" w:color="auto"/>
              <w:bottom w:val="single" w:sz="4" w:space="0" w:color="auto"/>
              <w:right w:val="single" w:sz="4" w:space="0" w:color="auto"/>
            </w:tcBorders>
            <w:vAlign w:val="center"/>
          </w:tcPr>
          <w:p w14:paraId="52553F8D"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73E1E2"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Տամսուլոզին (տամսուլոզինի հիդրոքլորիդ).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sz w:val="20"/>
                <w:szCs w:val="20"/>
                <w:lang w:val="es-ES"/>
              </w:rPr>
              <w:t xml:space="preserve">դեղապատիճներ կարգավորվող ձերբազատմամբ,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rPr>
              <w:t>0.4մգ,</w:t>
            </w:r>
          </w:p>
        </w:tc>
        <w:tc>
          <w:tcPr>
            <w:tcW w:w="843" w:type="dxa"/>
            <w:tcBorders>
              <w:top w:val="single" w:sz="4" w:space="0" w:color="auto"/>
              <w:left w:val="single" w:sz="4" w:space="0" w:color="auto"/>
              <w:bottom w:val="single" w:sz="4" w:space="0" w:color="auto"/>
              <w:right w:val="single" w:sz="4" w:space="0" w:color="auto"/>
            </w:tcBorders>
            <w:vAlign w:val="center"/>
          </w:tcPr>
          <w:p w14:paraId="17AD76E4"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4B6CFDB" w14:textId="4E07C8B9"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24510C41" w14:textId="07CFE819"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44FF1A7" w14:textId="02EE3766"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9F67DE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049699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2400</w:t>
            </w:r>
          </w:p>
        </w:tc>
        <w:tc>
          <w:tcPr>
            <w:tcW w:w="1701" w:type="dxa"/>
            <w:tcBorders>
              <w:top w:val="single" w:sz="4" w:space="0" w:color="auto"/>
              <w:left w:val="single" w:sz="4" w:space="0" w:color="auto"/>
              <w:bottom w:val="single" w:sz="4" w:space="0" w:color="auto"/>
              <w:right w:val="single" w:sz="4" w:space="0" w:color="auto"/>
            </w:tcBorders>
            <w:vAlign w:val="center"/>
          </w:tcPr>
          <w:p w14:paraId="3B641800" w14:textId="77777777" w:rsidR="00C47C31" w:rsidRPr="00932392" w:rsidRDefault="00C47C31" w:rsidP="001616B4">
            <w:pPr>
              <w:rPr>
                <w:rFonts w:ascii="GHEA Grapalat" w:hAnsi="GHEA Grapalat"/>
                <w:sz w:val="16"/>
                <w:szCs w:val="16"/>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383679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56B41A4"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118</w:t>
            </w:r>
          </w:p>
        </w:tc>
        <w:tc>
          <w:tcPr>
            <w:tcW w:w="1246" w:type="dxa"/>
            <w:tcBorders>
              <w:top w:val="single" w:sz="4" w:space="0" w:color="auto"/>
              <w:left w:val="single" w:sz="4" w:space="0" w:color="auto"/>
              <w:bottom w:val="single" w:sz="4" w:space="0" w:color="auto"/>
              <w:right w:val="single" w:sz="4" w:space="0" w:color="auto"/>
            </w:tcBorders>
            <w:vAlign w:val="center"/>
          </w:tcPr>
          <w:p w14:paraId="3EC20ADE" w14:textId="77777777" w:rsidR="00C47C31" w:rsidRPr="00932392" w:rsidRDefault="00C47C31" w:rsidP="00C47C31">
            <w:pPr>
              <w:jc w:val="both"/>
              <w:rPr>
                <w:rFonts w:ascii="GHEA Grapalat" w:hAnsi="GHEA Grapalat"/>
                <w:color w:val="333333"/>
                <w:sz w:val="16"/>
                <w:szCs w:val="16"/>
              </w:rPr>
            </w:pPr>
            <w:r w:rsidRPr="00932392">
              <w:rPr>
                <w:rFonts w:ascii="GHEA Grapalat" w:hAnsi="GHEA Grapalat"/>
                <w:color w:val="333333"/>
                <w:sz w:val="16"/>
                <w:szCs w:val="16"/>
                <w:lang w:val="pt-BR"/>
              </w:rPr>
              <w:t>33691212/1</w:t>
            </w:r>
          </w:p>
        </w:tc>
        <w:tc>
          <w:tcPr>
            <w:tcW w:w="2250" w:type="dxa"/>
            <w:tcBorders>
              <w:top w:val="single" w:sz="4" w:space="0" w:color="auto"/>
              <w:left w:val="single" w:sz="4" w:space="0" w:color="auto"/>
              <w:bottom w:val="single" w:sz="4" w:space="0" w:color="auto"/>
              <w:right w:val="single" w:sz="4" w:space="0" w:color="auto"/>
            </w:tcBorders>
            <w:vAlign w:val="center"/>
          </w:tcPr>
          <w:p w14:paraId="3527BBC5"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դիոսմին, հեսպերիդին-C05CA53</w:t>
            </w:r>
          </w:p>
        </w:tc>
        <w:tc>
          <w:tcPr>
            <w:tcW w:w="1237" w:type="dxa"/>
            <w:tcBorders>
              <w:top w:val="single" w:sz="4" w:space="0" w:color="auto"/>
              <w:left w:val="single" w:sz="4" w:space="0" w:color="auto"/>
              <w:bottom w:val="single" w:sz="4" w:space="0" w:color="auto"/>
              <w:right w:val="single" w:sz="4" w:space="0" w:color="auto"/>
            </w:tcBorders>
            <w:vAlign w:val="center"/>
          </w:tcPr>
          <w:p w14:paraId="505B353B"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15E8E8"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Դիոսմին, հեսպերիդին,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lang w:val="pt-BR"/>
              </w:rPr>
              <w:t>450</w:t>
            </w:r>
            <w:r w:rsidRPr="00932392">
              <w:rPr>
                <w:rFonts w:ascii="GHEA Grapalat" w:hAnsi="GHEA Grapalat" w:cs="Sylfaen"/>
                <w:sz w:val="20"/>
                <w:szCs w:val="20"/>
                <w:lang w:val="hy-AM"/>
              </w:rPr>
              <w:t>մգ</w:t>
            </w:r>
            <w:r w:rsidRPr="00932392">
              <w:rPr>
                <w:rFonts w:ascii="GHEA Grapalat" w:hAnsi="GHEA Grapalat" w:cs="Sylfaen"/>
                <w:sz w:val="20"/>
                <w:szCs w:val="20"/>
                <w:lang w:val="pt-BR"/>
              </w:rPr>
              <w:t>+50</w:t>
            </w:r>
            <w:r w:rsidRPr="00932392">
              <w:rPr>
                <w:rFonts w:ascii="GHEA Grapalat" w:hAnsi="GHEA Grapalat" w:cs="Sylfaen"/>
                <w:sz w:val="20"/>
                <w:szCs w:val="20"/>
                <w:lang w:val="hy-AM"/>
              </w:rPr>
              <w:t>մգ</w:t>
            </w:r>
            <w:r w:rsidRPr="00932392">
              <w:rPr>
                <w:rFonts w:ascii="GHEA Grapalat" w:hAnsi="GHEA Grapalat" w:cs="Sylfaen"/>
                <w:sz w:val="20"/>
                <w:szCs w:val="20"/>
                <w:lang w:val="pt-BR"/>
              </w:rPr>
              <w:t>,</w:t>
            </w:r>
          </w:p>
        </w:tc>
        <w:tc>
          <w:tcPr>
            <w:tcW w:w="843" w:type="dxa"/>
            <w:tcBorders>
              <w:top w:val="single" w:sz="4" w:space="0" w:color="auto"/>
              <w:left w:val="single" w:sz="4" w:space="0" w:color="auto"/>
              <w:bottom w:val="single" w:sz="4" w:space="0" w:color="auto"/>
              <w:right w:val="single" w:sz="4" w:space="0" w:color="auto"/>
            </w:tcBorders>
            <w:vAlign w:val="center"/>
          </w:tcPr>
          <w:p w14:paraId="2194E945"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8C5BF80" w14:textId="7DEEE9F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5507DA0" w14:textId="37C0E3C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BF01AB8" w14:textId="1BAC302D"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53DFC8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60CBDD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3500</w:t>
            </w:r>
          </w:p>
        </w:tc>
        <w:tc>
          <w:tcPr>
            <w:tcW w:w="1701" w:type="dxa"/>
            <w:tcBorders>
              <w:top w:val="single" w:sz="4" w:space="0" w:color="auto"/>
              <w:left w:val="single" w:sz="4" w:space="0" w:color="auto"/>
              <w:bottom w:val="single" w:sz="4" w:space="0" w:color="auto"/>
              <w:right w:val="single" w:sz="4" w:space="0" w:color="auto"/>
            </w:tcBorders>
            <w:vAlign w:val="center"/>
          </w:tcPr>
          <w:p w14:paraId="61DC17A1"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C28AF8E"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732AA9A1"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lastRenderedPageBreak/>
              <w:t>119</w:t>
            </w:r>
          </w:p>
        </w:tc>
        <w:tc>
          <w:tcPr>
            <w:tcW w:w="1246" w:type="dxa"/>
            <w:tcBorders>
              <w:top w:val="single" w:sz="4" w:space="0" w:color="auto"/>
              <w:left w:val="single" w:sz="4" w:space="0" w:color="auto"/>
              <w:bottom w:val="single" w:sz="4" w:space="0" w:color="auto"/>
              <w:right w:val="single" w:sz="4" w:space="0" w:color="auto"/>
            </w:tcBorders>
            <w:vAlign w:val="center"/>
          </w:tcPr>
          <w:p w14:paraId="46BA7D26"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33691212/</w:t>
            </w:r>
            <w:r w:rsidRPr="00932392">
              <w:rPr>
                <w:rFonts w:ascii="GHEA Grapalat" w:hAnsi="GHEA Grapalat"/>
                <w:color w:val="333333"/>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7B5FF7CA"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դիոսմին, հեսպերիդին-C05CA53</w:t>
            </w:r>
          </w:p>
        </w:tc>
        <w:tc>
          <w:tcPr>
            <w:tcW w:w="1237" w:type="dxa"/>
            <w:tcBorders>
              <w:top w:val="single" w:sz="4" w:space="0" w:color="auto"/>
              <w:left w:val="single" w:sz="4" w:space="0" w:color="auto"/>
              <w:bottom w:val="single" w:sz="4" w:space="0" w:color="auto"/>
              <w:right w:val="single" w:sz="4" w:space="0" w:color="auto"/>
            </w:tcBorders>
            <w:vAlign w:val="center"/>
          </w:tcPr>
          <w:p w14:paraId="2BB1EA2F"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1D2D5" w14:textId="77777777" w:rsidR="00C47C31" w:rsidRPr="00932392" w:rsidRDefault="00C47C31" w:rsidP="001616B4">
            <w:pPr>
              <w:jc w:val="both"/>
              <w:rPr>
                <w:rFonts w:ascii="GHEA Grapalat" w:hAnsi="GHEA Grapalat" w:cs="Sylfaen"/>
                <w:sz w:val="20"/>
                <w:szCs w:val="20"/>
              </w:rPr>
            </w:pPr>
            <w:r w:rsidRPr="00932392">
              <w:rPr>
                <w:rFonts w:ascii="GHEA Grapalat" w:hAnsi="GHEA Grapalat"/>
                <w:sz w:val="20"/>
                <w:szCs w:val="20"/>
                <w:lang w:val="es-ES"/>
              </w:rPr>
              <w:t xml:space="preserve">Դիոսմին, հեսպերիդին,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cs="Sylfaen"/>
                <w:sz w:val="20"/>
                <w:szCs w:val="20"/>
                <w:lang w:val="hy-AM"/>
              </w:rPr>
              <w:t xml:space="preserve"> 90</w:t>
            </w:r>
            <w:r w:rsidRPr="00932392">
              <w:rPr>
                <w:rFonts w:ascii="GHEA Grapalat" w:hAnsi="GHEA Grapalat" w:cs="Sylfaen"/>
                <w:sz w:val="20"/>
                <w:szCs w:val="20"/>
                <w:lang w:val="pt-BR"/>
              </w:rPr>
              <w:t>0</w:t>
            </w:r>
            <w:r w:rsidRPr="00932392">
              <w:rPr>
                <w:rFonts w:ascii="GHEA Grapalat" w:hAnsi="GHEA Grapalat" w:cs="Sylfaen"/>
                <w:sz w:val="20"/>
                <w:szCs w:val="20"/>
                <w:lang w:val="hy-AM"/>
              </w:rPr>
              <w:t>մգ</w:t>
            </w:r>
            <w:r w:rsidRPr="00932392">
              <w:rPr>
                <w:rFonts w:ascii="GHEA Grapalat" w:hAnsi="GHEA Grapalat" w:cs="Sylfaen"/>
                <w:sz w:val="20"/>
                <w:szCs w:val="20"/>
                <w:lang w:val="pt-BR"/>
              </w:rPr>
              <w:t>+</w:t>
            </w:r>
            <w:r w:rsidRPr="00932392">
              <w:rPr>
                <w:rFonts w:ascii="GHEA Grapalat" w:hAnsi="GHEA Grapalat" w:cs="Sylfaen"/>
                <w:sz w:val="20"/>
                <w:szCs w:val="20"/>
                <w:lang w:val="hy-AM"/>
              </w:rPr>
              <w:t>10</w:t>
            </w:r>
            <w:r w:rsidRPr="00932392">
              <w:rPr>
                <w:rFonts w:ascii="GHEA Grapalat" w:hAnsi="GHEA Grapalat" w:cs="Sylfaen"/>
                <w:sz w:val="20"/>
                <w:szCs w:val="20"/>
                <w:lang w:val="pt-BR"/>
              </w:rPr>
              <w:t>0</w:t>
            </w:r>
            <w:r w:rsidRPr="00932392">
              <w:rPr>
                <w:rFonts w:ascii="GHEA Grapalat" w:hAnsi="GHEA Grapalat" w:cs="Sylfaen"/>
                <w:sz w:val="20"/>
                <w:szCs w:val="20"/>
                <w:lang w:val="hy-AM"/>
              </w:rPr>
              <w:t>մգ</w:t>
            </w:r>
            <w:r w:rsidRPr="00932392">
              <w:rPr>
                <w:rFonts w:ascii="GHEA Grapalat" w:hAnsi="GHEA Grapalat" w:cs="Sylfaen"/>
                <w:sz w:val="20"/>
                <w:szCs w:val="20"/>
                <w:lang w:val="pt-BR"/>
              </w:rPr>
              <w:t>,</w:t>
            </w:r>
          </w:p>
        </w:tc>
        <w:tc>
          <w:tcPr>
            <w:tcW w:w="843" w:type="dxa"/>
            <w:tcBorders>
              <w:top w:val="single" w:sz="4" w:space="0" w:color="auto"/>
              <w:left w:val="single" w:sz="4" w:space="0" w:color="auto"/>
              <w:bottom w:val="single" w:sz="4" w:space="0" w:color="auto"/>
              <w:right w:val="single" w:sz="4" w:space="0" w:color="auto"/>
            </w:tcBorders>
            <w:vAlign w:val="center"/>
          </w:tcPr>
          <w:p w14:paraId="20B21357"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A9CC1E7" w14:textId="57E1506C"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AC797D5" w14:textId="7807A21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61882D8" w14:textId="519263B3"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56088B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3698BDB"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5000</w:t>
            </w:r>
          </w:p>
        </w:tc>
        <w:tc>
          <w:tcPr>
            <w:tcW w:w="1701" w:type="dxa"/>
            <w:tcBorders>
              <w:top w:val="single" w:sz="4" w:space="0" w:color="auto"/>
              <w:left w:val="single" w:sz="4" w:space="0" w:color="auto"/>
              <w:bottom w:val="single" w:sz="4" w:space="0" w:color="auto"/>
              <w:right w:val="single" w:sz="4" w:space="0" w:color="auto"/>
            </w:tcBorders>
            <w:vAlign w:val="center"/>
          </w:tcPr>
          <w:p w14:paraId="03270CF4"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1312FE6"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0FE395EF"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120</w:t>
            </w:r>
          </w:p>
        </w:tc>
        <w:tc>
          <w:tcPr>
            <w:tcW w:w="1246" w:type="dxa"/>
            <w:tcBorders>
              <w:top w:val="single" w:sz="4" w:space="0" w:color="auto"/>
              <w:left w:val="single" w:sz="4" w:space="0" w:color="auto"/>
              <w:bottom w:val="single" w:sz="4" w:space="0" w:color="auto"/>
              <w:right w:val="single" w:sz="4" w:space="0" w:color="auto"/>
            </w:tcBorders>
            <w:vAlign w:val="center"/>
          </w:tcPr>
          <w:p w14:paraId="28FBB6E7"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33691213/</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5BA47247"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լիոֆիլացվածկենդանիկաթնաթթվայինմանրէներ</w:t>
            </w:r>
            <w:r w:rsidRPr="00932392">
              <w:rPr>
                <w:rFonts w:ascii="GHEA Grapalat" w:hAnsi="GHEA Grapalat"/>
                <w:sz w:val="20"/>
                <w:szCs w:val="20"/>
                <w:lang w:val="pt-BR"/>
              </w:rPr>
              <w:t xml:space="preserve"> (</w:t>
            </w:r>
            <w:r w:rsidRPr="00932392">
              <w:rPr>
                <w:rFonts w:ascii="GHEA Grapalat" w:hAnsi="GHEA Grapalat"/>
                <w:sz w:val="20"/>
                <w:szCs w:val="20"/>
              </w:rPr>
              <w:t>լակտոբացիլուսացիդոֆիլուս</w:t>
            </w:r>
            <w:r w:rsidRPr="00932392">
              <w:rPr>
                <w:rFonts w:ascii="GHEA Grapalat" w:hAnsi="GHEA Grapalat"/>
                <w:sz w:val="20"/>
                <w:szCs w:val="20"/>
                <w:lang w:val="pt-BR"/>
              </w:rPr>
              <w:t xml:space="preserve">, </w:t>
            </w:r>
            <w:r w:rsidRPr="00932392">
              <w:rPr>
                <w:rFonts w:ascii="GHEA Grapalat" w:hAnsi="GHEA Grapalat"/>
                <w:sz w:val="20"/>
                <w:szCs w:val="20"/>
              </w:rPr>
              <w:t>բիֆիդոբակտերիումանիմալիս</w:t>
            </w:r>
            <w:r w:rsidRPr="00932392">
              <w:rPr>
                <w:rFonts w:ascii="GHEA Grapalat" w:hAnsi="GHEA Grapalat"/>
                <w:sz w:val="20"/>
                <w:szCs w:val="20"/>
                <w:lang w:val="pt-BR"/>
              </w:rPr>
              <w:t>)  -A07FA01</w:t>
            </w:r>
          </w:p>
        </w:tc>
        <w:tc>
          <w:tcPr>
            <w:tcW w:w="1237" w:type="dxa"/>
            <w:tcBorders>
              <w:top w:val="single" w:sz="4" w:space="0" w:color="auto"/>
              <w:left w:val="single" w:sz="4" w:space="0" w:color="auto"/>
              <w:bottom w:val="single" w:sz="4" w:space="0" w:color="auto"/>
              <w:right w:val="single" w:sz="4" w:space="0" w:color="auto"/>
            </w:tcBorders>
            <w:vAlign w:val="center"/>
          </w:tcPr>
          <w:p w14:paraId="4EC0F26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1F8100" w14:textId="77777777" w:rsidR="00C47C31" w:rsidRPr="00932392" w:rsidRDefault="00C47C31" w:rsidP="001616B4">
            <w:pPr>
              <w:jc w:val="both"/>
              <w:rPr>
                <w:rFonts w:ascii="GHEA Grapalat" w:hAnsi="GHEA Grapalat" w:cs="Sylfaen"/>
                <w:sz w:val="20"/>
                <w:szCs w:val="20"/>
              </w:rPr>
            </w:pPr>
            <w:r w:rsidRPr="00932392">
              <w:rPr>
                <w:rFonts w:ascii="GHEA Grapalat" w:hAnsi="GHEA Grapalat" w:cs="Sylfaen"/>
                <w:sz w:val="20"/>
                <w:szCs w:val="20"/>
                <w:lang w:val="pt-BR"/>
              </w:rPr>
              <w:t>Լ</w:t>
            </w:r>
            <w:r w:rsidRPr="00932392">
              <w:rPr>
                <w:rFonts w:ascii="GHEA Grapalat" w:hAnsi="GHEA Grapalat" w:cs="Sylfaen"/>
                <w:sz w:val="20"/>
                <w:szCs w:val="20"/>
              </w:rPr>
              <w:t>իոֆիլացված</w:t>
            </w:r>
            <w:r w:rsidRPr="00932392">
              <w:rPr>
                <w:rFonts w:ascii="GHEA Grapalat" w:hAnsi="GHEA Grapalat" w:cs="Sylfaen"/>
                <w:sz w:val="20"/>
                <w:szCs w:val="20"/>
                <w:lang w:val="pt-BR"/>
              </w:rPr>
              <w:t xml:space="preserve"> </w:t>
            </w:r>
            <w:r w:rsidRPr="00932392">
              <w:rPr>
                <w:rFonts w:ascii="GHEA Grapalat" w:hAnsi="GHEA Grapalat" w:cs="Sylfaen"/>
                <w:sz w:val="20"/>
                <w:szCs w:val="20"/>
              </w:rPr>
              <w:t>կենդանի</w:t>
            </w:r>
            <w:r w:rsidRPr="00932392">
              <w:rPr>
                <w:rFonts w:ascii="GHEA Grapalat" w:hAnsi="GHEA Grapalat" w:cs="Sylfaen"/>
                <w:sz w:val="20"/>
                <w:szCs w:val="20"/>
                <w:lang w:val="pt-BR"/>
              </w:rPr>
              <w:t xml:space="preserve"> </w:t>
            </w:r>
            <w:r w:rsidRPr="00932392">
              <w:rPr>
                <w:rFonts w:ascii="GHEA Grapalat" w:hAnsi="GHEA Grapalat" w:cs="Sylfaen"/>
                <w:sz w:val="20"/>
                <w:szCs w:val="20"/>
              </w:rPr>
              <w:t>կաթնաթթվային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մանրէներ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լակտոբացիլուս</w:t>
            </w:r>
            <w:r w:rsidRPr="00932392">
              <w:rPr>
                <w:rFonts w:ascii="GHEA Grapalat" w:hAnsi="GHEA Grapalat" w:cs="Sylfaen"/>
                <w:sz w:val="20"/>
                <w:szCs w:val="20"/>
                <w:lang w:val="pt-BR"/>
              </w:rPr>
              <w:t xml:space="preserve"> </w:t>
            </w:r>
            <w:r w:rsidRPr="00932392">
              <w:rPr>
                <w:rFonts w:ascii="GHEA Grapalat" w:hAnsi="GHEA Grapalat" w:cs="Sylfaen"/>
                <w:sz w:val="20"/>
                <w:szCs w:val="20"/>
              </w:rPr>
              <w:t>ացիդոֆիլուս</w:t>
            </w:r>
            <w:r w:rsidRPr="00932392">
              <w:rPr>
                <w:rFonts w:ascii="GHEA Grapalat" w:hAnsi="GHEA Grapalat" w:cs="Sylfaen"/>
                <w:sz w:val="20"/>
                <w:szCs w:val="20"/>
                <w:lang w:val="pt-BR"/>
              </w:rPr>
              <w:t xml:space="preserve">, </w:t>
            </w:r>
            <w:r w:rsidRPr="00932392">
              <w:rPr>
                <w:rFonts w:ascii="GHEA Grapalat" w:hAnsi="GHEA Grapalat" w:cs="Sylfaen"/>
                <w:sz w:val="20"/>
                <w:szCs w:val="20"/>
              </w:rPr>
              <w:t>բիֆիդոբակտերիում</w:t>
            </w:r>
            <w:r w:rsidRPr="00932392">
              <w:rPr>
                <w:rFonts w:ascii="GHEA Grapalat" w:hAnsi="GHEA Grapalat" w:cs="Sylfaen"/>
                <w:sz w:val="20"/>
                <w:szCs w:val="20"/>
                <w:lang w:val="pt-BR"/>
              </w:rPr>
              <w:t xml:space="preserve"> </w:t>
            </w:r>
            <w:r w:rsidRPr="00932392">
              <w:rPr>
                <w:rFonts w:ascii="GHEA Grapalat" w:hAnsi="GHEA Grapalat" w:cs="Sylfaen"/>
                <w:sz w:val="20"/>
                <w:szCs w:val="20"/>
              </w:rPr>
              <w:t>լոնգում</w:t>
            </w:r>
            <w:r w:rsidRPr="00932392">
              <w:rPr>
                <w:rFonts w:ascii="GHEA Grapalat" w:hAnsi="GHEA Grapalat" w:cs="Sylfaen"/>
                <w:sz w:val="20"/>
                <w:szCs w:val="20"/>
                <w:lang w:val="pt-BR"/>
              </w:rPr>
              <w:t xml:space="preserve">, </w:t>
            </w:r>
            <w:r w:rsidRPr="00932392">
              <w:rPr>
                <w:rFonts w:ascii="GHEA Grapalat" w:hAnsi="GHEA Grapalat" w:cs="Sylfaen"/>
                <w:sz w:val="20"/>
                <w:szCs w:val="20"/>
              </w:rPr>
              <w:t>բիֆիդոբակտերիում</w:t>
            </w:r>
            <w:r w:rsidRPr="00932392">
              <w:rPr>
                <w:rFonts w:ascii="GHEA Grapalat" w:hAnsi="GHEA Grapalat" w:cs="Sylfaen"/>
                <w:sz w:val="20"/>
                <w:szCs w:val="20"/>
                <w:lang w:val="pt-BR"/>
              </w:rPr>
              <w:t xml:space="preserve"> </w:t>
            </w:r>
            <w:r w:rsidRPr="00932392">
              <w:rPr>
                <w:rFonts w:ascii="GHEA Grapalat" w:hAnsi="GHEA Grapalat" w:cs="Sylfaen"/>
                <w:sz w:val="20"/>
                <w:szCs w:val="20"/>
              </w:rPr>
              <w:t>բիֆիդում</w:t>
            </w:r>
            <w:r w:rsidRPr="00932392">
              <w:rPr>
                <w:rFonts w:ascii="GHEA Grapalat" w:hAnsi="GHEA Grapalat" w:cs="Sylfaen"/>
                <w:sz w:val="20"/>
                <w:szCs w:val="20"/>
                <w:lang w:val="pt-BR"/>
              </w:rPr>
              <w:t xml:space="preserve">, </w:t>
            </w:r>
            <w:r w:rsidRPr="00932392">
              <w:rPr>
                <w:rFonts w:ascii="GHEA Grapalat" w:hAnsi="GHEA Grapalat" w:cs="Sylfaen"/>
                <w:sz w:val="20"/>
                <w:szCs w:val="20"/>
              </w:rPr>
              <w:t>բիֆիդոբակտերիում</w:t>
            </w:r>
            <w:r w:rsidRPr="00932392">
              <w:rPr>
                <w:rFonts w:ascii="GHEA Grapalat" w:hAnsi="GHEA Grapalat" w:cs="Sylfaen"/>
                <w:sz w:val="20"/>
                <w:szCs w:val="20"/>
                <w:lang w:val="pt-BR"/>
              </w:rPr>
              <w:t xml:space="preserve"> </w:t>
            </w:r>
            <w:r w:rsidRPr="00932392">
              <w:rPr>
                <w:rFonts w:ascii="GHEA Grapalat" w:hAnsi="GHEA Grapalat" w:cs="Sylfaen"/>
                <w:sz w:val="20"/>
                <w:szCs w:val="20"/>
              </w:rPr>
              <w:t>ինֆանտիս</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դեղապատիճ</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10x10^9 ԳԳՄ/գ;</w:t>
            </w:r>
            <w:r w:rsidRPr="00932392">
              <w:rPr>
                <w:rFonts w:ascii="Courier New" w:hAnsi="Courier New" w:cs="Courier New"/>
                <w:sz w:val="20"/>
                <w:szCs w:val="20"/>
              </w:rPr>
              <w:t> </w:t>
            </w:r>
          </w:p>
        </w:tc>
        <w:tc>
          <w:tcPr>
            <w:tcW w:w="843" w:type="dxa"/>
            <w:tcBorders>
              <w:top w:val="single" w:sz="4" w:space="0" w:color="auto"/>
              <w:left w:val="single" w:sz="4" w:space="0" w:color="auto"/>
              <w:bottom w:val="single" w:sz="4" w:space="0" w:color="auto"/>
              <w:right w:val="single" w:sz="4" w:space="0" w:color="auto"/>
            </w:tcBorders>
            <w:vAlign w:val="center"/>
          </w:tcPr>
          <w:p w14:paraId="62A4D050" w14:textId="77777777" w:rsidR="00C47C31" w:rsidRPr="00932392" w:rsidRDefault="00C47C31" w:rsidP="001616B4">
            <w:pP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7D87BCE" w14:textId="29B80C04"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7127981" w14:textId="4F3119CF"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ACC4ABE" w14:textId="79D72EF3"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A5C1EAF"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B11FA3D"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4200</w:t>
            </w:r>
          </w:p>
        </w:tc>
        <w:tc>
          <w:tcPr>
            <w:tcW w:w="1701" w:type="dxa"/>
            <w:tcBorders>
              <w:top w:val="single" w:sz="4" w:space="0" w:color="auto"/>
              <w:left w:val="single" w:sz="4" w:space="0" w:color="auto"/>
              <w:bottom w:val="single" w:sz="4" w:space="0" w:color="auto"/>
              <w:right w:val="single" w:sz="4" w:space="0" w:color="auto"/>
            </w:tcBorders>
            <w:vAlign w:val="center"/>
          </w:tcPr>
          <w:p w14:paraId="6BB9C7C1" w14:textId="77777777" w:rsidR="00C47C31" w:rsidRPr="00932392" w:rsidRDefault="00C47C31" w:rsidP="001616B4">
            <w:pPr>
              <w:rPr>
                <w:rFonts w:ascii="GHEA Grapalat" w:hAnsi="GHEA Grapalat"/>
                <w:sz w:val="18"/>
                <w:szCs w:val="18"/>
                <w:lang w:val="pt-BR"/>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E7B2715"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67075CE6"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121</w:t>
            </w:r>
          </w:p>
        </w:tc>
        <w:tc>
          <w:tcPr>
            <w:tcW w:w="1246" w:type="dxa"/>
            <w:tcBorders>
              <w:top w:val="single" w:sz="4" w:space="0" w:color="auto"/>
              <w:left w:val="single" w:sz="4" w:space="0" w:color="auto"/>
              <w:bottom w:val="single" w:sz="4" w:space="0" w:color="auto"/>
              <w:right w:val="single" w:sz="4" w:space="0" w:color="auto"/>
            </w:tcBorders>
            <w:vAlign w:val="center"/>
          </w:tcPr>
          <w:p w14:paraId="2083D54C"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33691213/</w:t>
            </w:r>
            <w:r w:rsidRPr="00932392">
              <w:rPr>
                <w:rFonts w:ascii="GHEA Grapalat" w:hAnsi="GHEA Grapalat"/>
                <w:color w:val="333333"/>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center"/>
          </w:tcPr>
          <w:p w14:paraId="7C9A941B"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Լիոֆիլացված</w:t>
            </w:r>
            <w:r w:rsidRPr="00932392">
              <w:rPr>
                <w:rFonts w:ascii="GHEA Grapalat" w:hAnsi="GHEA Grapalat"/>
                <w:sz w:val="20"/>
                <w:szCs w:val="20"/>
                <w:lang w:val="pt-BR"/>
              </w:rPr>
              <w:t xml:space="preserve"> </w:t>
            </w:r>
            <w:r w:rsidRPr="00932392">
              <w:rPr>
                <w:rFonts w:ascii="GHEA Grapalat" w:hAnsi="GHEA Grapalat"/>
                <w:sz w:val="20"/>
                <w:szCs w:val="20"/>
                <w:lang w:val="hy-AM"/>
              </w:rPr>
              <w:t>կենդանի</w:t>
            </w:r>
            <w:r w:rsidRPr="00932392">
              <w:rPr>
                <w:rFonts w:ascii="GHEA Grapalat" w:hAnsi="GHEA Grapalat"/>
                <w:sz w:val="20"/>
                <w:szCs w:val="20"/>
                <w:lang w:val="pt-BR"/>
              </w:rPr>
              <w:t xml:space="preserve"> </w:t>
            </w:r>
            <w:r w:rsidRPr="00932392">
              <w:rPr>
                <w:rFonts w:ascii="GHEA Grapalat" w:hAnsi="GHEA Grapalat"/>
                <w:sz w:val="20"/>
                <w:szCs w:val="20"/>
                <w:lang w:val="hy-AM"/>
              </w:rPr>
              <w:t>կաթնաթթվային</w:t>
            </w:r>
          </w:p>
          <w:p w14:paraId="5130C54C"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մանրէներ</w:t>
            </w:r>
            <w:r w:rsidRPr="00932392">
              <w:rPr>
                <w:rFonts w:ascii="GHEA Grapalat" w:hAnsi="GHEA Grapalat"/>
                <w:sz w:val="20"/>
                <w:szCs w:val="20"/>
                <w:lang w:val="pt-BR"/>
              </w:rPr>
              <w:t xml:space="preserve"> (</w:t>
            </w:r>
            <w:r w:rsidRPr="00932392">
              <w:rPr>
                <w:rFonts w:ascii="GHEA Grapalat" w:hAnsi="GHEA Grapalat"/>
                <w:sz w:val="20"/>
                <w:szCs w:val="20"/>
                <w:lang w:val="hy-AM"/>
              </w:rPr>
              <w:t>լակտոբացիլուսացիդոֆիլուս</w:t>
            </w:r>
            <w:r w:rsidRPr="00932392">
              <w:rPr>
                <w:rFonts w:ascii="GHEA Grapalat" w:hAnsi="GHEA Grapalat"/>
                <w:sz w:val="20"/>
                <w:szCs w:val="20"/>
                <w:lang w:val="pt-BR"/>
              </w:rPr>
              <w:t xml:space="preserve">, </w:t>
            </w:r>
            <w:r w:rsidRPr="00932392">
              <w:rPr>
                <w:rFonts w:ascii="GHEA Grapalat" w:hAnsi="GHEA Grapalat"/>
                <w:sz w:val="20"/>
                <w:szCs w:val="20"/>
                <w:lang w:val="hy-AM"/>
              </w:rPr>
              <w:t>բիֆիդոբակտերիում</w:t>
            </w:r>
            <w:r w:rsidRPr="00932392">
              <w:rPr>
                <w:rFonts w:ascii="GHEA Grapalat" w:hAnsi="GHEA Grapalat"/>
                <w:sz w:val="20"/>
                <w:szCs w:val="20"/>
                <w:lang w:val="pt-BR"/>
              </w:rPr>
              <w:t xml:space="preserve"> </w:t>
            </w:r>
            <w:r w:rsidRPr="00932392">
              <w:rPr>
                <w:rFonts w:ascii="GHEA Grapalat" w:hAnsi="GHEA Grapalat"/>
                <w:sz w:val="20"/>
                <w:szCs w:val="20"/>
                <w:lang w:val="hy-AM"/>
              </w:rPr>
              <w:t>անիմալիս</w:t>
            </w:r>
            <w:r w:rsidRPr="00932392">
              <w:rPr>
                <w:rFonts w:ascii="GHEA Grapalat" w:hAnsi="GHEA Grapalat"/>
                <w:sz w:val="20"/>
                <w:szCs w:val="20"/>
                <w:lang w:val="pt-BR"/>
              </w:rPr>
              <w:t>)  -A07FA01</w:t>
            </w:r>
          </w:p>
        </w:tc>
        <w:tc>
          <w:tcPr>
            <w:tcW w:w="1237" w:type="dxa"/>
            <w:tcBorders>
              <w:top w:val="single" w:sz="4" w:space="0" w:color="auto"/>
              <w:left w:val="single" w:sz="4" w:space="0" w:color="auto"/>
              <w:bottom w:val="single" w:sz="4" w:space="0" w:color="auto"/>
              <w:right w:val="single" w:sz="4" w:space="0" w:color="auto"/>
            </w:tcBorders>
            <w:vAlign w:val="center"/>
          </w:tcPr>
          <w:p w14:paraId="570DC74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A1EFDD"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Լիոֆիլիզացված կենդանի կաթնաթթվային մանրէներ (լակտոբացիլիուս ացիդոֆիլուս, բիֆիդոբակտերիում անիմալիս).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rPr>
              <w:t>դեղապատիճ</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2x109</w:t>
            </w:r>
          </w:p>
        </w:tc>
        <w:tc>
          <w:tcPr>
            <w:tcW w:w="843" w:type="dxa"/>
            <w:tcBorders>
              <w:top w:val="single" w:sz="4" w:space="0" w:color="auto"/>
              <w:left w:val="single" w:sz="4" w:space="0" w:color="auto"/>
              <w:bottom w:val="single" w:sz="4" w:space="0" w:color="auto"/>
              <w:right w:val="single" w:sz="4" w:space="0" w:color="auto"/>
            </w:tcBorders>
            <w:vAlign w:val="center"/>
          </w:tcPr>
          <w:p w14:paraId="4D7BD6AA"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2E70862" w14:textId="190F10AF"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4395C2A" w14:textId="03E8E7B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7917273" w14:textId="14B1CBEC"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1E092A6"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F66C14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2500</w:t>
            </w:r>
          </w:p>
        </w:tc>
        <w:tc>
          <w:tcPr>
            <w:tcW w:w="1701" w:type="dxa"/>
            <w:tcBorders>
              <w:top w:val="single" w:sz="4" w:space="0" w:color="auto"/>
              <w:left w:val="single" w:sz="4" w:space="0" w:color="auto"/>
              <w:bottom w:val="single" w:sz="4" w:space="0" w:color="auto"/>
              <w:right w:val="single" w:sz="4" w:space="0" w:color="auto"/>
            </w:tcBorders>
            <w:vAlign w:val="center"/>
          </w:tcPr>
          <w:p w14:paraId="64125607"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0A5EA90"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597109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122</w:t>
            </w:r>
          </w:p>
        </w:tc>
        <w:tc>
          <w:tcPr>
            <w:tcW w:w="1246" w:type="dxa"/>
            <w:tcBorders>
              <w:top w:val="single" w:sz="4" w:space="0" w:color="auto"/>
              <w:left w:val="single" w:sz="4" w:space="0" w:color="auto"/>
              <w:bottom w:val="single" w:sz="4" w:space="0" w:color="auto"/>
              <w:right w:val="single" w:sz="4" w:space="0" w:color="auto"/>
            </w:tcBorders>
            <w:vAlign w:val="center"/>
          </w:tcPr>
          <w:p w14:paraId="4F655BE2"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3369121</w:t>
            </w:r>
            <w:r w:rsidRPr="00932392">
              <w:rPr>
                <w:rFonts w:ascii="GHEA Grapalat" w:hAnsi="GHEA Grapalat"/>
                <w:color w:val="333333"/>
                <w:sz w:val="16"/>
                <w:szCs w:val="16"/>
                <w:lang w:val="hy-AM"/>
              </w:rPr>
              <w:t>8</w:t>
            </w:r>
            <w:r w:rsidRPr="00932392">
              <w:rPr>
                <w:rFonts w:ascii="GHEA Grapalat" w:hAnsi="GHEA Grapalat"/>
                <w:color w:val="333333"/>
                <w:sz w:val="16"/>
                <w:szCs w:val="16"/>
                <w:lang w:val="pt-BR"/>
              </w:rPr>
              <w:t>/</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7E82C8CF"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lang w:val="hy-AM"/>
              </w:rPr>
              <w:t>մագնեզիում</w:t>
            </w:r>
            <w:r w:rsidRPr="00932392">
              <w:rPr>
                <w:rFonts w:ascii="GHEA Grapalat" w:hAnsi="GHEA Grapalat"/>
                <w:sz w:val="20"/>
                <w:szCs w:val="20"/>
                <w:lang w:val="pt-BR"/>
              </w:rPr>
              <w:t xml:space="preserve"> (</w:t>
            </w:r>
            <w:r w:rsidRPr="00932392">
              <w:rPr>
                <w:rFonts w:ascii="GHEA Grapalat" w:hAnsi="GHEA Grapalat"/>
                <w:sz w:val="20"/>
                <w:szCs w:val="20"/>
                <w:lang w:val="hy-AM"/>
              </w:rPr>
              <w:t>մագնեզիում</w:t>
            </w:r>
            <w:r w:rsidRPr="00932392">
              <w:rPr>
                <w:rFonts w:ascii="GHEA Grapalat" w:hAnsi="GHEA Grapalat"/>
                <w:sz w:val="20"/>
                <w:szCs w:val="20"/>
                <w:lang w:val="pt-BR"/>
              </w:rPr>
              <w:t xml:space="preserve"> </w:t>
            </w:r>
            <w:r w:rsidRPr="00932392">
              <w:rPr>
                <w:rFonts w:ascii="GHEA Grapalat" w:hAnsi="GHEA Grapalat"/>
                <w:sz w:val="20"/>
                <w:szCs w:val="20"/>
                <w:lang w:val="hy-AM"/>
              </w:rPr>
              <w:t>ասպարտատի</w:t>
            </w:r>
            <w:r w:rsidRPr="00932392">
              <w:rPr>
                <w:rFonts w:ascii="GHEA Grapalat" w:hAnsi="GHEA Grapalat"/>
                <w:sz w:val="20"/>
                <w:szCs w:val="20"/>
                <w:lang w:val="pt-BR"/>
              </w:rPr>
              <w:t xml:space="preserve"> </w:t>
            </w:r>
            <w:r w:rsidRPr="00932392">
              <w:rPr>
                <w:rFonts w:ascii="GHEA Grapalat" w:hAnsi="GHEA Grapalat"/>
                <w:sz w:val="20"/>
                <w:szCs w:val="20"/>
                <w:lang w:val="hy-AM"/>
              </w:rPr>
              <w:t>տետրահիդրատ</w:t>
            </w:r>
            <w:r w:rsidRPr="00932392">
              <w:rPr>
                <w:rFonts w:ascii="GHEA Grapalat" w:hAnsi="GHEA Grapalat"/>
                <w:sz w:val="20"/>
                <w:szCs w:val="20"/>
                <w:lang w:val="pt-BR"/>
              </w:rPr>
              <w:t xml:space="preserve">), </w:t>
            </w:r>
            <w:r w:rsidRPr="00932392">
              <w:rPr>
                <w:rFonts w:ascii="GHEA Grapalat" w:hAnsi="GHEA Grapalat"/>
                <w:sz w:val="20"/>
                <w:szCs w:val="20"/>
                <w:lang w:val="hy-AM"/>
              </w:rPr>
              <w:t>կալիում</w:t>
            </w:r>
            <w:r w:rsidRPr="00932392">
              <w:rPr>
                <w:rFonts w:ascii="GHEA Grapalat" w:hAnsi="GHEA Grapalat"/>
                <w:sz w:val="20"/>
                <w:szCs w:val="20"/>
                <w:lang w:val="pt-BR"/>
              </w:rPr>
              <w:t xml:space="preserve"> (</w:t>
            </w:r>
            <w:r w:rsidRPr="00932392">
              <w:rPr>
                <w:rFonts w:ascii="GHEA Grapalat" w:hAnsi="GHEA Grapalat"/>
                <w:sz w:val="20"/>
                <w:szCs w:val="20"/>
                <w:lang w:val="hy-AM"/>
              </w:rPr>
              <w:t>կալիում</w:t>
            </w:r>
            <w:r w:rsidRPr="00932392">
              <w:rPr>
                <w:rFonts w:ascii="GHEA Grapalat" w:hAnsi="GHEA Grapalat"/>
                <w:sz w:val="20"/>
                <w:szCs w:val="20"/>
                <w:lang w:val="pt-BR"/>
              </w:rPr>
              <w:t xml:space="preserve"> </w:t>
            </w:r>
            <w:r w:rsidRPr="00932392">
              <w:rPr>
                <w:rFonts w:ascii="GHEA Grapalat" w:hAnsi="GHEA Grapalat"/>
                <w:sz w:val="20"/>
                <w:szCs w:val="20"/>
                <w:lang w:val="hy-AM"/>
              </w:rPr>
              <w:t>ասպարտատի</w:t>
            </w:r>
            <w:r w:rsidRPr="00932392">
              <w:rPr>
                <w:rFonts w:ascii="GHEA Grapalat" w:hAnsi="GHEA Grapalat"/>
                <w:sz w:val="20"/>
                <w:szCs w:val="20"/>
                <w:lang w:val="pt-BR"/>
              </w:rPr>
              <w:t xml:space="preserve"> </w:t>
            </w:r>
            <w:r w:rsidRPr="00932392">
              <w:rPr>
                <w:rFonts w:ascii="GHEA Grapalat" w:hAnsi="GHEA Grapalat"/>
                <w:sz w:val="20"/>
                <w:szCs w:val="20"/>
                <w:lang w:val="hy-AM"/>
              </w:rPr>
              <w:t>հեմիհիդրատ</w:t>
            </w:r>
            <w:r w:rsidRPr="00932392">
              <w:rPr>
                <w:rFonts w:ascii="GHEA Grapalat" w:hAnsi="GHEA Grapalat"/>
                <w:sz w:val="20"/>
                <w:szCs w:val="20"/>
                <w:lang w:val="pt-BR"/>
              </w:rPr>
              <w:t>)-A12CC30</w:t>
            </w:r>
          </w:p>
        </w:tc>
        <w:tc>
          <w:tcPr>
            <w:tcW w:w="1237" w:type="dxa"/>
            <w:tcBorders>
              <w:top w:val="single" w:sz="4" w:space="0" w:color="auto"/>
              <w:left w:val="single" w:sz="4" w:space="0" w:color="auto"/>
              <w:bottom w:val="single" w:sz="4" w:space="0" w:color="auto"/>
              <w:right w:val="single" w:sz="4" w:space="0" w:color="auto"/>
            </w:tcBorders>
            <w:vAlign w:val="center"/>
          </w:tcPr>
          <w:p w14:paraId="7A5EB9FC"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120471"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Մագնեզիում  (մագնեզիում ասպարտատի տետրահիդրատ), կալիումի  (կալիումի ասպարտատի հեմիհիդրատ).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sz w:val="20"/>
                <w:szCs w:val="20"/>
                <w:lang w:val="es-ES"/>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rPr>
              <w:t>140մգ+158մգ</w:t>
            </w:r>
          </w:p>
        </w:tc>
        <w:tc>
          <w:tcPr>
            <w:tcW w:w="843" w:type="dxa"/>
            <w:tcBorders>
              <w:top w:val="single" w:sz="4" w:space="0" w:color="auto"/>
              <w:left w:val="single" w:sz="4" w:space="0" w:color="auto"/>
              <w:bottom w:val="single" w:sz="4" w:space="0" w:color="auto"/>
              <w:right w:val="single" w:sz="4" w:space="0" w:color="auto"/>
            </w:tcBorders>
            <w:vAlign w:val="center"/>
          </w:tcPr>
          <w:p w14:paraId="11411B53"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9C20271" w14:textId="50342ECC"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2E460DF" w14:textId="7C7FDC5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E653137" w14:textId="71FFC6F0"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B1DDB8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37BADF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3000</w:t>
            </w:r>
          </w:p>
        </w:tc>
        <w:tc>
          <w:tcPr>
            <w:tcW w:w="1701" w:type="dxa"/>
            <w:tcBorders>
              <w:top w:val="single" w:sz="4" w:space="0" w:color="auto"/>
              <w:left w:val="single" w:sz="4" w:space="0" w:color="auto"/>
              <w:bottom w:val="single" w:sz="4" w:space="0" w:color="auto"/>
              <w:right w:val="single" w:sz="4" w:space="0" w:color="auto"/>
            </w:tcBorders>
            <w:vAlign w:val="center"/>
          </w:tcPr>
          <w:p w14:paraId="4ACEF550"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69FFA7F"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8244A62"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123</w:t>
            </w:r>
          </w:p>
        </w:tc>
        <w:tc>
          <w:tcPr>
            <w:tcW w:w="1246" w:type="dxa"/>
            <w:tcBorders>
              <w:top w:val="single" w:sz="4" w:space="0" w:color="auto"/>
              <w:left w:val="single" w:sz="4" w:space="0" w:color="auto"/>
              <w:bottom w:val="single" w:sz="4" w:space="0" w:color="auto"/>
              <w:right w:val="single" w:sz="4" w:space="0" w:color="auto"/>
            </w:tcBorders>
            <w:vAlign w:val="center"/>
          </w:tcPr>
          <w:p w14:paraId="23469B06" w14:textId="77777777" w:rsidR="00C47C31" w:rsidRPr="00932392" w:rsidRDefault="00C47C31" w:rsidP="00C47C31">
            <w:pPr>
              <w:jc w:val="both"/>
              <w:rPr>
                <w:rFonts w:ascii="GHEA Grapalat" w:hAnsi="GHEA Grapalat"/>
                <w:color w:val="333333"/>
                <w:sz w:val="16"/>
                <w:szCs w:val="16"/>
                <w:lang w:val="pt-BR"/>
              </w:rPr>
            </w:pPr>
            <w:r w:rsidRPr="00932392">
              <w:rPr>
                <w:rFonts w:ascii="GHEA Grapalat" w:hAnsi="GHEA Grapalat"/>
                <w:color w:val="333333"/>
                <w:sz w:val="16"/>
                <w:szCs w:val="16"/>
                <w:lang w:val="pt-BR"/>
              </w:rPr>
              <w:t>33691220/1</w:t>
            </w:r>
          </w:p>
        </w:tc>
        <w:tc>
          <w:tcPr>
            <w:tcW w:w="2250" w:type="dxa"/>
            <w:tcBorders>
              <w:top w:val="single" w:sz="4" w:space="0" w:color="auto"/>
              <w:left w:val="single" w:sz="4" w:space="0" w:color="auto"/>
              <w:bottom w:val="single" w:sz="4" w:space="0" w:color="auto"/>
              <w:right w:val="single" w:sz="4" w:space="0" w:color="auto"/>
            </w:tcBorders>
            <w:vAlign w:val="center"/>
          </w:tcPr>
          <w:p w14:paraId="66B5F923"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ինոզին</w:t>
            </w:r>
            <w:r w:rsidRPr="00932392">
              <w:rPr>
                <w:rFonts w:ascii="GHEA Grapalat" w:hAnsi="GHEA Grapalat"/>
                <w:sz w:val="20"/>
                <w:szCs w:val="20"/>
                <w:lang w:val="pt-BR"/>
              </w:rPr>
              <w:t>-C01EB</w:t>
            </w:r>
          </w:p>
        </w:tc>
        <w:tc>
          <w:tcPr>
            <w:tcW w:w="1237" w:type="dxa"/>
            <w:tcBorders>
              <w:top w:val="single" w:sz="4" w:space="0" w:color="auto"/>
              <w:left w:val="single" w:sz="4" w:space="0" w:color="auto"/>
              <w:bottom w:val="single" w:sz="4" w:space="0" w:color="auto"/>
              <w:right w:val="single" w:sz="4" w:space="0" w:color="auto"/>
            </w:tcBorders>
            <w:vAlign w:val="center"/>
          </w:tcPr>
          <w:p w14:paraId="6E23AA40"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4740B9"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Ինոզին,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cs="Sylfaen"/>
                <w:sz w:val="20"/>
                <w:szCs w:val="20"/>
                <w:lang w:val="pt-BR"/>
              </w:rPr>
              <w:t xml:space="preserve"> դ</w:t>
            </w:r>
            <w:r w:rsidRPr="00932392">
              <w:rPr>
                <w:rFonts w:ascii="GHEA Grapalat" w:hAnsi="GHEA Grapalat" w:cs="Sylfaen"/>
                <w:sz w:val="20"/>
                <w:szCs w:val="20"/>
              </w:rPr>
              <w:t>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pt-BR"/>
              </w:rPr>
              <w:t>200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6D8AF390"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6AECCE8" w14:textId="4B63102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AF7A1D7" w14:textId="3ECCA1A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908B2D7" w14:textId="7CF42F6F"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DC18DCA"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569543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4000</w:t>
            </w:r>
          </w:p>
        </w:tc>
        <w:tc>
          <w:tcPr>
            <w:tcW w:w="1701" w:type="dxa"/>
            <w:tcBorders>
              <w:top w:val="single" w:sz="4" w:space="0" w:color="auto"/>
              <w:left w:val="single" w:sz="4" w:space="0" w:color="auto"/>
              <w:bottom w:val="single" w:sz="4" w:space="0" w:color="auto"/>
              <w:right w:val="single" w:sz="4" w:space="0" w:color="auto"/>
            </w:tcBorders>
            <w:vAlign w:val="center"/>
          </w:tcPr>
          <w:p w14:paraId="64D1FB3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F44177F"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2259C1D7"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124</w:t>
            </w:r>
          </w:p>
        </w:tc>
        <w:tc>
          <w:tcPr>
            <w:tcW w:w="1246" w:type="dxa"/>
            <w:tcBorders>
              <w:top w:val="single" w:sz="4" w:space="0" w:color="auto"/>
              <w:left w:val="single" w:sz="4" w:space="0" w:color="auto"/>
              <w:bottom w:val="single" w:sz="4" w:space="0" w:color="auto"/>
              <w:right w:val="single" w:sz="4" w:space="0" w:color="auto"/>
            </w:tcBorders>
            <w:vAlign w:val="center"/>
          </w:tcPr>
          <w:p w14:paraId="686E1791" w14:textId="77777777" w:rsidR="00C47C31" w:rsidRPr="00932392" w:rsidRDefault="00C47C31" w:rsidP="00C47C31">
            <w:pPr>
              <w:jc w:val="both"/>
              <w:rPr>
                <w:rFonts w:ascii="GHEA Grapalat" w:hAnsi="GHEA Grapalat"/>
                <w:color w:val="333333"/>
                <w:sz w:val="16"/>
                <w:szCs w:val="16"/>
                <w:lang w:val="pt-BR"/>
              </w:rPr>
            </w:pPr>
            <w:r w:rsidRPr="00932392">
              <w:rPr>
                <w:rFonts w:ascii="GHEA Grapalat" w:hAnsi="GHEA Grapalat"/>
                <w:color w:val="333333"/>
                <w:sz w:val="16"/>
                <w:szCs w:val="16"/>
                <w:lang w:val="pt-BR"/>
              </w:rPr>
              <w:t>33691222/1</w:t>
            </w:r>
          </w:p>
        </w:tc>
        <w:tc>
          <w:tcPr>
            <w:tcW w:w="2250" w:type="dxa"/>
            <w:tcBorders>
              <w:top w:val="single" w:sz="4" w:space="0" w:color="auto"/>
              <w:left w:val="single" w:sz="4" w:space="0" w:color="auto"/>
              <w:bottom w:val="single" w:sz="4" w:space="0" w:color="auto"/>
              <w:right w:val="single" w:sz="4" w:space="0" w:color="auto"/>
            </w:tcBorders>
            <w:vAlign w:val="center"/>
          </w:tcPr>
          <w:p w14:paraId="628AF3EF"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ցինարիզին-N07CA02</w:t>
            </w:r>
          </w:p>
        </w:tc>
        <w:tc>
          <w:tcPr>
            <w:tcW w:w="1237" w:type="dxa"/>
            <w:tcBorders>
              <w:top w:val="single" w:sz="4" w:space="0" w:color="auto"/>
              <w:left w:val="single" w:sz="4" w:space="0" w:color="auto"/>
              <w:bottom w:val="single" w:sz="4" w:space="0" w:color="auto"/>
              <w:right w:val="single" w:sz="4" w:space="0" w:color="auto"/>
            </w:tcBorders>
            <w:vAlign w:val="center"/>
          </w:tcPr>
          <w:p w14:paraId="07BD0500"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75770F"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Ցինարիզին,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.25</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2A658525"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3B19850" w14:textId="08F7828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F2CED90" w14:textId="62D10D49"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9A25F24" w14:textId="326EE196"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528B9E7"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67093E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bottom w:val="single" w:sz="4" w:space="0" w:color="auto"/>
              <w:right w:val="single" w:sz="4" w:space="0" w:color="auto"/>
            </w:tcBorders>
            <w:vAlign w:val="center"/>
          </w:tcPr>
          <w:p w14:paraId="27E60B16"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5B16999"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32462812"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125</w:t>
            </w:r>
          </w:p>
        </w:tc>
        <w:tc>
          <w:tcPr>
            <w:tcW w:w="1246" w:type="dxa"/>
            <w:tcBorders>
              <w:top w:val="single" w:sz="4" w:space="0" w:color="auto"/>
              <w:left w:val="single" w:sz="4" w:space="0" w:color="auto"/>
              <w:bottom w:val="single" w:sz="4" w:space="0" w:color="auto"/>
              <w:right w:val="single" w:sz="4" w:space="0" w:color="auto"/>
            </w:tcBorders>
            <w:vAlign w:val="center"/>
          </w:tcPr>
          <w:p w14:paraId="487C1893" w14:textId="77777777" w:rsidR="00C47C31" w:rsidRPr="00932392" w:rsidRDefault="00C47C31" w:rsidP="00C47C31">
            <w:pPr>
              <w:jc w:val="both"/>
              <w:rPr>
                <w:rFonts w:ascii="GHEA Grapalat" w:hAnsi="GHEA Grapalat"/>
                <w:color w:val="333333"/>
                <w:sz w:val="16"/>
                <w:szCs w:val="16"/>
                <w:lang w:val="pt-BR"/>
              </w:rPr>
            </w:pPr>
            <w:r w:rsidRPr="00932392">
              <w:rPr>
                <w:rFonts w:ascii="GHEA Grapalat" w:hAnsi="GHEA Grapalat"/>
                <w:color w:val="333333"/>
                <w:sz w:val="16"/>
                <w:szCs w:val="16"/>
                <w:lang w:val="pt-BR"/>
              </w:rPr>
              <w:t>33691224/1</w:t>
            </w:r>
          </w:p>
        </w:tc>
        <w:tc>
          <w:tcPr>
            <w:tcW w:w="2250" w:type="dxa"/>
            <w:tcBorders>
              <w:top w:val="single" w:sz="4" w:space="0" w:color="auto"/>
              <w:left w:val="single" w:sz="4" w:space="0" w:color="auto"/>
              <w:bottom w:val="single" w:sz="4" w:space="0" w:color="auto"/>
              <w:right w:val="single" w:sz="4" w:space="0" w:color="auto"/>
            </w:tcBorders>
            <w:vAlign w:val="center"/>
          </w:tcPr>
          <w:p w14:paraId="5BC797AB"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մելդոնիում</w:t>
            </w:r>
            <w:r w:rsidRPr="00932392">
              <w:rPr>
                <w:rFonts w:ascii="GHEA Grapalat" w:hAnsi="GHEA Grapalat"/>
                <w:sz w:val="20"/>
                <w:szCs w:val="20"/>
                <w:lang w:val="pt-BR"/>
              </w:rPr>
              <w:t xml:space="preserve">  -C01EB</w:t>
            </w:r>
          </w:p>
        </w:tc>
        <w:tc>
          <w:tcPr>
            <w:tcW w:w="1237" w:type="dxa"/>
            <w:tcBorders>
              <w:top w:val="single" w:sz="4" w:space="0" w:color="auto"/>
              <w:left w:val="single" w:sz="4" w:space="0" w:color="auto"/>
              <w:bottom w:val="single" w:sz="4" w:space="0" w:color="auto"/>
              <w:right w:val="single" w:sz="4" w:space="0" w:color="auto"/>
            </w:tcBorders>
            <w:vAlign w:val="center"/>
          </w:tcPr>
          <w:p w14:paraId="131253E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29F4DA"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Մելդոնիում,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rPr>
              <w:t>դեղապատիճ</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lang w:val="es-ES"/>
              </w:rPr>
              <w:t xml:space="preserve"> </w:t>
            </w:r>
            <w:r w:rsidRPr="00932392">
              <w:rPr>
                <w:rFonts w:ascii="GHEA Grapalat" w:hAnsi="GHEA Grapalat" w:cs="Sylfaen"/>
                <w:sz w:val="20"/>
                <w:szCs w:val="20"/>
                <w:lang w:val="es-ES"/>
              </w:rPr>
              <w:t>500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1A3158F" w14:textId="77777777" w:rsidR="00C47C31" w:rsidRPr="00932392" w:rsidRDefault="00C47C31" w:rsidP="001616B4">
            <w:pP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87EB190" w14:textId="522F3A2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F6EDE5E" w14:textId="2CC30F5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B55A785" w14:textId="1A579385"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0087E5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ք</w:t>
            </w:r>
            <w:r w:rsidRPr="00932392">
              <w:rPr>
                <w:rFonts w:ascii="GHEA Grapalat" w:hAnsi="GHEA Grapalat"/>
                <w:sz w:val="18"/>
                <w:szCs w:val="18"/>
                <w:lang w:val="pt-BR"/>
              </w:rPr>
              <w:t>.</w:t>
            </w:r>
            <w:r w:rsidRPr="00932392">
              <w:rPr>
                <w:rFonts w:ascii="GHEA Grapalat" w:hAnsi="GHEA Grapalat"/>
                <w:sz w:val="18"/>
                <w:szCs w:val="18"/>
              </w:rPr>
              <w:t>ԵրևանԱրշակունյաց</w:t>
            </w:r>
            <w:r w:rsidRPr="00932392">
              <w:rPr>
                <w:rFonts w:ascii="GHEA Grapalat" w:hAnsi="GHEA Grapalat"/>
                <w:sz w:val="18"/>
                <w:szCs w:val="18"/>
                <w:lang w:val="pt-BR"/>
              </w:rPr>
              <w:t xml:space="preserve"> 2</w:t>
            </w:r>
          </w:p>
        </w:tc>
        <w:tc>
          <w:tcPr>
            <w:tcW w:w="855" w:type="dxa"/>
            <w:tcBorders>
              <w:top w:val="single" w:sz="4" w:space="0" w:color="auto"/>
              <w:left w:val="single" w:sz="4" w:space="0" w:color="auto"/>
              <w:bottom w:val="single" w:sz="4" w:space="0" w:color="auto"/>
              <w:right w:val="single" w:sz="4" w:space="0" w:color="auto"/>
            </w:tcBorders>
            <w:vAlign w:val="center"/>
          </w:tcPr>
          <w:p w14:paraId="40E2E3E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w:t>
            </w:r>
          </w:p>
        </w:tc>
        <w:tc>
          <w:tcPr>
            <w:tcW w:w="1701" w:type="dxa"/>
            <w:tcBorders>
              <w:top w:val="single" w:sz="4" w:space="0" w:color="auto"/>
              <w:left w:val="single" w:sz="4" w:space="0" w:color="auto"/>
              <w:bottom w:val="single" w:sz="4" w:space="0" w:color="auto"/>
              <w:right w:val="single" w:sz="4" w:space="0" w:color="auto"/>
            </w:tcBorders>
            <w:vAlign w:val="center"/>
          </w:tcPr>
          <w:p w14:paraId="5B4F20FD" w14:textId="77777777" w:rsidR="00C47C31" w:rsidRPr="00932392" w:rsidRDefault="00C47C31" w:rsidP="001616B4">
            <w:pPr>
              <w:rPr>
                <w:rFonts w:ascii="GHEA Grapalat" w:hAnsi="GHEA Grapalat"/>
                <w:sz w:val="16"/>
                <w:szCs w:val="16"/>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01EBD61"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22CC457"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126</w:t>
            </w:r>
          </w:p>
        </w:tc>
        <w:tc>
          <w:tcPr>
            <w:tcW w:w="1246" w:type="dxa"/>
            <w:tcBorders>
              <w:top w:val="single" w:sz="4" w:space="0" w:color="auto"/>
              <w:left w:val="single" w:sz="4" w:space="0" w:color="auto"/>
              <w:bottom w:val="single" w:sz="4" w:space="0" w:color="auto"/>
              <w:right w:val="single" w:sz="4" w:space="0" w:color="auto"/>
            </w:tcBorders>
            <w:vAlign w:val="center"/>
          </w:tcPr>
          <w:p w14:paraId="0A74E219" w14:textId="77777777" w:rsidR="00C47C31" w:rsidRPr="00932392" w:rsidRDefault="00C47C31" w:rsidP="00C47C31">
            <w:pPr>
              <w:spacing w:line="276" w:lineRule="auto"/>
              <w:jc w:val="both"/>
              <w:rPr>
                <w:rFonts w:ascii="GHEA Grapalat" w:hAnsi="GHEA Grapalat"/>
                <w:color w:val="333333"/>
                <w:sz w:val="16"/>
                <w:szCs w:val="16"/>
                <w:lang w:val="hy-AM"/>
              </w:rPr>
            </w:pPr>
            <w:r w:rsidRPr="00932392">
              <w:rPr>
                <w:rFonts w:ascii="GHEA Grapalat" w:hAnsi="GHEA Grapalat"/>
                <w:color w:val="333333"/>
                <w:sz w:val="16"/>
                <w:szCs w:val="16"/>
                <w:lang w:val="pt-BR"/>
              </w:rPr>
              <w:t>33691226/1</w:t>
            </w:r>
          </w:p>
        </w:tc>
        <w:tc>
          <w:tcPr>
            <w:tcW w:w="2250" w:type="dxa"/>
            <w:tcBorders>
              <w:top w:val="single" w:sz="4" w:space="0" w:color="auto"/>
              <w:left w:val="single" w:sz="4" w:space="0" w:color="auto"/>
              <w:bottom w:val="single" w:sz="4" w:space="0" w:color="auto"/>
              <w:right w:val="single" w:sz="4" w:space="0" w:color="auto"/>
            </w:tcBorders>
            <w:vAlign w:val="center"/>
          </w:tcPr>
          <w:p w14:paraId="41129E2B" w14:textId="77777777" w:rsidR="00C47C31" w:rsidRPr="00932392" w:rsidRDefault="00C47C31" w:rsidP="00C47C31">
            <w:pPr>
              <w:spacing w:line="276" w:lineRule="auto"/>
              <w:jc w:val="both"/>
              <w:rPr>
                <w:rFonts w:ascii="Arial LatArm" w:hAnsi="Arial LatArm" w:cs="Arial"/>
                <w:sz w:val="22"/>
                <w:szCs w:val="22"/>
                <w:lang w:val="hy-AM"/>
              </w:rPr>
            </w:pPr>
            <w:r w:rsidRPr="00932392">
              <w:rPr>
                <w:rFonts w:ascii="Arial LatArm" w:hAnsi="Arial LatArm" w:cs="Arial"/>
                <w:sz w:val="22"/>
                <w:szCs w:val="22"/>
                <w:lang w:val="hy-AM"/>
              </w:rPr>
              <w:t>ïñ³Ù³¹áÉ (ïñ³Ù³¹áÉÇ ÑÇ¹ñáùÉáñÇ¹)-N02AX02</w:t>
            </w:r>
          </w:p>
          <w:p w14:paraId="024AB43A" w14:textId="77777777" w:rsidR="00C47C31" w:rsidRPr="00932392" w:rsidRDefault="00C47C31" w:rsidP="00C47C31">
            <w:pPr>
              <w:spacing w:line="276" w:lineRule="auto"/>
              <w:jc w:val="both"/>
              <w:rPr>
                <w:rFonts w:ascii="GHEA Grapalat" w:hAnsi="GHEA Grapalat"/>
                <w:sz w:val="20"/>
                <w:szCs w:val="20"/>
                <w:lang w:val="hy-AM"/>
              </w:rPr>
            </w:pPr>
          </w:p>
        </w:tc>
        <w:tc>
          <w:tcPr>
            <w:tcW w:w="1237" w:type="dxa"/>
            <w:tcBorders>
              <w:top w:val="single" w:sz="4" w:space="0" w:color="auto"/>
              <w:left w:val="single" w:sz="4" w:space="0" w:color="auto"/>
              <w:bottom w:val="single" w:sz="4" w:space="0" w:color="auto"/>
              <w:right w:val="single" w:sz="4" w:space="0" w:color="auto"/>
            </w:tcBorders>
            <w:vAlign w:val="center"/>
          </w:tcPr>
          <w:p w14:paraId="06F0CCBF" w14:textId="77777777" w:rsidR="00C47C31" w:rsidRPr="00932392" w:rsidRDefault="00C47C31" w:rsidP="001616B4">
            <w:pPr>
              <w:spacing w:line="276" w:lineRule="auto"/>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vAlign w:val="bottom"/>
          </w:tcPr>
          <w:p w14:paraId="5EEB6D4A" w14:textId="77777777" w:rsidR="00C47C31" w:rsidRPr="00932392" w:rsidRDefault="00C47C31" w:rsidP="001616B4">
            <w:pPr>
              <w:spacing w:line="276" w:lineRule="auto"/>
              <w:jc w:val="both"/>
              <w:rPr>
                <w:rFonts w:ascii="GHEA Grapalat" w:hAnsi="GHEA Grapalat"/>
                <w:sz w:val="20"/>
                <w:szCs w:val="20"/>
                <w:lang w:val="hy-AM"/>
              </w:rPr>
            </w:pPr>
            <w:r w:rsidRPr="00932392">
              <w:rPr>
                <w:rFonts w:ascii="GHEA Grapalat" w:hAnsi="GHEA Grapalat" w:cs="Sylfaen"/>
                <w:sz w:val="20"/>
                <w:szCs w:val="20"/>
                <w:lang w:val="ru-RU"/>
              </w:rPr>
              <w:t>Տրամադոլ</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տրամադոլի</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հիդրոքլորիդ</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դեղապատիճներ</w:t>
            </w:r>
            <w:r w:rsidRPr="00932392">
              <w:rPr>
                <w:rFonts w:ascii="GHEA Grapalat" w:hAnsi="GHEA Grapalat" w:cs="Sylfaen"/>
                <w:sz w:val="20"/>
                <w:szCs w:val="20"/>
                <w:lang w:val="pt-BR"/>
              </w:rPr>
              <w:t xml:space="preserve">, </w:t>
            </w:r>
            <w:r w:rsidRPr="00932392">
              <w:rPr>
                <w:rFonts w:ascii="GHEA Grapalat" w:hAnsi="GHEA Grapalat" w:cs="Sylfaen"/>
                <w:sz w:val="20"/>
                <w:szCs w:val="20"/>
                <w:lang w:val="ru-RU"/>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50մգ</w:t>
            </w:r>
          </w:p>
        </w:tc>
        <w:tc>
          <w:tcPr>
            <w:tcW w:w="843" w:type="dxa"/>
            <w:tcBorders>
              <w:top w:val="single" w:sz="4" w:space="0" w:color="auto"/>
              <w:left w:val="single" w:sz="4" w:space="0" w:color="auto"/>
              <w:bottom w:val="single" w:sz="4" w:space="0" w:color="auto"/>
              <w:right w:val="single" w:sz="4" w:space="0" w:color="auto"/>
            </w:tcBorders>
            <w:vAlign w:val="center"/>
          </w:tcPr>
          <w:p w14:paraId="08CC9FAC" w14:textId="77777777" w:rsidR="00C47C31" w:rsidRPr="00932392" w:rsidRDefault="00C47C31" w:rsidP="001616B4">
            <w:pPr>
              <w:spacing w:line="276" w:lineRule="auto"/>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D162DFA" w14:textId="6BA15A9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6EE94E7" w14:textId="771B4134"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9D34DE4" w14:textId="78D74FBF"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A5FF3DA"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ք</w:t>
            </w:r>
            <w:r w:rsidRPr="00932392">
              <w:rPr>
                <w:rFonts w:ascii="GHEA Grapalat" w:hAnsi="GHEA Grapalat"/>
                <w:sz w:val="18"/>
                <w:szCs w:val="18"/>
                <w:lang w:val="pt-BR"/>
              </w:rPr>
              <w:t>.</w:t>
            </w:r>
            <w:r w:rsidRPr="00932392">
              <w:rPr>
                <w:rFonts w:ascii="GHEA Grapalat" w:hAnsi="GHEA Grapalat"/>
                <w:sz w:val="18"/>
                <w:szCs w:val="18"/>
              </w:rPr>
              <w:t>Երևան</w:t>
            </w:r>
            <w:r w:rsidRPr="00932392">
              <w:rPr>
                <w:rFonts w:ascii="GHEA Grapalat" w:hAnsi="GHEA Grapalat"/>
                <w:sz w:val="18"/>
                <w:szCs w:val="18"/>
                <w:lang w:val="pt-BR"/>
              </w:rPr>
              <w:t xml:space="preserve"> </w:t>
            </w:r>
            <w:r w:rsidRPr="00932392">
              <w:rPr>
                <w:rFonts w:ascii="GHEA Grapalat" w:hAnsi="GHEA Grapalat"/>
                <w:sz w:val="18"/>
                <w:szCs w:val="18"/>
              </w:rPr>
              <w:t>Արշակունյաց</w:t>
            </w:r>
            <w:r w:rsidRPr="00932392">
              <w:rPr>
                <w:rFonts w:ascii="GHEA Grapalat" w:hAnsi="GHEA Grapalat"/>
                <w:sz w:val="18"/>
                <w:szCs w:val="18"/>
                <w:lang w:val="pt-BR"/>
              </w:rPr>
              <w:t xml:space="preserve"> 2</w:t>
            </w:r>
          </w:p>
        </w:tc>
        <w:tc>
          <w:tcPr>
            <w:tcW w:w="855" w:type="dxa"/>
            <w:tcBorders>
              <w:top w:val="single" w:sz="4" w:space="0" w:color="auto"/>
              <w:left w:val="single" w:sz="4" w:space="0" w:color="auto"/>
              <w:bottom w:val="single" w:sz="4" w:space="0" w:color="auto"/>
              <w:right w:val="single" w:sz="4" w:space="0" w:color="auto"/>
            </w:tcBorders>
            <w:vAlign w:val="center"/>
          </w:tcPr>
          <w:p w14:paraId="5E1ACBB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4506C775"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36EF4B3" w14:textId="77777777" w:rsidTr="00932392">
        <w:trPr>
          <w:trHeight w:val="93"/>
        </w:trPr>
        <w:tc>
          <w:tcPr>
            <w:tcW w:w="710" w:type="dxa"/>
            <w:tcBorders>
              <w:top w:val="single" w:sz="4" w:space="0" w:color="auto"/>
              <w:left w:val="single" w:sz="4" w:space="0" w:color="auto"/>
              <w:bottom w:val="single" w:sz="4" w:space="0" w:color="auto"/>
              <w:right w:val="single" w:sz="4" w:space="0" w:color="auto"/>
            </w:tcBorders>
            <w:vAlign w:val="center"/>
          </w:tcPr>
          <w:p w14:paraId="2653FEF7"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127</w:t>
            </w:r>
          </w:p>
        </w:tc>
        <w:tc>
          <w:tcPr>
            <w:tcW w:w="1246" w:type="dxa"/>
            <w:tcBorders>
              <w:top w:val="single" w:sz="4" w:space="0" w:color="auto"/>
              <w:left w:val="single" w:sz="4" w:space="0" w:color="auto"/>
              <w:bottom w:val="single" w:sz="4" w:space="0" w:color="auto"/>
              <w:right w:val="single" w:sz="4" w:space="0" w:color="auto"/>
            </w:tcBorders>
            <w:vAlign w:val="center"/>
          </w:tcPr>
          <w:p w14:paraId="7F692391" w14:textId="77777777" w:rsidR="00C47C31" w:rsidRPr="00932392" w:rsidRDefault="00C47C31" w:rsidP="00C47C31">
            <w:pPr>
              <w:jc w:val="both"/>
              <w:rPr>
                <w:rFonts w:ascii="GHEA Grapalat" w:hAnsi="GHEA Grapalat"/>
                <w:color w:val="333333"/>
                <w:sz w:val="16"/>
                <w:szCs w:val="16"/>
                <w:lang w:val="ru-RU"/>
              </w:rPr>
            </w:pPr>
            <w:r w:rsidRPr="00932392">
              <w:rPr>
                <w:rFonts w:ascii="GHEA Grapalat" w:hAnsi="GHEA Grapalat"/>
                <w:color w:val="333333"/>
                <w:sz w:val="16"/>
                <w:szCs w:val="16"/>
                <w:lang w:val="pt-BR"/>
              </w:rPr>
              <w:t>33691230/</w:t>
            </w:r>
            <w:r w:rsidRPr="00932392">
              <w:rPr>
                <w:rFonts w:ascii="GHEA Grapalat" w:hAnsi="GHEA Grapalat"/>
                <w:color w:val="333333"/>
                <w:sz w:val="16"/>
                <w:szCs w:val="16"/>
                <w:lang w:val="ru-RU"/>
              </w:rPr>
              <w:t>2</w:t>
            </w:r>
          </w:p>
        </w:tc>
        <w:tc>
          <w:tcPr>
            <w:tcW w:w="2250" w:type="dxa"/>
            <w:tcBorders>
              <w:top w:val="single" w:sz="4" w:space="0" w:color="auto"/>
              <w:left w:val="single" w:sz="4" w:space="0" w:color="auto"/>
              <w:bottom w:val="single" w:sz="4" w:space="0" w:color="auto"/>
              <w:right w:val="single" w:sz="4" w:space="0" w:color="auto"/>
            </w:tcBorders>
            <w:vAlign w:val="center"/>
          </w:tcPr>
          <w:p w14:paraId="7F8669B5"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տրօքսերուտին C05CA04</w:t>
            </w:r>
          </w:p>
        </w:tc>
        <w:tc>
          <w:tcPr>
            <w:tcW w:w="1237" w:type="dxa"/>
            <w:tcBorders>
              <w:top w:val="single" w:sz="4" w:space="0" w:color="auto"/>
              <w:left w:val="single" w:sz="4" w:space="0" w:color="auto"/>
              <w:bottom w:val="single" w:sz="4" w:space="0" w:color="auto"/>
              <w:right w:val="single" w:sz="4" w:space="0" w:color="auto"/>
            </w:tcBorders>
            <w:vAlign w:val="center"/>
          </w:tcPr>
          <w:p w14:paraId="629244A8"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60BD45"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cs="Sylfaen"/>
                <w:sz w:val="20"/>
                <w:szCs w:val="20"/>
                <w:lang w:val="hy-AM"/>
              </w:rPr>
              <w:t>Տ</w:t>
            </w:r>
            <w:r w:rsidRPr="00932392">
              <w:rPr>
                <w:rFonts w:ascii="GHEA Grapalat" w:hAnsi="GHEA Grapalat" w:cs="Sylfaen"/>
                <w:sz w:val="20"/>
                <w:szCs w:val="20"/>
              </w:rPr>
              <w:t>րօքսեռուտին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դեղապատիճներ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կոշտ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300մգ</w:t>
            </w:r>
          </w:p>
        </w:tc>
        <w:tc>
          <w:tcPr>
            <w:tcW w:w="843" w:type="dxa"/>
            <w:tcBorders>
              <w:top w:val="single" w:sz="4" w:space="0" w:color="auto"/>
              <w:left w:val="single" w:sz="4" w:space="0" w:color="auto"/>
              <w:bottom w:val="single" w:sz="4" w:space="0" w:color="auto"/>
              <w:right w:val="single" w:sz="4" w:space="0" w:color="auto"/>
            </w:tcBorders>
            <w:vAlign w:val="center"/>
          </w:tcPr>
          <w:p w14:paraId="3A49CA8C"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BEC2577" w14:textId="120FE95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D662071" w14:textId="19D16B59"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1F78392" w14:textId="281DC9BF"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F7F168A"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9905CD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4000</w:t>
            </w:r>
          </w:p>
        </w:tc>
        <w:tc>
          <w:tcPr>
            <w:tcW w:w="1701" w:type="dxa"/>
            <w:tcBorders>
              <w:top w:val="single" w:sz="4" w:space="0" w:color="auto"/>
              <w:left w:val="single" w:sz="4" w:space="0" w:color="auto"/>
              <w:bottom w:val="single" w:sz="4" w:space="0" w:color="auto"/>
              <w:right w:val="single" w:sz="4" w:space="0" w:color="auto"/>
            </w:tcBorders>
            <w:vAlign w:val="center"/>
          </w:tcPr>
          <w:p w14:paraId="5246712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E6839ED"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2AE5E95"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128</w:t>
            </w:r>
          </w:p>
        </w:tc>
        <w:tc>
          <w:tcPr>
            <w:tcW w:w="1246" w:type="dxa"/>
            <w:tcBorders>
              <w:top w:val="single" w:sz="4" w:space="0" w:color="auto"/>
              <w:left w:val="single" w:sz="4" w:space="0" w:color="auto"/>
              <w:bottom w:val="single" w:sz="4" w:space="0" w:color="auto"/>
              <w:right w:val="single" w:sz="4" w:space="0" w:color="auto"/>
            </w:tcBorders>
            <w:vAlign w:val="center"/>
          </w:tcPr>
          <w:p w14:paraId="766F2ECD" w14:textId="77777777" w:rsidR="00C47C31" w:rsidRPr="00932392" w:rsidRDefault="00C47C31" w:rsidP="00C47C31">
            <w:pPr>
              <w:jc w:val="both"/>
              <w:rPr>
                <w:rFonts w:ascii="GHEA Grapalat" w:hAnsi="GHEA Grapalat"/>
                <w:color w:val="333333"/>
                <w:sz w:val="16"/>
                <w:szCs w:val="16"/>
                <w:lang w:val="ru-RU"/>
              </w:rPr>
            </w:pPr>
            <w:r w:rsidRPr="00932392">
              <w:rPr>
                <w:rFonts w:ascii="GHEA Grapalat" w:hAnsi="GHEA Grapalat"/>
                <w:color w:val="333333"/>
                <w:sz w:val="16"/>
                <w:szCs w:val="16"/>
                <w:lang w:val="pt-BR"/>
              </w:rPr>
              <w:t>33691230/</w:t>
            </w:r>
            <w:r w:rsidRPr="00932392">
              <w:rPr>
                <w:rFonts w:ascii="GHEA Grapalat" w:hAnsi="GHEA Grapalat"/>
                <w:color w:val="333333"/>
                <w:sz w:val="16"/>
                <w:szCs w:val="16"/>
                <w:lang w:val="ru-RU"/>
              </w:rPr>
              <w:t>3</w:t>
            </w:r>
          </w:p>
        </w:tc>
        <w:tc>
          <w:tcPr>
            <w:tcW w:w="2250" w:type="dxa"/>
            <w:tcBorders>
              <w:top w:val="single" w:sz="4" w:space="0" w:color="auto"/>
              <w:left w:val="single" w:sz="4" w:space="0" w:color="auto"/>
              <w:bottom w:val="single" w:sz="4" w:space="0" w:color="auto"/>
              <w:right w:val="single" w:sz="4" w:space="0" w:color="auto"/>
            </w:tcBorders>
            <w:vAlign w:val="center"/>
          </w:tcPr>
          <w:p w14:paraId="226362EA"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տրօքսերուտին C05CA04</w:t>
            </w:r>
          </w:p>
        </w:tc>
        <w:tc>
          <w:tcPr>
            <w:tcW w:w="1237" w:type="dxa"/>
            <w:tcBorders>
              <w:top w:val="single" w:sz="4" w:space="0" w:color="auto"/>
              <w:left w:val="single" w:sz="4" w:space="0" w:color="auto"/>
              <w:bottom w:val="single" w:sz="4" w:space="0" w:color="auto"/>
              <w:right w:val="single" w:sz="4" w:space="0" w:color="auto"/>
            </w:tcBorders>
            <w:vAlign w:val="center"/>
          </w:tcPr>
          <w:p w14:paraId="59D67FE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F5930B"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cs="Sylfaen"/>
                <w:sz w:val="20"/>
                <w:szCs w:val="20"/>
                <w:lang w:val="hy-AM"/>
              </w:rPr>
              <w:t>Տ</w:t>
            </w:r>
            <w:r w:rsidRPr="00932392">
              <w:rPr>
                <w:rFonts w:ascii="GHEA Grapalat" w:hAnsi="GHEA Grapalat" w:cs="Sylfaen"/>
                <w:sz w:val="20"/>
                <w:szCs w:val="20"/>
              </w:rPr>
              <w:t>րօքսեռուտին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դոնդող</w:t>
            </w:r>
            <w:r w:rsidRPr="00932392">
              <w:rPr>
                <w:rFonts w:ascii="GHEA Grapalat" w:hAnsi="GHEA Grapalat" w:cs="Sylfaen"/>
                <w:sz w:val="20"/>
                <w:szCs w:val="20"/>
                <w:lang w:val="pt-BR"/>
              </w:rPr>
              <w:t xml:space="preserve"> </w:t>
            </w:r>
            <w:r w:rsidRPr="00932392">
              <w:rPr>
                <w:rFonts w:ascii="GHEA Grapalat" w:hAnsi="GHEA Grapalat" w:cs="Sylfaen"/>
                <w:sz w:val="20"/>
                <w:szCs w:val="20"/>
              </w:rPr>
              <w:t>արտաքին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կիրառման</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2</w:t>
            </w:r>
            <w:r w:rsidRPr="00932392">
              <w:rPr>
                <w:rFonts w:ascii="GHEA Grapalat" w:hAnsi="GHEA Grapalat" w:cs="Sylfaen"/>
                <w:sz w:val="20"/>
                <w:szCs w:val="20"/>
                <w:lang w:val="pt-BR"/>
              </w:rPr>
              <w:t>0</w:t>
            </w:r>
            <w:r w:rsidRPr="00932392">
              <w:rPr>
                <w:rFonts w:ascii="GHEA Grapalat" w:hAnsi="GHEA Grapalat" w:cs="Sylfaen"/>
                <w:sz w:val="20"/>
                <w:szCs w:val="20"/>
              </w:rPr>
              <w:t>մգ</w:t>
            </w:r>
            <w:r w:rsidRPr="00932392">
              <w:rPr>
                <w:rFonts w:ascii="GHEA Grapalat" w:hAnsi="GHEA Grapalat" w:cs="Sylfaen"/>
                <w:sz w:val="20"/>
                <w:szCs w:val="20"/>
                <w:lang w:val="pt-BR"/>
              </w:rPr>
              <w:t>/</w:t>
            </w:r>
            <w:r w:rsidRPr="00932392">
              <w:rPr>
                <w:rFonts w:ascii="GHEA Grapalat" w:hAnsi="GHEA Grapalat" w:cs="Sylfaen"/>
                <w:sz w:val="20"/>
                <w:szCs w:val="20"/>
              </w:rPr>
              <w:t>գ</w:t>
            </w:r>
            <w:r w:rsidRPr="00932392">
              <w:rPr>
                <w:rFonts w:ascii="GHEA Grapalat" w:hAnsi="GHEA Grapalat" w:cs="Sylfaen"/>
                <w:sz w:val="20"/>
                <w:szCs w:val="20"/>
                <w:lang w:val="hy-AM"/>
              </w:rPr>
              <w:t xml:space="preserve">, </w:t>
            </w:r>
            <w:r w:rsidRPr="00932392">
              <w:rPr>
                <w:rFonts w:ascii="GHEA Grapalat" w:hAnsi="GHEA Grapalat" w:cs="Sylfaen"/>
                <w:sz w:val="20"/>
                <w:szCs w:val="20"/>
                <w:lang w:val="pt-BR"/>
              </w:rPr>
              <w:t>4</w:t>
            </w:r>
            <w:r w:rsidRPr="00932392">
              <w:rPr>
                <w:rFonts w:ascii="GHEA Grapalat" w:hAnsi="GHEA Grapalat" w:cs="Sylfaen"/>
                <w:sz w:val="20"/>
                <w:szCs w:val="20"/>
                <w:lang w:val="hy-AM"/>
              </w:rPr>
              <w:t>0</w:t>
            </w:r>
            <w:r w:rsidRPr="00932392">
              <w:rPr>
                <w:rFonts w:ascii="GHEA Grapalat" w:hAnsi="GHEA Grapalat" w:cs="Sylfaen"/>
                <w:sz w:val="20"/>
                <w:szCs w:val="20"/>
              </w:rPr>
              <w:t>գ</w:t>
            </w:r>
          </w:p>
        </w:tc>
        <w:tc>
          <w:tcPr>
            <w:tcW w:w="843" w:type="dxa"/>
            <w:tcBorders>
              <w:top w:val="single" w:sz="4" w:space="0" w:color="auto"/>
              <w:left w:val="single" w:sz="4" w:space="0" w:color="auto"/>
              <w:bottom w:val="single" w:sz="4" w:space="0" w:color="auto"/>
              <w:right w:val="single" w:sz="4" w:space="0" w:color="auto"/>
            </w:tcBorders>
            <w:vAlign w:val="center"/>
          </w:tcPr>
          <w:p w14:paraId="2C16C378"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055AE76" w14:textId="4C11B11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2128C80" w14:textId="04910FA4"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CA50E13" w14:textId="07773DF8"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319D5A0"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1255C7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w:t>
            </w:r>
          </w:p>
        </w:tc>
        <w:tc>
          <w:tcPr>
            <w:tcW w:w="1701" w:type="dxa"/>
            <w:tcBorders>
              <w:top w:val="single" w:sz="4" w:space="0" w:color="auto"/>
              <w:left w:val="single" w:sz="4" w:space="0" w:color="auto"/>
              <w:bottom w:val="single" w:sz="4" w:space="0" w:color="auto"/>
              <w:right w:val="single" w:sz="4" w:space="0" w:color="auto"/>
            </w:tcBorders>
            <w:vAlign w:val="center"/>
          </w:tcPr>
          <w:p w14:paraId="51589566"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8B1003A"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F832B11"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129</w:t>
            </w:r>
          </w:p>
        </w:tc>
        <w:tc>
          <w:tcPr>
            <w:tcW w:w="1246" w:type="dxa"/>
            <w:tcBorders>
              <w:top w:val="single" w:sz="4" w:space="0" w:color="auto"/>
              <w:left w:val="single" w:sz="4" w:space="0" w:color="auto"/>
              <w:bottom w:val="single" w:sz="4" w:space="0" w:color="auto"/>
              <w:right w:val="single" w:sz="4" w:space="0" w:color="auto"/>
            </w:tcBorders>
            <w:vAlign w:val="center"/>
          </w:tcPr>
          <w:p w14:paraId="3617E938" w14:textId="77777777" w:rsidR="00C47C31" w:rsidRPr="00932392" w:rsidRDefault="00C47C31" w:rsidP="00C47C31">
            <w:pPr>
              <w:jc w:val="both"/>
              <w:rPr>
                <w:rFonts w:ascii="GHEA Grapalat" w:hAnsi="GHEA Grapalat"/>
                <w:color w:val="333333"/>
                <w:sz w:val="16"/>
                <w:szCs w:val="16"/>
              </w:rPr>
            </w:pPr>
            <w:r w:rsidRPr="00932392">
              <w:rPr>
                <w:rFonts w:ascii="GHEA Grapalat" w:hAnsi="GHEA Grapalat"/>
                <w:color w:val="333333"/>
                <w:sz w:val="16"/>
                <w:szCs w:val="16"/>
                <w:lang w:val="hy-AM"/>
              </w:rPr>
              <w:t>33691231/1</w:t>
            </w:r>
          </w:p>
        </w:tc>
        <w:tc>
          <w:tcPr>
            <w:tcW w:w="2250" w:type="dxa"/>
            <w:tcBorders>
              <w:top w:val="single" w:sz="4" w:space="0" w:color="auto"/>
              <w:left w:val="single" w:sz="4" w:space="0" w:color="auto"/>
              <w:bottom w:val="single" w:sz="4" w:space="0" w:color="auto"/>
              <w:right w:val="single" w:sz="4" w:space="0" w:color="auto"/>
            </w:tcBorders>
            <w:vAlign w:val="center"/>
          </w:tcPr>
          <w:p w14:paraId="4E5ACC1B"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կալցիումի կարբոնատ, խոլեկալցիֆերոլ A12AX</w:t>
            </w:r>
          </w:p>
        </w:tc>
        <w:tc>
          <w:tcPr>
            <w:tcW w:w="1237" w:type="dxa"/>
            <w:tcBorders>
              <w:top w:val="single" w:sz="4" w:space="0" w:color="auto"/>
              <w:left w:val="single" w:sz="4" w:space="0" w:color="auto"/>
              <w:bottom w:val="single" w:sz="4" w:space="0" w:color="auto"/>
              <w:right w:val="single" w:sz="4" w:space="0" w:color="auto"/>
            </w:tcBorders>
            <w:vAlign w:val="center"/>
          </w:tcPr>
          <w:p w14:paraId="0C54FB95"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443974"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cs="Sylfaen"/>
                <w:sz w:val="20"/>
                <w:szCs w:val="20"/>
                <w:lang w:val="hy-AM"/>
              </w:rPr>
              <w:t>Ք</w:t>
            </w:r>
            <w:r w:rsidRPr="00932392">
              <w:rPr>
                <w:rFonts w:ascii="GHEA Grapalat" w:hAnsi="GHEA Grapalat" w:cs="Sylfaen"/>
                <w:sz w:val="20"/>
                <w:szCs w:val="20"/>
                <w:lang w:val="pt-BR"/>
              </w:rPr>
              <w:t>ոլեկալցիֆերոլ, կալցիում (կալցիումի կարբոնատ). դեղաձևը. դեղահատեր ծամելու նարնջի համով, դեղաչափը. 0,005մգ+500մգ</w:t>
            </w:r>
          </w:p>
        </w:tc>
        <w:tc>
          <w:tcPr>
            <w:tcW w:w="843" w:type="dxa"/>
            <w:tcBorders>
              <w:top w:val="single" w:sz="4" w:space="0" w:color="auto"/>
              <w:left w:val="single" w:sz="4" w:space="0" w:color="auto"/>
              <w:bottom w:val="single" w:sz="4" w:space="0" w:color="auto"/>
              <w:right w:val="single" w:sz="4" w:space="0" w:color="auto"/>
            </w:tcBorders>
            <w:vAlign w:val="center"/>
          </w:tcPr>
          <w:p w14:paraId="5B5CE511"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5CC936C" w14:textId="21A5358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4404C55" w14:textId="0B8C54F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1BD3844" w14:textId="5DC28C46"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32444F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175D34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5500</w:t>
            </w:r>
          </w:p>
        </w:tc>
        <w:tc>
          <w:tcPr>
            <w:tcW w:w="1701" w:type="dxa"/>
            <w:tcBorders>
              <w:top w:val="single" w:sz="4" w:space="0" w:color="auto"/>
              <w:left w:val="single" w:sz="4" w:space="0" w:color="auto"/>
              <w:bottom w:val="single" w:sz="4" w:space="0" w:color="auto"/>
              <w:right w:val="single" w:sz="4" w:space="0" w:color="auto"/>
            </w:tcBorders>
            <w:vAlign w:val="center"/>
          </w:tcPr>
          <w:p w14:paraId="6036283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9501549"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962606C"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130</w:t>
            </w:r>
          </w:p>
        </w:tc>
        <w:tc>
          <w:tcPr>
            <w:tcW w:w="1246" w:type="dxa"/>
            <w:tcBorders>
              <w:top w:val="single" w:sz="4" w:space="0" w:color="auto"/>
              <w:left w:val="single" w:sz="4" w:space="0" w:color="auto"/>
              <w:bottom w:val="single" w:sz="4" w:space="0" w:color="auto"/>
              <w:right w:val="single" w:sz="4" w:space="0" w:color="auto"/>
            </w:tcBorders>
            <w:vAlign w:val="center"/>
          </w:tcPr>
          <w:p w14:paraId="2E1A07A5"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33691232/</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37A41ACF"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hy-AM"/>
              </w:rPr>
              <w:t>նիմեսուլիդ</w:t>
            </w:r>
            <w:r w:rsidRPr="00932392">
              <w:rPr>
                <w:rFonts w:ascii="GHEA Grapalat" w:hAnsi="GHEA Grapalat"/>
                <w:sz w:val="20"/>
                <w:szCs w:val="20"/>
              </w:rPr>
              <w:t xml:space="preserve"> MO1AX17, MO2AA26</w:t>
            </w:r>
          </w:p>
        </w:tc>
        <w:tc>
          <w:tcPr>
            <w:tcW w:w="1237" w:type="dxa"/>
            <w:tcBorders>
              <w:top w:val="single" w:sz="4" w:space="0" w:color="auto"/>
              <w:left w:val="single" w:sz="4" w:space="0" w:color="auto"/>
              <w:bottom w:val="single" w:sz="4" w:space="0" w:color="auto"/>
              <w:right w:val="single" w:sz="4" w:space="0" w:color="auto"/>
            </w:tcBorders>
            <w:vAlign w:val="center"/>
          </w:tcPr>
          <w:p w14:paraId="2DA5572F"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E73B3" w14:textId="77777777" w:rsidR="00C47C31" w:rsidRPr="00932392" w:rsidRDefault="00C47C31" w:rsidP="001616B4">
            <w:pPr>
              <w:jc w:val="both"/>
              <w:rPr>
                <w:rFonts w:ascii="GHEA Grapalat" w:hAnsi="GHEA Grapalat" w:cs="Calibri"/>
                <w:sz w:val="20"/>
                <w:szCs w:val="20"/>
                <w:lang w:val="pt-BR"/>
              </w:rPr>
            </w:pPr>
            <w:r w:rsidRPr="00932392">
              <w:rPr>
                <w:rFonts w:ascii="GHEA Grapalat" w:hAnsi="GHEA Grapalat"/>
                <w:sz w:val="20"/>
                <w:szCs w:val="20"/>
                <w:lang w:val="hy-AM"/>
              </w:rPr>
              <w:t>Նիմեսուլիդ</w:t>
            </w:r>
            <w:r w:rsidRPr="00932392">
              <w:rPr>
                <w:rFonts w:ascii="GHEA Grapalat" w:hAnsi="GHEA Grapalat"/>
                <w:sz w:val="20"/>
                <w:szCs w:val="20"/>
                <w:lang w:val="pt-BR"/>
              </w:rPr>
              <w:t xml:space="preserve">. </w:t>
            </w:r>
            <w:r w:rsidRPr="00932392">
              <w:rPr>
                <w:rFonts w:ascii="GHEA Grapalat" w:hAnsi="GHEA Grapalat"/>
                <w:sz w:val="20"/>
                <w:szCs w:val="20"/>
                <w:lang w:val="es-ES"/>
              </w:rPr>
              <w:t xml:space="preserve">դեղաձևը. </w:t>
            </w:r>
            <w:r w:rsidRPr="00932392">
              <w:rPr>
                <w:rFonts w:ascii="GHEA Grapalat" w:hAnsi="GHEA Grapalat" w:cs="Calibri"/>
                <w:sz w:val="20"/>
                <w:szCs w:val="20"/>
              </w:rPr>
              <w:t>գրանուլներ</w:t>
            </w:r>
            <w:r w:rsidRPr="00932392">
              <w:rPr>
                <w:rFonts w:ascii="GHEA Grapalat" w:hAnsi="GHEA Grapalat" w:cs="Calibri"/>
                <w:sz w:val="20"/>
                <w:szCs w:val="20"/>
                <w:lang w:val="pt-BR"/>
              </w:rPr>
              <w:t xml:space="preserve"> </w:t>
            </w:r>
            <w:r w:rsidRPr="00932392">
              <w:rPr>
                <w:rFonts w:ascii="GHEA Grapalat" w:hAnsi="GHEA Grapalat" w:cs="Calibri"/>
                <w:sz w:val="20"/>
                <w:szCs w:val="20"/>
              </w:rPr>
              <w:t>ներքին</w:t>
            </w:r>
            <w:r w:rsidRPr="00932392">
              <w:rPr>
                <w:rFonts w:ascii="GHEA Grapalat" w:hAnsi="GHEA Grapalat" w:cs="Calibri"/>
                <w:sz w:val="20"/>
                <w:szCs w:val="20"/>
                <w:lang w:val="pt-BR"/>
              </w:rPr>
              <w:t xml:space="preserve"> </w:t>
            </w:r>
            <w:r w:rsidRPr="00932392">
              <w:rPr>
                <w:rFonts w:ascii="GHEA Grapalat" w:hAnsi="GHEA Grapalat" w:cs="Calibri"/>
                <w:sz w:val="20"/>
                <w:szCs w:val="20"/>
              </w:rPr>
              <w:t>ընդունման</w:t>
            </w:r>
            <w:r w:rsidRPr="00932392">
              <w:rPr>
                <w:rFonts w:ascii="GHEA Grapalat" w:hAnsi="GHEA Grapalat" w:cs="Calibri"/>
                <w:sz w:val="20"/>
                <w:szCs w:val="20"/>
                <w:lang w:val="pt-BR"/>
              </w:rPr>
              <w:t xml:space="preserve"> </w:t>
            </w:r>
            <w:r w:rsidRPr="00932392">
              <w:rPr>
                <w:rFonts w:ascii="GHEA Grapalat" w:hAnsi="GHEA Grapalat" w:cs="Calibri"/>
                <w:sz w:val="20"/>
                <w:szCs w:val="20"/>
              </w:rPr>
              <w:t>դեղակախույթի</w:t>
            </w:r>
            <w:r w:rsidRPr="00932392">
              <w:rPr>
                <w:rFonts w:ascii="GHEA Grapalat" w:hAnsi="GHEA Grapalat" w:cs="Calibri"/>
                <w:sz w:val="20"/>
                <w:szCs w:val="20"/>
                <w:lang w:val="pt-BR"/>
              </w:rPr>
              <w:t xml:space="preserve">, </w:t>
            </w:r>
            <w:r w:rsidRPr="00932392">
              <w:rPr>
                <w:rFonts w:ascii="GHEA Grapalat" w:hAnsi="GHEA Grapalat" w:cs="Calibri"/>
                <w:sz w:val="20"/>
                <w:szCs w:val="20"/>
              </w:rPr>
              <w:t>դեղաչափը</w:t>
            </w:r>
            <w:r w:rsidRPr="00932392">
              <w:rPr>
                <w:rFonts w:ascii="GHEA Grapalat" w:hAnsi="GHEA Grapalat" w:cs="Calibri"/>
                <w:sz w:val="20"/>
                <w:szCs w:val="20"/>
                <w:lang w:val="pt-BR"/>
              </w:rPr>
              <w:t>. 100</w:t>
            </w:r>
            <w:r w:rsidRPr="00932392">
              <w:rPr>
                <w:rFonts w:ascii="GHEA Grapalat" w:hAnsi="GHEA Grapalat" w:cs="Calibri"/>
                <w:sz w:val="20"/>
                <w:szCs w:val="20"/>
              </w:rPr>
              <w:t>մգ</w:t>
            </w:r>
            <w:r w:rsidRPr="00932392">
              <w:rPr>
                <w:rFonts w:ascii="GHEA Grapalat" w:hAnsi="GHEA Grapalat" w:cs="Calibri"/>
                <w:sz w:val="20"/>
                <w:szCs w:val="20"/>
                <w:lang w:val="pt-BR"/>
              </w:rPr>
              <w:t xml:space="preserve">; </w:t>
            </w:r>
            <w:r w:rsidRPr="00932392">
              <w:rPr>
                <w:rFonts w:ascii="GHEA Grapalat" w:hAnsi="GHEA Grapalat" w:cs="Calibri"/>
                <w:sz w:val="20"/>
                <w:szCs w:val="20"/>
              </w:rPr>
              <w:t>փաթեթիկներ</w:t>
            </w:r>
            <w:r w:rsidRPr="00932392">
              <w:rPr>
                <w:rFonts w:ascii="GHEA Grapalat" w:hAnsi="GHEA Grapalat" w:cs="Calibri"/>
                <w:sz w:val="20"/>
                <w:szCs w:val="20"/>
                <w:lang w:val="pt-BR"/>
              </w:rPr>
              <w:t xml:space="preserve"> 2</w:t>
            </w:r>
            <w:r w:rsidRPr="00932392">
              <w:rPr>
                <w:rFonts w:ascii="GHEA Grapalat" w:hAnsi="GHEA Grapalat" w:cs="Calibri"/>
                <w:sz w:val="20"/>
                <w:szCs w:val="20"/>
              </w:rPr>
              <w:t>գ</w:t>
            </w:r>
            <w:r w:rsidRPr="00932392">
              <w:rPr>
                <w:rFonts w:ascii="GHEA Grapalat" w:hAnsi="GHEA Grapalat" w:cs="Calibri"/>
                <w:sz w:val="20"/>
                <w:szCs w:val="20"/>
                <w:lang w:val="pt-BR"/>
              </w:rPr>
              <w:t>,</w:t>
            </w:r>
          </w:p>
        </w:tc>
        <w:tc>
          <w:tcPr>
            <w:tcW w:w="843" w:type="dxa"/>
            <w:tcBorders>
              <w:top w:val="single" w:sz="4" w:space="0" w:color="auto"/>
              <w:left w:val="single" w:sz="4" w:space="0" w:color="auto"/>
              <w:bottom w:val="single" w:sz="4" w:space="0" w:color="auto"/>
              <w:right w:val="single" w:sz="4" w:space="0" w:color="auto"/>
            </w:tcBorders>
            <w:vAlign w:val="center"/>
          </w:tcPr>
          <w:p w14:paraId="34797AC3"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367516C" w14:textId="2045811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DAB7A1F" w14:textId="61FC1F31"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678C197" w14:textId="5A03E1D9"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1A79EE3"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6874CEC"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701" w:type="dxa"/>
            <w:tcBorders>
              <w:top w:val="single" w:sz="4" w:space="0" w:color="auto"/>
              <w:left w:val="single" w:sz="4" w:space="0" w:color="auto"/>
              <w:bottom w:val="single" w:sz="4" w:space="0" w:color="auto"/>
              <w:right w:val="single" w:sz="4" w:space="0" w:color="auto"/>
            </w:tcBorders>
            <w:vAlign w:val="center"/>
          </w:tcPr>
          <w:p w14:paraId="4F9EC749"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AEE190D"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04D5C39"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131</w:t>
            </w:r>
          </w:p>
        </w:tc>
        <w:tc>
          <w:tcPr>
            <w:tcW w:w="1246" w:type="dxa"/>
            <w:tcBorders>
              <w:top w:val="single" w:sz="4" w:space="0" w:color="auto"/>
              <w:left w:val="single" w:sz="4" w:space="0" w:color="auto"/>
              <w:bottom w:val="single" w:sz="4" w:space="0" w:color="auto"/>
              <w:right w:val="single" w:sz="4" w:space="0" w:color="auto"/>
            </w:tcBorders>
            <w:vAlign w:val="center"/>
          </w:tcPr>
          <w:p w14:paraId="22D7D438"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33691233/1</w:t>
            </w:r>
          </w:p>
        </w:tc>
        <w:tc>
          <w:tcPr>
            <w:tcW w:w="2250" w:type="dxa"/>
            <w:tcBorders>
              <w:top w:val="single" w:sz="4" w:space="0" w:color="auto"/>
              <w:left w:val="single" w:sz="4" w:space="0" w:color="auto"/>
              <w:bottom w:val="single" w:sz="4" w:space="0" w:color="auto"/>
              <w:right w:val="single" w:sz="4" w:space="0" w:color="auto"/>
            </w:tcBorders>
            <w:vAlign w:val="center"/>
          </w:tcPr>
          <w:p w14:paraId="4CF53632"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hy-AM"/>
              </w:rPr>
              <w:t xml:space="preserve">կարբոմեր 974Պ </w:t>
            </w:r>
            <w:r w:rsidRPr="00932392">
              <w:rPr>
                <w:rFonts w:ascii="GHEA Grapalat" w:hAnsi="GHEA Grapalat"/>
                <w:sz w:val="20"/>
                <w:szCs w:val="20"/>
              </w:rPr>
              <w:t>S01XA20</w:t>
            </w:r>
          </w:p>
        </w:tc>
        <w:tc>
          <w:tcPr>
            <w:tcW w:w="1237" w:type="dxa"/>
            <w:tcBorders>
              <w:top w:val="single" w:sz="4" w:space="0" w:color="auto"/>
              <w:left w:val="single" w:sz="4" w:space="0" w:color="auto"/>
              <w:bottom w:val="single" w:sz="4" w:space="0" w:color="auto"/>
              <w:right w:val="single" w:sz="4" w:space="0" w:color="auto"/>
            </w:tcBorders>
            <w:vAlign w:val="center"/>
          </w:tcPr>
          <w:p w14:paraId="762CEB6F"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510845"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hy-AM"/>
              </w:rPr>
              <w:t xml:space="preserve">Կարբոմեր. </w:t>
            </w:r>
            <w:r w:rsidRPr="00932392">
              <w:rPr>
                <w:rFonts w:ascii="GHEA Grapalat" w:hAnsi="GHEA Grapalat"/>
                <w:sz w:val="20"/>
                <w:szCs w:val="20"/>
                <w:lang w:val="es-ES"/>
              </w:rPr>
              <w:t xml:space="preserve">դեղաձևը. </w:t>
            </w:r>
            <w:r w:rsidRPr="00932392">
              <w:rPr>
                <w:rFonts w:ascii="GHEA Grapalat" w:hAnsi="GHEA Grapalat"/>
                <w:sz w:val="20"/>
                <w:szCs w:val="20"/>
                <w:lang w:val="hy-AM"/>
              </w:rPr>
              <w:t>ակնադոնդող, դեղաչափը. 2,5մգ/գ; պլաստիկե սրվակ-կաթոցիկ 10գ</w:t>
            </w:r>
          </w:p>
        </w:tc>
        <w:tc>
          <w:tcPr>
            <w:tcW w:w="843" w:type="dxa"/>
            <w:tcBorders>
              <w:top w:val="single" w:sz="4" w:space="0" w:color="auto"/>
              <w:left w:val="single" w:sz="4" w:space="0" w:color="auto"/>
              <w:bottom w:val="single" w:sz="4" w:space="0" w:color="auto"/>
              <w:right w:val="single" w:sz="4" w:space="0" w:color="auto"/>
            </w:tcBorders>
            <w:vAlign w:val="center"/>
          </w:tcPr>
          <w:p w14:paraId="23B71E27" w14:textId="77777777" w:rsidR="00C47C31" w:rsidRPr="00932392" w:rsidRDefault="00C47C31" w:rsidP="001616B4">
            <w:pPr>
              <w:rPr>
                <w:rFonts w:ascii="GHEA Grapalat" w:hAnsi="GHEA Grapalat" w:cs="Arial"/>
                <w:sz w:val="20"/>
                <w:szCs w:val="20"/>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30C84E7" w14:textId="3150A477"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2535760" w14:textId="2F7EDF7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24BE653" w14:textId="2575B3C9"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4CFDFF0"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5CEAF3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w:t>
            </w:r>
          </w:p>
        </w:tc>
        <w:tc>
          <w:tcPr>
            <w:tcW w:w="1701" w:type="dxa"/>
            <w:tcBorders>
              <w:top w:val="single" w:sz="4" w:space="0" w:color="auto"/>
              <w:left w:val="single" w:sz="4" w:space="0" w:color="auto"/>
              <w:bottom w:val="single" w:sz="4" w:space="0" w:color="auto"/>
              <w:right w:val="single" w:sz="4" w:space="0" w:color="auto"/>
            </w:tcBorders>
            <w:vAlign w:val="center"/>
          </w:tcPr>
          <w:p w14:paraId="652581B6"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255A324"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B44042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132</w:t>
            </w:r>
          </w:p>
        </w:tc>
        <w:tc>
          <w:tcPr>
            <w:tcW w:w="1246" w:type="dxa"/>
            <w:tcBorders>
              <w:top w:val="single" w:sz="4" w:space="0" w:color="auto"/>
              <w:left w:val="single" w:sz="4" w:space="0" w:color="auto"/>
              <w:bottom w:val="single" w:sz="4" w:space="0" w:color="auto"/>
              <w:right w:val="single" w:sz="4" w:space="0" w:color="auto"/>
            </w:tcBorders>
            <w:vAlign w:val="center"/>
          </w:tcPr>
          <w:p w14:paraId="0B612750"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w:t>
            </w:r>
            <w:r w:rsidRPr="00932392">
              <w:rPr>
                <w:rFonts w:ascii="GHEA Grapalat" w:hAnsi="GHEA Grapalat"/>
                <w:sz w:val="16"/>
                <w:szCs w:val="16"/>
                <w:lang w:val="hy-AM"/>
              </w:rPr>
              <w:t>49/1</w:t>
            </w:r>
          </w:p>
        </w:tc>
        <w:tc>
          <w:tcPr>
            <w:tcW w:w="2250" w:type="dxa"/>
            <w:tcBorders>
              <w:top w:val="single" w:sz="4" w:space="0" w:color="auto"/>
              <w:left w:val="single" w:sz="4" w:space="0" w:color="auto"/>
              <w:bottom w:val="single" w:sz="4" w:space="0" w:color="auto"/>
              <w:right w:val="single" w:sz="4" w:space="0" w:color="auto"/>
            </w:tcBorders>
          </w:tcPr>
          <w:p w14:paraId="292DF04C"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hy-AM"/>
              </w:rPr>
              <w:t xml:space="preserve">նիստատին </w:t>
            </w:r>
            <w:r w:rsidRPr="00932392">
              <w:rPr>
                <w:rFonts w:ascii="GHEA Grapalat" w:hAnsi="GHEA Grapalat"/>
                <w:sz w:val="20"/>
                <w:szCs w:val="20"/>
              </w:rPr>
              <w:t>a07aa02, d01aa01, g01aa01</w:t>
            </w:r>
          </w:p>
        </w:tc>
        <w:tc>
          <w:tcPr>
            <w:tcW w:w="1237" w:type="dxa"/>
            <w:tcBorders>
              <w:top w:val="single" w:sz="4" w:space="0" w:color="auto"/>
              <w:left w:val="single" w:sz="4" w:space="0" w:color="auto"/>
              <w:bottom w:val="single" w:sz="4" w:space="0" w:color="auto"/>
              <w:right w:val="single" w:sz="4" w:space="0" w:color="auto"/>
            </w:tcBorders>
            <w:vAlign w:val="center"/>
          </w:tcPr>
          <w:p w14:paraId="62684AFB"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1161F0"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hy-AM"/>
              </w:rPr>
              <w:t>Նիստատին</w:t>
            </w:r>
            <w:r w:rsidRPr="00932392">
              <w:rPr>
                <w:rFonts w:ascii="GHEA Grapalat" w:hAnsi="GHEA Grapalat"/>
                <w:sz w:val="20"/>
                <w:szCs w:val="20"/>
                <w:lang w:val="es-ES"/>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sz w:val="20"/>
                <w:szCs w:val="20"/>
                <w:lang w:val="es-ES"/>
              </w:rPr>
              <w:t>թաղանթապատ 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 xml:space="preserve">. </w:t>
            </w:r>
            <w:r w:rsidRPr="00932392">
              <w:rPr>
                <w:rFonts w:ascii="GHEA Grapalat" w:hAnsi="GHEA Grapalat"/>
                <w:sz w:val="20"/>
                <w:szCs w:val="20"/>
                <w:lang w:val="es-ES"/>
              </w:rPr>
              <w:t>500000ՄՄ</w:t>
            </w:r>
          </w:p>
        </w:tc>
        <w:tc>
          <w:tcPr>
            <w:tcW w:w="843" w:type="dxa"/>
            <w:tcBorders>
              <w:top w:val="single" w:sz="4" w:space="0" w:color="auto"/>
              <w:left w:val="single" w:sz="4" w:space="0" w:color="auto"/>
              <w:bottom w:val="single" w:sz="4" w:space="0" w:color="auto"/>
              <w:right w:val="single" w:sz="4" w:space="0" w:color="auto"/>
            </w:tcBorders>
            <w:vAlign w:val="center"/>
          </w:tcPr>
          <w:p w14:paraId="73E71D75"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4621994" w14:textId="5A0945E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27BF0D9" w14:textId="1D18C34E"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7D38382" w14:textId="7DC22BD7"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868E16C"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A9CEC36"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211EB6C0"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3F72797"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A60692F"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133</w:t>
            </w:r>
          </w:p>
        </w:tc>
        <w:tc>
          <w:tcPr>
            <w:tcW w:w="1246" w:type="dxa"/>
            <w:tcBorders>
              <w:top w:val="single" w:sz="4" w:space="0" w:color="auto"/>
              <w:left w:val="single" w:sz="4" w:space="0" w:color="auto"/>
              <w:bottom w:val="single" w:sz="4" w:space="0" w:color="auto"/>
              <w:right w:val="single" w:sz="4" w:space="0" w:color="auto"/>
            </w:tcBorders>
            <w:vAlign w:val="center"/>
          </w:tcPr>
          <w:p w14:paraId="7FAFE006"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336511</w:t>
            </w:r>
            <w:r w:rsidRPr="00932392">
              <w:rPr>
                <w:rFonts w:ascii="GHEA Grapalat" w:hAnsi="GHEA Grapalat"/>
                <w:sz w:val="16"/>
                <w:szCs w:val="16"/>
                <w:lang w:val="hy-AM"/>
              </w:rPr>
              <w:t>49/2</w:t>
            </w:r>
          </w:p>
        </w:tc>
        <w:tc>
          <w:tcPr>
            <w:tcW w:w="2250" w:type="dxa"/>
            <w:tcBorders>
              <w:top w:val="single" w:sz="4" w:space="0" w:color="auto"/>
              <w:left w:val="single" w:sz="4" w:space="0" w:color="auto"/>
              <w:bottom w:val="single" w:sz="4" w:space="0" w:color="auto"/>
              <w:right w:val="single" w:sz="4" w:space="0" w:color="auto"/>
            </w:tcBorders>
          </w:tcPr>
          <w:p w14:paraId="19324FFA"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lang w:val="hy-AM"/>
              </w:rPr>
              <w:t xml:space="preserve">նիստատին </w:t>
            </w:r>
            <w:r w:rsidRPr="00932392">
              <w:rPr>
                <w:rFonts w:ascii="GHEA Grapalat" w:hAnsi="GHEA Grapalat"/>
                <w:sz w:val="20"/>
                <w:szCs w:val="20"/>
              </w:rPr>
              <w:t>a07aa02, d01aa01, g01aa01</w:t>
            </w:r>
          </w:p>
        </w:tc>
        <w:tc>
          <w:tcPr>
            <w:tcW w:w="1237" w:type="dxa"/>
            <w:tcBorders>
              <w:top w:val="single" w:sz="4" w:space="0" w:color="auto"/>
              <w:left w:val="single" w:sz="4" w:space="0" w:color="auto"/>
              <w:bottom w:val="single" w:sz="4" w:space="0" w:color="auto"/>
              <w:right w:val="single" w:sz="4" w:space="0" w:color="auto"/>
            </w:tcBorders>
            <w:vAlign w:val="center"/>
          </w:tcPr>
          <w:p w14:paraId="3A32DECC"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9FBB2"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Տերնիդազոլ, նեոմիցին (նեոմիցինի սուլֆատ), նիստատին, պրեդնիզոլոն (պրեդնիզոլոն նատրիում մետասուլֆոբենզոատ), դեղաձևը. դեղահատեր հեշտոցային, դեղաչափը. 200մգ+65000ՄՄ+100000ՄՄ+3մգ;</w:t>
            </w:r>
          </w:p>
        </w:tc>
        <w:tc>
          <w:tcPr>
            <w:tcW w:w="843" w:type="dxa"/>
            <w:tcBorders>
              <w:top w:val="single" w:sz="4" w:space="0" w:color="auto"/>
              <w:left w:val="single" w:sz="4" w:space="0" w:color="auto"/>
              <w:bottom w:val="single" w:sz="4" w:space="0" w:color="auto"/>
              <w:right w:val="single" w:sz="4" w:space="0" w:color="auto"/>
            </w:tcBorders>
            <w:vAlign w:val="center"/>
          </w:tcPr>
          <w:p w14:paraId="4A59AF5C"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6DA93223" w14:textId="6FDC3FAB"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EF56121" w14:textId="0964820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69BDE91" w14:textId="30CB7C18"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4B647A0" w14:textId="77777777" w:rsidR="00C47C31" w:rsidRPr="00932392" w:rsidRDefault="00C47C31" w:rsidP="001616B4">
            <w:pPr>
              <w:jc w:val="center"/>
              <w:rPr>
                <w:rFonts w:ascii="GHEA Grapalat" w:hAnsi="GHEA Grapalat"/>
                <w:sz w:val="18"/>
                <w:szCs w:val="18"/>
                <w:lang w:val="hy-AM"/>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6FE6B524"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00C01520"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CBD108E"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BB6CA30"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134</w:t>
            </w:r>
          </w:p>
        </w:tc>
        <w:tc>
          <w:tcPr>
            <w:tcW w:w="1246" w:type="dxa"/>
            <w:tcBorders>
              <w:top w:val="single" w:sz="4" w:space="0" w:color="auto"/>
              <w:left w:val="single" w:sz="4" w:space="0" w:color="auto"/>
              <w:bottom w:val="single" w:sz="4" w:space="0" w:color="auto"/>
              <w:right w:val="single" w:sz="4" w:space="0" w:color="auto"/>
            </w:tcBorders>
            <w:vAlign w:val="center"/>
          </w:tcPr>
          <w:p w14:paraId="4E775BD1"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w:t>
            </w:r>
            <w:r w:rsidRPr="00932392">
              <w:rPr>
                <w:rFonts w:ascii="GHEA Grapalat" w:hAnsi="GHEA Grapalat"/>
                <w:sz w:val="16"/>
                <w:szCs w:val="16"/>
                <w:lang w:val="hy-AM"/>
              </w:rPr>
              <w:t>216/1</w:t>
            </w:r>
          </w:p>
        </w:tc>
        <w:tc>
          <w:tcPr>
            <w:tcW w:w="2250" w:type="dxa"/>
            <w:tcBorders>
              <w:top w:val="single" w:sz="4" w:space="0" w:color="auto"/>
              <w:left w:val="single" w:sz="4" w:space="0" w:color="auto"/>
              <w:bottom w:val="single" w:sz="4" w:space="0" w:color="auto"/>
              <w:right w:val="single" w:sz="4" w:space="0" w:color="auto"/>
            </w:tcBorders>
            <w:vAlign w:val="center"/>
          </w:tcPr>
          <w:p w14:paraId="540A4C99"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Էթիլմեթիլհիդրօքսիպիրիդինի սուկցինատ N07XX    </w:t>
            </w:r>
          </w:p>
        </w:tc>
        <w:tc>
          <w:tcPr>
            <w:tcW w:w="1237" w:type="dxa"/>
            <w:tcBorders>
              <w:top w:val="single" w:sz="4" w:space="0" w:color="auto"/>
              <w:left w:val="single" w:sz="4" w:space="0" w:color="auto"/>
              <w:bottom w:val="single" w:sz="4" w:space="0" w:color="auto"/>
              <w:right w:val="single" w:sz="4" w:space="0" w:color="auto"/>
            </w:tcBorders>
            <w:vAlign w:val="center"/>
          </w:tcPr>
          <w:p w14:paraId="2A296419"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F1D6BF"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Էթիլմեթիլհիդրօքսիպիրիդինի սուկցինատ,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դեղահատեր թաղանթապատ, դեղաչափը. 125մգ</w:t>
            </w:r>
            <w:r w:rsidRPr="00932392">
              <w:rPr>
                <w:rFonts w:ascii="GHEA Grapalat" w:hAnsi="GHEA Grapalat"/>
                <w:sz w:val="20"/>
                <w:szCs w:val="20"/>
                <w:lang w:val="hy-AM"/>
              </w:rPr>
              <w:t xml:space="preserve"> </w:t>
            </w:r>
          </w:p>
        </w:tc>
        <w:tc>
          <w:tcPr>
            <w:tcW w:w="843" w:type="dxa"/>
            <w:tcBorders>
              <w:top w:val="single" w:sz="4" w:space="0" w:color="auto"/>
              <w:left w:val="single" w:sz="4" w:space="0" w:color="auto"/>
              <w:bottom w:val="single" w:sz="4" w:space="0" w:color="auto"/>
              <w:right w:val="single" w:sz="4" w:space="0" w:color="auto"/>
            </w:tcBorders>
            <w:vAlign w:val="center"/>
          </w:tcPr>
          <w:p w14:paraId="28C811B0"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E5B5E89" w14:textId="6C94BD5C"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2468031" w14:textId="2396D5C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5B0AA25" w14:textId="6F83851E"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57C3F2E"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A90BD9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2700</w:t>
            </w:r>
          </w:p>
        </w:tc>
        <w:tc>
          <w:tcPr>
            <w:tcW w:w="1701" w:type="dxa"/>
            <w:tcBorders>
              <w:top w:val="single" w:sz="4" w:space="0" w:color="auto"/>
              <w:left w:val="single" w:sz="4" w:space="0" w:color="auto"/>
              <w:bottom w:val="single" w:sz="4" w:space="0" w:color="auto"/>
              <w:right w:val="single" w:sz="4" w:space="0" w:color="auto"/>
            </w:tcBorders>
            <w:vAlign w:val="center"/>
          </w:tcPr>
          <w:p w14:paraId="5DC57F9A"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A603C2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C312113"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135</w:t>
            </w:r>
          </w:p>
        </w:tc>
        <w:tc>
          <w:tcPr>
            <w:tcW w:w="1246" w:type="dxa"/>
            <w:tcBorders>
              <w:top w:val="single" w:sz="4" w:space="0" w:color="auto"/>
              <w:left w:val="single" w:sz="4" w:space="0" w:color="auto"/>
              <w:bottom w:val="single" w:sz="4" w:space="0" w:color="auto"/>
              <w:right w:val="single" w:sz="4" w:space="0" w:color="auto"/>
            </w:tcBorders>
            <w:vAlign w:val="center"/>
          </w:tcPr>
          <w:p w14:paraId="03CEE219"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w:t>
            </w:r>
            <w:r w:rsidRPr="00932392">
              <w:rPr>
                <w:rFonts w:ascii="GHEA Grapalat" w:hAnsi="GHEA Grapalat"/>
                <w:sz w:val="16"/>
                <w:szCs w:val="16"/>
                <w:lang w:val="hy-AM"/>
              </w:rPr>
              <w:t>216/2</w:t>
            </w:r>
          </w:p>
        </w:tc>
        <w:tc>
          <w:tcPr>
            <w:tcW w:w="2250" w:type="dxa"/>
            <w:tcBorders>
              <w:top w:val="single" w:sz="4" w:space="0" w:color="auto"/>
              <w:left w:val="single" w:sz="4" w:space="0" w:color="auto"/>
              <w:bottom w:val="single" w:sz="4" w:space="0" w:color="auto"/>
              <w:right w:val="single" w:sz="4" w:space="0" w:color="auto"/>
            </w:tcBorders>
            <w:vAlign w:val="center"/>
          </w:tcPr>
          <w:p w14:paraId="32C486DD"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Էթիլմեթիլհիդրօքսիպիրիդինի սուկցինատ N07XX    </w:t>
            </w:r>
          </w:p>
        </w:tc>
        <w:tc>
          <w:tcPr>
            <w:tcW w:w="1237" w:type="dxa"/>
            <w:tcBorders>
              <w:top w:val="single" w:sz="4" w:space="0" w:color="auto"/>
              <w:left w:val="single" w:sz="4" w:space="0" w:color="auto"/>
              <w:bottom w:val="single" w:sz="4" w:space="0" w:color="auto"/>
              <w:right w:val="single" w:sz="4" w:space="0" w:color="auto"/>
            </w:tcBorders>
            <w:vAlign w:val="center"/>
          </w:tcPr>
          <w:p w14:paraId="3876A573"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B60C76"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Էթիլմեթիլհիդրօքսիպիրիդինի սուկցինատ, դեղաձևը. լուծույթ ն/ե և մ/մ ներարկման, դեղաչափը. 50մգ/մլ; </w:t>
            </w:r>
            <w:r w:rsidRPr="00932392">
              <w:rPr>
                <w:rFonts w:ascii="GHEA Grapalat" w:hAnsi="GHEA Grapalat"/>
                <w:sz w:val="20"/>
                <w:szCs w:val="20"/>
                <w:lang w:val="hy-AM"/>
              </w:rPr>
              <w:t>5</w:t>
            </w:r>
            <w:r w:rsidRPr="00932392">
              <w:rPr>
                <w:rFonts w:ascii="GHEA Grapalat" w:hAnsi="GHEA Grapalat"/>
                <w:sz w:val="20"/>
                <w:szCs w:val="20"/>
                <w:lang w:val="es-ES"/>
              </w:rPr>
              <w:t>մլ</w:t>
            </w:r>
          </w:p>
        </w:tc>
        <w:tc>
          <w:tcPr>
            <w:tcW w:w="843" w:type="dxa"/>
            <w:tcBorders>
              <w:top w:val="single" w:sz="4" w:space="0" w:color="auto"/>
              <w:left w:val="single" w:sz="4" w:space="0" w:color="auto"/>
              <w:bottom w:val="single" w:sz="4" w:space="0" w:color="auto"/>
              <w:right w:val="single" w:sz="4" w:space="0" w:color="auto"/>
            </w:tcBorders>
            <w:vAlign w:val="center"/>
          </w:tcPr>
          <w:p w14:paraId="7508E2FB"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0F8A866" w14:textId="5780A9E9"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E613C95" w14:textId="010FD590"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35DC66B" w14:textId="213172DA"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F91C9BD"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6F553D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5C9D5204"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95CCA82"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8F119DB"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lastRenderedPageBreak/>
              <w:t>136</w:t>
            </w:r>
          </w:p>
        </w:tc>
        <w:tc>
          <w:tcPr>
            <w:tcW w:w="1246" w:type="dxa"/>
            <w:tcBorders>
              <w:top w:val="single" w:sz="4" w:space="0" w:color="auto"/>
              <w:left w:val="single" w:sz="4" w:space="0" w:color="auto"/>
              <w:bottom w:val="single" w:sz="4" w:space="0" w:color="auto"/>
              <w:right w:val="single" w:sz="4" w:space="0" w:color="auto"/>
            </w:tcBorders>
            <w:vAlign w:val="center"/>
          </w:tcPr>
          <w:p w14:paraId="5479D766"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33691</w:t>
            </w:r>
            <w:r w:rsidRPr="00932392">
              <w:rPr>
                <w:rFonts w:ascii="GHEA Grapalat" w:hAnsi="GHEA Grapalat"/>
                <w:sz w:val="16"/>
                <w:szCs w:val="16"/>
                <w:lang w:val="hy-AM"/>
              </w:rPr>
              <w:t>216/3</w:t>
            </w:r>
          </w:p>
        </w:tc>
        <w:tc>
          <w:tcPr>
            <w:tcW w:w="2250" w:type="dxa"/>
            <w:tcBorders>
              <w:top w:val="single" w:sz="4" w:space="0" w:color="auto"/>
              <w:left w:val="single" w:sz="4" w:space="0" w:color="auto"/>
              <w:bottom w:val="single" w:sz="4" w:space="0" w:color="auto"/>
              <w:right w:val="single" w:sz="4" w:space="0" w:color="auto"/>
            </w:tcBorders>
            <w:vAlign w:val="center"/>
          </w:tcPr>
          <w:p w14:paraId="6149532C" w14:textId="77777777" w:rsidR="00C47C31" w:rsidRPr="00932392" w:rsidRDefault="00C47C31" w:rsidP="00C47C31">
            <w:pPr>
              <w:jc w:val="both"/>
              <w:rPr>
                <w:rFonts w:ascii="GHEA Grapalat" w:hAnsi="GHEA Grapalat"/>
                <w:sz w:val="20"/>
                <w:szCs w:val="20"/>
              </w:rPr>
            </w:pPr>
            <w:r w:rsidRPr="00932392">
              <w:rPr>
                <w:rFonts w:ascii="GHEA Grapalat" w:hAnsi="GHEA Grapalat"/>
                <w:sz w:val="20"/>
                <w:szCs w:val="20"/>
              </w:rPr>
              <w:t xml:space="preserve">Էթիլմեթիլհիդրօքսիպիրիդինի սուկցինատ N07XX    </w:t>
            </w:r>
          </w:p>
        </w:tc>
        <w:tc>
          <w:tcPr>
            <w:tcW w:w="1237" w:type="dxa"/>
            <w:tcBorders>
              <w:top w:val="single" w:sz="4" w:space="0" w:color="auto"/>
              <w:left w:val="single" w:sz="4" w:space="0" w:color="auto"/>
              <w:bottom w:val="single" w:sz="4" w:space="0" w:color="auto"/>
              <w:right w:val="single" w:sz="4" w:space="0" w:color="auto"/>
            </w:tcBorders>
            <w:vAlign w:val="center"/>
          </w:tcPr>
          <w:p w14:paraId="5508A722"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00AF9F"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Էթիլմեթիլհիդրօքսիպիրիդինի սուկցինատ, դեղաձևը. լուծույթ ն/ե և մ/մ ներարկման, դեղաչափը. 50մգ/մլ; 2մլ</w:t>
            </w:r>
          </w:p>
        </w:tc>
        <w:tc>
          <w:tcPr>
            <w:tcW w:w="843" w:type="dxa"/>
            <w:tcBorders>
              <w:top w:val="single" w:sz="4" w:space="0" w:color="auto"/>
              <w:left w:val="single" w:sz="4" w:space="0" w:color="auto"/>
              <w:bottom w:val="single" w:sz="4" w:space="0" w:color="auto"/>
              <w:right w:val="single" w:sz="4" w:space="0" w:color="auto"/>
            </w:tcBorders>
            <w:vAlign w:val="center"/>
          </w:tcPr>
          <w:p w14:paraId="5D5E52A8"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20"/>
                <w:szCs w:val="20"/>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695E674" w14:textId="593CD6E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FB6A770" w14:textId="5D4C754C"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D424F79" w14:textId="7E033D1D"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3EFC25A"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FFFD807"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050F5C83"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3EC7B24" w14:textId="77777777" w:rsidTr="00932392">
        <w:trPr>
          <w:trHeight w:val="50"/>
        </w:trPr>
        <w:tc>
          <w:tcPr>
            <w:tcW w:w="710" w:type="dxa"/>
            <w:tcBorders>
              <w:top w:val="single" w:sz="4" w:space="0" w:color="auto"/>
              <w:left w:val="single" w:sz="4" w:space="0" w:color="auto"/>
              <w:bottom w:val="single" w:sz="4" w:space="0" w:color="auto"/>
              <w:right w:val="single" w:sz="4" w:space="0" w:color="auto"/>
            </w:tcBorders>
            <w:vAlign w:val="center"/>
          </w:tcPr>
          <w:p w14:paraId="37D1AA8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137</w:t>
            </w:r>
          </w:p>
        </w:tc>
        <w:tc>
          <w:tcPr>
            <w:tcW w:w="1246" w:type="dxa"/>
            <w:tcBorders>
              <w:top w:val="single" w:sz="4" w:space="0" w:color="auto"/>
              <w:left w:val="single" w:sz="4" w:space="0" w:color="auto"/>
              <w:bottom w:val="single" w:sz="4" w:space="0" w:color="auto"/>
              <w:right w:val="single" w:sz="4" w:space="0" w:color="auto"/>
            </w:tcBorders>
            <w:vAlign w:val="center"/>
          </w:tcPr>
          <w:p w14:paraId="0188CE73"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33691600/1</w:t>
            </w:r>
          </w:p>
        </w:tc>
        <w:tc>
          <w:tcPr>
            <w:tcW w:w="2250" w:type="dxa"/>
            <w:tcBorders>
              <w:top w:val="single" w:sz="4" w:space="0" w:color="auto"/>
              <w:left w:val="single" w:sz="4" w:space="0" w:color="auto"/>
              <w:bottom w:val="single" w:sz="4" w:space="0" w:color="auto"/>
              <w:right w:val="single" w:sz="4" w:space="0" w:color="auto"/>
            </w:tcBorders>
            <w:vAlign w:val="center"/>
          </w:tcPr>
          <w:p w14:paraId="7864C27A"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sz w:val="20"/>
                <w:szCs w:val="20"/>
                <w:lang w:val="hy-AM"/>
              </w:rPr>
              <w:t>Լևիտիրացետամ</w:t>
            </w:r>
          </w:p>
        </w:tc>
        <w:tc>
          <w:tcPr>
            <w:tcW w:w="1237" w:type="dxa"/>
            <w:tcBorders>
              <w:top w:val="single" w:sz="4" w:space="0" w:color="auto"/>
              <w:left w:val="single" w:sz="4" w:space="0" w:color="auto"/>
              <w:bottom w:val="single" w:sz="4" w:space="0" w:color="auto"/>
              <w:right w:val="single" w:sz="4" w:space="0" w:color="auto"/>
            </w:tcBorders>
            <w:vAlign w:val="center"/>
          </w:tcPr>
          <w:p w14:paraId="4C85C512"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E62792"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Լևետիրացետամ, դեղաձևը. դեղահատ թաղանթապատ, դեղաչափը. 500մգ</w:t>
            </w:r>
          </w:p>
        </w:tc>
        <w:tc>
          <w:tcPr>
            <w:tcW w:w="843" w:type="dxa"/>
            <w:tcBorders>
              <w:top w:val="single" w:sz="4" w:space="0" w:color="auto"/>
              <w:left w:val="single" w:sz="4" w:space="0" w:color="auto"/>
              <w:bottom w:val="single" w:sz="4" w:space="0" w:color="auto"/>
              <w:right w:val="single" w:sz="4" w:space="0" w:color="auto"/>
            </w:tcBorders>
            <w:vAlign w:val="center"/>
          </w:tcPr>
          <w:p w14:paraId="1288D253" w14:textId="77777777" w:rsidR="00C47C31" w:rsidRPr="00932392" w:rsidRDefault="00C47C31" w:rsidP="001616B4">
            <w:pPr>
              <w:jc w:val="cente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5F97C2B" w14:textId="191DEDF3"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F1D3211" w14:textId="0398D48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E16BC12" w14:textId="0E0C294B"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939EF2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E98AB9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900</w:t>
            </w:r>
          </w:p>
        </w:tc>
        <w:tc>
          <w:tcPr>
            <w:tcW w:w="1701" w:type="dxa"/>
            <w:tcBorders>
              <w:top w:val="single" w:sz="4" w:space="0" w:color="auto"/>
              <w:left w:val="single" w:sz="4" w:space="0" w:color="auto"/>
              <w:bottom w:val="single" w:sz="4" w:space="0" w:color="auto"/>
              <w:right w:val="single" w:sz="4" w:space="0" w:color="auto"/>
            </w:tcBorders>
            <w:vAlign w:val="center"/>
          </w:tcPr>
          <w:p w14:paraId="61FBCCC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9BEFB90"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23CBD10"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138</w:t>
            </w:r>
          </w:p>
        </w:tc>
        <w:tc>
          <w:tcPr>
            <w:tcW w:w="1246" w:type="dxa"/>
            <w:tcBorders>
              <w:top w:val="single" w:sz="4" w:space="0" w:color="auto"/>
              <w:left w:val="single" w:sz="4" w:space="0" w:color="auto"/>
              <w:bottom w:val="single" w:sz="4" w:space="0" w:color="auto"/>
              <w:right w:val="single" w:sz="4" w:space="0" w:color="auto"/>
            </w:tcBorders>
            <w:vAlign w:val="center"/>
          </w:tcPr>
          <w:p w14:paraId="1F2DF65E"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hy-AM"/>
              </w:rPr>
              <w:t>33691816/1</w:t>
            </w:r>
          </w:p>
        </w:tc>
        <w:tc>
          <w:tcPr>
            <w:tcW w:w="2250" w:type="dxa"/>
            <w:tcBorders>
              <w:top w:val="single" w:sz="4" w:space="0" w:color="auto"/>
              <w:left w:val="single" w:sz="4" w:space="0" w:color="auto"/>
              <w:bottom w:val="single" w:sz="4" w:space="0" w:color="auto"/>
              <w:right w:val="single" w:sz="4" w:space="0" w:color="auto"/>
            </w:tcBorders>
            <w:vAlign w:val="center"/>
          </w:tcPr>
          <w:p w14:paraId="415128D3"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sz w:val="20"/>
                <w:szCs w:val="20"/>
                <w:lang w:val="hy-AM"/>
              </w:rPr>
              <w:t>մագնեզիումի լակտատի դիհիդրատ, պիրիդօքսինի հիդրոքլորիդ</w:t>
            </w:r>
          </w:p>
        </w:tc>
        <w:tc>
          <w:tcPr>
            <w:tcW w:w="1237" w:type="dxa"/>
            <w:tcBorders>
              <w:top w:val="single" w:sz="4" w:space="0" w:color="auto"/>
              <w:left w:val="single" w:sz="4" w:space="0" w:color="auto"/>
              <w:bottom w:val="single" w:sz="4" w:space="0" w:color="auto"/>
              <w:right w:val="single" w:sz="4" w:space="0" w:color="auto"/>
            </w:tcBorders>
            <w:vAlign w:val="center"/>
          </w:tcPr>
          <w:p w14:paraId="6197F4B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9467C0"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cs="Sylfaen"/>
                <w:sz w:val="20"/>
                <w:szCs w:val="20"/>
                <w:lang w:val="hy-AM"/>
              </w:rPr>
              <w:t>Մ</w:t>
            </w:r>
            <w:r w:rsidRPr="00932392">
              <w:rPr>
                <w:rFonts w:ascii="GHEA Grapalat" w:hAnsi="GHEA Grapalat" w:cs="Sylfaen"/>
                <w:sz w:val="20"/>
                <w:szCs w:val="20"/>
              </w:rPr>
              <w:t>ագնեզիումի</w:t>
            </w:r>
            <w:r w:rsidRPr="00932392">
              <w:rPr>
                <w:rFonts w:ascii="GHEA Grapalat" w:hAnsi="GHEA Grapalat" w:cs="Sylfaen"/>
                <w:sz w:val="20"/>
                <w:szCs w:val="20"/>
                <w:lang w:val="pt-BR"/>
              </w:rPr>
              <w:t xml:space="preserve"> </w:t>
            </w:r>
            <w:r w:rsidRPr="00932392">
              <w:rPr>
                <w:rFonts w:ascii="GHEA Grapalat" w:hAnsi="GHEA Grapalat" w:cs="Sylfaen"/>
                <w:sz w:val="20"/>
                <w:szCs w:val="20"/>
              </w:rPr>
              <w:t>լակտատի</w:t>
            </w:r>
            <w:r w:rsidRPr="00932392">
              <w:rPr>
                <w:rFonts w:ascii="GHEA Grapalat" w:hAnsi="GHEA Grapalat" w:cs="Sylfaen"/>
                <w:sz w:val="20"/>
                <w:szCs w:val="20"/>
                <w:lang w:val="pt-BR"/>
              </w:rPr>
              <w:t xml:space="preserve"> </w:t>
            </w:r>
            <w:r w:rsidRPr="00932392">
              <w:rPr>
                <w:rFonts w:ascii="GHEA Grapalat" w:hAnsi="GHEA Grapalat" w:cs="Sylfaen"/>
                <w:sz w:val="20"/>
                <w:szCs w:val="20"/>
              </w:rPr>
              <w:t>դիհիդրատ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պիրիդօքսինի</w:t>
            </w:r>
            <w:r w:rsidRPr="00932392">
              <w:rPr>
                <w:rFonts w:ascii="GHEA Grapalat" w:hAnsi="GHEA Grapalat" w:cs="Sylfaen"/>
                <w:sz w:val="20"/>
                <w:szCs w:val="20"/>
                <w:lang w:val="pt-BR"/>
              </w:rPr>
              <w:t xml:space="preserve"> </w:t>
            </w:r>
            <w:r w:rsidRPr="00932392">
              <w:rPr>
                <w:rFonts w:ascii="GHEA Grapalat" w:hAnsi="GHEA Grapalat" w:cs="Sylfaen"/>
                <w:sz w:val="20"/>
                <w:szCs w:val="20"/>
              </w:rPr>
              <w:t>հիդրոքլորիդ</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rPr>
              <w:t>470մգ+5մգ;</w:t>
            </w:r>
            <w:r w:rsidRPr="00932392">
              <w:rPr>
                <w:color w:val="000000"/>
                <w:sz w:val="27"/>
                <w:szCs w:val="27"/>
                <w:shd w:val="clear" w:color="auto" w:fill="C7FCFA"/>
              </w:rPr>
              <w:t> </w:t>
            </w:r>
          </w:p>
        </w:tc>
        <w:tc>
          <w:tcPr>
            <w:tcW w:w="843" w:type="dxa"/>
            <w:tcBorders>
              <w:top w:val="single" w:sz="4" w:space="0" w:color="auto"/>
              <w:left w:val="single" w:sz="4" w:space="0" w:color="auto"/>
              <w:bottom w:val="single" w:sz="4" w:space="0" w:color="auto"/>
              <w:right w:val="single" w:sz="4" w:space="0" w:color="auto"/>
            </w:tcBorders>
            <w:vAlign w:val="center"/>
          </w:tcPr>
          <w:p w14:paraId="615D04F8"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8947E3A" w14:textId="0FAAC3D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03BB52A3" w14:textId="6DD7ECF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45DE958" w14:textId="2C3E51E1"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1CD9C4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7F20CD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12000</w:t>
            </w:r>
          </w:p>
        </w:tc>
        <w:tc>
          <w:tcPr>
            <w:tcW w:w="1701" w:type="dxa"/>
            <w:tcBorders>
              <w:top w:val="single" w:sz="4" w:space="0" w:color="auto"/>
              <w:left w:val="single" w:sz="4" w:space="0" w:color="auto"/>
              <w:bottom w:val="single" w:sz="4" w:space="0" w:color="auto"/>
              <w:right w:val="single" w:sz="4" w:space="0" w:color="auto"/>
            </w:tcBorders>
            <w:vAlign w:val="center"/>
          </w:tcPr>
          <w:p w14:paraId="0BE27569"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C976215"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EC5828C"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139</w:t>
            </w:r>
          </w:p>
        </w:tc>
        <w:tc>
          <w:tcPr>
            <w:tcW w:w="1246" w:type="dxa"/>
            <w:tcBorders>
              <w:top w:val="single" w:sz="4" w:space="0" w:color="auto"/>
              <w:left w:val="single" w:sz="4" w:space="0" w:color="auto"/>
              <w:bottom w:val="single" w:sz="4" w:space="0" w:color="auto"/>
              <w:right w:val="single" w:sz="4" w:space="0" w:color="auto"/>
            </w:tcBorders>
            <w:vAlign w:val="bottom"/>
          </w:tcPr>
          <w:p w14:paraId="7A2E40BF" w14:textId="77777777" w:rsidR="00C47C31" w:rsidRPr="00932392" w:rsidRDefault="00C47C31" w:rsidP="00C47C31">
            <w:pPr>
              <w:jc w:val="both"/>
              <w:rPr>
                <w:rFonts w:ascii="GHEA Grapalat" w:hAnsi="GHEA Grapalat" w:cs="Calibri"/>
                <w:sz w:val="16"/>
                <w:szCs w:val="16"/>
              </w:rPr>
            </w:pPr>
            <w:r w:rsidRPr="00932392">
              <w:rPr>
                <w:rFonts w:ascii="GHEA Grapalat" w:hAnsi="GHEA Grapalat" w:cs="Calibri"/>
                <w:sz w:val="16"/>
                <w:szCs w:val="16"/>
              </w:rPr>
              <w:t>33621764/1</w:t>
            </w:r>
          </w:p>
        </w:tc>
        <w:tc>
          <w:tcPr>
            <w:tcW w:w="2250" w:type="dxa"/>
            <w:tcBorders>
              <w:top w:val="single" w:sz="4" w:space="0" w:color="auto"/>
              <w:left w:val="single" w:sz="4" w:space="0" w:color="auto"/>
              <w:bottom w:val="single" w:sz="4" w:space="0" w:color="auto"/>
              <w:right w:val="single" w:sz="4" w:space="0" w:color="auto"/>
            </w:tcBorders>
            <w:vAlign w:val="bottom"/>
          </w:tcPr>
          <w:p w14:paraId="5B76E462" w14:textId="77777777" w:rsidR="00C47C31" w:rsidRPr="00932392" w:rsidRDefault="00C47C31" w:rsidP="00C47C31">
            <w:pPr>
              <w:jc w:val="both"/>
              <w:rPr>
                <w:rFonts w:ascii="GHEA Grapalat" w:hAnsi="GHEA Grapalat" w:cs="Calibri"/>
                <w:sz w:val="20"/>
                <w:szCs w:val="20"/>
              </w:rPr>
            </w:pPr>
            <w:r w:rsidRPr="00932392">
              <w:rPr>
                <w:rFonts w:ascii="GHEA Grapalat" w:hAnsi="GHEA Grapalat" w:cs="Calibri"/>
                <w:sz w:val="20"/>
                <w:szCs w:val="20"/>
              </w:rPr>
              <w:t xml:space="preserve">պերինդոպրիլ /պերինդոպրիլի </w:t>
            </w:r>
          </w:p>
          <w:p w14:paraId="7B246D52" w14:textId="77777777" w:rsidR="00C47C31" w:rsidRPr="00932392" w:rsidRDefault="00C47C31" w:rsidP="00C47C31">
            <w:pPr>
              <w:jc w:val="both"/>
              <w:rPr>
                <w:rFonts w:ascii="GHEA Grapalat" w:hAnsi="GHEA Grapalat" w:cs="Calibri"/>
                <w:sz w:val="20"/>
                <w:szCs w:val="20"/>
              </w:rPr>
            </w:pPr>
            <w:r w:rsidRPr="00932392">
              <w:rPr>
                <w:rFonts w:ascii="GHEA Grapalat" w:hAnsi="GHEA Grapalat" w:cs="Calibri"/>
                <w:sz w:val="20"/>
                <w:szCs w:val="20"/>
              </w:rPr>
              <w:t>արգինին/, ինդապամիդ, ամլոդիպին /ամլոդիպինի բեզիլատ/ C08GA02</w:t>
            </w:r>
          </w:p>
        </w:tc>
        <w:tc>
          <w:tcPr>
            <w:tcW w:w="1237" w:type="dxa"/>
            <w:tcBorders>
              <w:top w:val="single" w:sz="4" w:space="0" w:color="auto"/>
              <w:left w:val="single" w:sz="4" w:space="0" w:color="auto"/>
              <w:bottom w:val="single" w:sz="4" w:space="0" w:color="auto"/>
              <w:right w:val="single" w:sz="4" w:space="0" w:color="auto"/>
            </w:tcBorders>
            <w:vAlign w:val="center"/>
          </w:tcPr>
          <w:p w14:paraId="3F82EE4E"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FD0892"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rPr>
              <w:t>Պերինդոպրիլ</w:t>
            </w:r>
            <w:r w:rsidRPr="00932392">
              <w:rPr>
                <w:rFonts w:ascii="GHEA Grapalat" w:hAnsi="GHEA Grapalat"/>
                <w:sz w:val="20"/>
                <w:szCs w:val="20"/>
                <w:lang w:val="pt-BR"/>
              </w:rPr>
              <w:t xml:space="preserve"> </w:t>
            </w:r>
            <w:r w:rsidRPr="00932392">
              <w:rPr>
                <w:rFonts w:ascii="GHEA Grapalat" w:hAnsi="GHEA Grapalat"/>
                <w:sz w:val="20"/>
                <w:szCs w:val="20"/>
              </w:rPr>
              <w:t>արգինին</w:t>
            </w:r>
            <w:r w:rsidRPr="00932392">
              <w:rPr>
                <w:rFonts w:ascii="GHEA Grapalat" w:hAnsi="GHEA Grapalat"/>
                <w:sz w:val="20"/>
                <w:szCs w:val="20"/>
                <w:lang w:val="es-ES"/>
              </w:rPr>
              <w:t xml:space="preserve">, </w:t>
            </w:r>
            <w:r w:rsidRPr="00932392">
              <w:rPr>
                <w:rFonts w:ascii="GHEA Grapalat" w:hAnsi="GHEA Grapalat"/>
                <w:sz w:val="20"/>
                <w:szCs w:val="20"/>
              </w:rPr>
              <w:t>ինդապամիդ</w:t>
            </w:r>
            <w:r w:rsidRPr="00932392">
              <w:rPr>
                <w:rFonts w:ascii="GHEA Grapalat" w:hAnsi="GHEA Grapalat"/>
                <w:sz w:val="20"/>
                <w:szCs w:val="20"/>
                <w:lang w:val="hy-AM"/>
              </w:rPr>
              <w:t>,</w:t>
            </w:r>
            <w:r w:rsidRPr="00932392">
              <w:rPr>
                <w:rFonts w:ascii="GHEA Grapalat" w:hAnsi="GHEA Grapalat"/>
                <w:sz w:val="20"/>
                <w:szCs w:val="20"/>
                <w:lang w:val="pt-BR"/>
              </w:rPr>
              <w:t xml:space="preserve"> </w:t>
            </w:r>
            <w:r w:rsidRPr="00932392">
              <w:rPr>
                <w:rFonts w:ascii="GHEA Grapalat" w:hAnsi="GHEA Grapalat" w:cs="Sylfaen"/>
                <w:sz w:val="20"/>
                <w:szCs w:val="20"/>
              </w:rPr>
              <w:t>ամլոդիպին</w:t>
            </w:r>
            <w:r w:rsidRPr="00932392">
              <w:rPr>
                <w:rFonts w:ascii="GHEA Grapalat" w:hAnsi="GHEA Grapalat"/>
                <w:sz w:val="20"/>
                <w:szCs w:val="20"/>
                <w:lang w:val="pt-BR"/>
              </w:rPr>
              <w:t xml:space="preserve"> (</w:t>
            </w:r>
            <w:r w:rsidRPr="00932392">
              <w:rPr>
                <w:rFonts w:ascii="GHEA Grapalat" w:hAnsi="GHEA Grapalat" w:cs="Sylfaen"/>
                <w:sz w:val="20"/>
                <w:szCs w:val="20"/>
              </w:rPr>
              <w:t>ամլոդիպին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բեզիլատ</w:t>
            </w:r>
            <w:r w:rsidRPr="00932392">
              <w:rPr>
                <w:rFonts w:ascii="GHEA Grapalat" w:hAnsi="GHEA Grapalat"/>
                <w:sz w:val="20"/>
                <w:szCs w:val="20"/>
                <w:lang w:val="pt-BR"/>
              </w:rPr>
              <w:t>),</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es-ES"/>
              </w:rPr>
              <w:t>10</w:t>
            </w:r>
            <w:r w:rsidRPr="00932392">
              <w:rPr>
                <w:rFonts w:ascii="GHEA Grapalat" w:hAnsi="GHEA Grapalat" w:cs="Sylfaen"/>
                <w:sz w:val="20"/>
                <w:szCs w:val="20"/>
              </w:rPr>
              <w:t>մգ</w:t>
            </w:r>
            <w:r w:rsidRPr="00932392">
              <w:rPr>
                <w:rFonts w:ascii="GHEA Grapalat" w:hAnsi="GHEA Grapalat" w:cs="Sylfaen"/>
                <w:sz w:val="20"/>
                <w:szCs w:val="20"/>
                <w:lang w:val="es-ES"/>
              </w:rPr>
              <w:t>+2.5մգ</w:t>
            </w:r>
            <w:r w:rsidRPr="00932392">
              <w:rPr>
                <w:rFonts w:ascii="GHEA Grapalat" w:hAnsi="GHEA Grapalat" w:cs="Sylfaen"/>
                <w:sz w:val="20"/>
                <w:szCs w:val="20"/>
                <w:lang w:val="hy-AM"/>
              </w:rPr>
              <w:t>+</w:t>
            </w:r>
            <w:r w:rsidRPr="00932392">
              <w:rPr>
                <w:rFonts w:ascii="GHEA Grapalat" w:hAnsi="GHEA Grapalat" w:cs="Sylfaen"/>
                <w:sz w:val="20"/>
                <w:szCs w:val="20"/>
                <w:lang w:val="es-ES"/>
              </w:rPr>
              <w:t>10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323E8189" w14:textId="77777777" w:rsidR="00C47C31" w:rsidRPr="00932392" w:rsidRDefault="00C47C31" w:rsidP="001616B4">
            <w:pPr>
              <w:jc w:val="center"/>
              <w:rPr>
                <w:rFonts w:ascii="GHEA Grapalat" w:hAnsi="GHEA Grapalat" w:cs="Arial"/>
                <w:sz w:val="18"/>
                <w:szCs w:val="18"/>
                <w:lang w:val="es-ES"/>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2FC3CF6" w14:textId="0A3967B5"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1BB7B30" w14:textId="773A14B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5071C7C3" w14:textId="25277ED9"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8097030"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D21ADF0"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10500</w:t>
            </w:r>
          </w:p>
        </w:tc>
        <w:tc>
          <w:tcPr>
            <w:tcW w:w="1701" w:type="dxa"/>
            <w:tcBorders>
              <w:top w:val="single" w:sz="4" w:space="0" w:color="auto"/>
              <w:left w:val="single" w:sz="4" w:space="0" w:color="auto"/>
              <w:bottom w:val="single" w:sz="4" w:space="0" w:color="auto"/>
              <w:right w:val="single" w:sz="4" w:space="0" w:color="auto"/>
            </w:tcBorders>
            <w:vAlign w:val="center"/>
          </w:tcPr>
          <w:p w14:paraId="701ABB7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70BD802E"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69A97F8"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140</w:t>
            </w:r>
          </w:p>
        </w:tc>
        <w:tc>
          <w:tcPr>
            <w:tcW w:w="1246" w:type="dxa"/>
            <w:tcBorders>
              <w:top w:val="single" w:sz="4" w:space="0" w:color="auto"/>
              <w:left w:val="single" w:sz="4" w:space="0" w:color="auto"/>
              <w:bottom w:val="single" w:sz="4" w:space="0" w:color="auto"/>
              <w:right w:val="single" w:sz="4" w:space="0" w:color="auto"/>
            </w:tcBorders>
            <w:vAlign w:val="bottom"/>
          </w:tcPr>
          <w:p w14:paraId="53C4E4DA" w14:textId="77777777" w:rsidR="00C47C31" w:rsidRPr="00932392" w:rsidRDefault="00C47C31" w:rsidP="00C47C31">
            <w:pPr>
              <w:jc w:val="both"/>
              <w:rPr>
                <w:rFonts w:ascii="GHEA Grapalat" w:hAnsi="GHEA Grapalat" w:cs="Calibri"/>
                <w:sz w:val="16"/>
                <w:szCs w:val="16"/>
                <w:lang w:val="hy-AM"/>
              </w:rPr>
            </w:pPr>
            <w:r w:rsidRPr="00932392">
              <w:rPr>
                <w:rFonts w:ascii="GHEA Grapalat" w:hAnsi="GHEA Grapalat" w:cs="Calibri"/>
                <w:sz w:val="16"/>
                <w:szCs w:val="16"/>
              </w:rPr>
              <w:t>33621764/</w:t>
            </w:r>
            <w:r w:rsidRPr="00932392">
              <w:rPr>
                <w:rFonts w:ascii="GHEA Grapalat" w:hAnsi="GHEA Grapalat" w:cs="Calibri"/>
                <w:sz w:val="16"/>
                <w:szCs w:val="16"/>
                <w:lang w:val="hy-AM"/>
              </w:rPr>
              <w:t>2</w:t>
            </w:r>
          </w:p>
        </w:tc>
        <w:tc>
          <w:tcPr>
            <w:tcW w:w="2250" w:type="dxa"/>
            <w:tcBorders>
              <w:top w:val="single" w:sz="4" w:space="0" w:color="auto"/>
              <w:left w:val="single" w:sz="4" w:space="0" w:color="auto"/>
              <w:bottom w:val="single" w:sz="4" w:space="0" w:color="auto"/>
              <w:right w:val="single" w:sz="4" w:space="0" w:color="auto"/>
            </w:tcBorders>
            <w:vAlign w:val="bottom"/>
          </w:tcPr>
          <w:p w14:paraId="438C5E48" w14:textId="77777777" w:rsidR="00C47C31" w:rsidRPr="00932392" w:rsidRDefault="00C47C31" w:rsidP="00C47C31">
            <w:pPr>
              <w:jc w:val="both"/>
              <w:rPr>
                <w:rFonts w:ascii="GHEA Grapalat" w:hAnsi="GHEA Grapalat" w:cs="Calibri"/>
                <w:sz w:val="20"/>
                <w:szCs w:val="20"/>
                <w:lang w:val="hy-AM"/>
              </w:rPr>
            </w:pPr>
            <w:r w:rsidRPr="00932392">
              <w:rPr>
                <w:rFonts w:ascii="GHEA Grapalat" w:hAnsi="GHEA Grapalat" w:cs="Calibri"/>
                <w:sz w:val="20"/>
                <w:szCs w:val="20"/>
                <w:lang w:val="hy-AM"/>
              </w:rPr>
              <w:t xml:space="preserve">պերինդոպրիլ /պերինդոպրիլի </w:t>
            </w:r>
          </w:p>
          <w:p w14:paraId="7B09B6E3" w14:textId="77777777" w:rsidR="00C47C31" w:rsidRPr="00932392" w:rsidRDefault="00C47C31" w:rsidP="00C47C31">
            <w:pPr>
              <w:jc w:val="both"/>
              <w:rPr>
                <w:rFonts w:ascii="GHEA Grapalat" w:hAnsi="GHEA Grapalat" w:cs="Calibri"/>
                <w:sz w:val="20"/>
                <w:szCs w:val="20"/>
                <w:lang w:val="hy-AM"/>
              </w:rPr>
            </w:pPr>
            <w:r w:rsidRPr="00932392">
              <w:rPr>
                <w:rFonts w:ascii="GHEA Grapalat" w:hAnsi="GHEA Grapalat" w:cs="Calibri"/>
                <w:sz w:val="20"/>
                <w:szCs w:val="20"/>
                <w:lang w:val="hy-AM"/>
              </w:rPr>
              <w:t>արգինին/, ինդապամիդ, ամլոդիպին /ամլոդիպինի բեզիլատ/ C08GA02</w:t>
            </w:r>
          </w:p>
        </w:tc>
        <w:tc>
          <w:tcPr>
            <w:tcW w:w="1237" w:type="dxa"/>
            <w:tcBorders>
              <w:top w:val="single" w:sz="4" w:space="0" w:color="auto"/>
              <w:left w:val="single" w:sz="4" w:space="0" w:color="auto"/>
              <w:bottom w:val="single" w:sz="4" w:space="0" w:color="auto"/>
              <w:right w:val="single" w:sz="4" w:space="0" w:color="auto"/>
            </w:tcBorders>
            <w:vAlign w:val="center"/>
          </w:tcPr>
          <w:p w14:paraId="3EBA0E49"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C2EF0C" w14:textId="77777777" w:rsidR="00C47C31" w:rsidRPr="00932392" w:rsidRDefault="00C47C31" w:rsidP="001616B4">
            <w:pPr>
              <w:jc w:val="both"/>
              <w:rPr>
                <w:rFonts w:ascii="GHEA Grapalat" w:hAnsi="GHEA Grapalat"/>
                <w:sz w:val="20"/>
                <w:szCs w:val="20"/>
                <w:lang w:val="pt-BR"/>
              </w:rPr>
            </w:pPr>
            <w:r w:rsidRPr="00932392">
              <w:rPr>
                <w:rFonts w:ascii="GHEA Grapalat" w:hAnsi="GHEA Grapalat" w:cs="Sylfaen"/>
                <w:sz w:val="20"/>
                <w:szCs w:val="20"/>
              </w:rPr>
              <w:t>պերինդոպրիլ</w:t>
            </w:r>
            <w:r w:rsidRPr="00932392">
              <w:rPr>
                <w:rFonts w:ascii="GHEA Grapalat" w:hAnsi="GHEA Grapalat" w:cs="Sylfaen"/>
                <w:sz w:val="20"/>
                <w:szCs w:val="20"/>
                <w:lang w:val="pt-BR"/>
              </w:rPr>
              <w:t xml:space="preserve"> (</w:t>
            </w:r>
            <w:r w:rsidRPr="00932392">
              <w:rPr>
                <w:rFonts w:ascii="GHEA Grapalat" w:hAnsi="GHEA Grapalat" w:cs="Sylfaen"/>
                <w:sz w:val="20"/>
                <w:szCs w:val="20"/>
              </w:rPr>
              <w:t>պերինդոպրիլի</w:t>
            </w:r>
            <w:r w:rsidRPr="00932392">
              <w:rPr>
                <w:rFonts w:ascii="GHEA Grapalat" w:hAnsi="GHEA Grapalat" w:cs="Sylfaen"/>
                <w:sz w:val="20"/>
                <w:szCs w:val="20"/>
                <w:lang w:val="pt-BR"/>
              </w:rPr>
              <w:t xml:space="preserve"> </w:t>
            </w:r>
            <w:r w:rsidRPr="00932392">
              <w:rPr>
                <w:rFonts w:ascii="GHEA Grapalat" w:hAnsi="GHEA Grapalat" w:cs="Sylfaen"/>
                <w:sz w:val="20"/>
                <w:szCs w:val="20"/>
              </w:rPr>
              <w:t>տերտ</w:t>
            </w:r>
            <w:r w:rsidRPr="00932392">
              <w:rPr>
                <w:rFonts w:ascii="GHEA Grapalat" w:hAnsi="GHEA Grapalat" w:cs="Sylfaen"/>
                <w:sz w:val="20"/>
                <w:szCs w:val="20"/>
                <w:lang w:val="pt-BR"/>
              </w:rPr>
              <w:t>-</w:t>
            </w:r>
            <w:r w:rsidRPr="00932392">
              <w:rPr>
                <w:rFonts w:ascii="GHEA Grapalat" w:hAnsi="GHEA Grapalat" w:cs="Sylfaen"/>
                <w:sz w:val="20"/>
                <w:szCs w:val="20"/>
              </w:rPr>
              <w:t>բուտիլամին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ամլոդիպին</w:t>
            </w:r>
            <w:r w:rsidRPr="00932392">
              <w:rPr>
                <w:rFonts w:ascii="GHEA Grapalat" w:hAnsi="GHEA Grapalat" w:cs="Sylfaen"/>
                <w:sz w:val="20"/>
                <w:szCs w:val="20"/>
                <w:lang w:val="pt-BR"/>
              </w:rPr>
              <w:t xml:space="preserve"> (</w:t>
            </w:r>
            <w:r w:rsidRPr="00932392">
              <w:rPr>
                <w:rFonts w:ascii="GHEA Grapalat" w:hAnsi="GHEA Grapalat" w:cs="Sylfaen"/>
                <w:sz w:val="20"/>
                <w:szCs w:val="20"/>
              </w:rPr>
              <w:t>ամլոդիպինի</w:t>
            </w:r>
            <w:r w:rsidRPr="00932392">
              <w:rPr>
                <w:rFonts w:ascii="GHEA Grapalat" w:hAnsi="GHEA Grapalat" w:cs="Sylfaen"/>
                <w:sz w:val="20"/>
                <w:szCs w:val="20"/>
                <w:lang w:val="pt-BR"/>
              </w:rPr>
              <w:t xml:space="preserve"> </w:t>
            </w:r>
            <w:r w:rsidRPr="00932392">
              <w:rPr>
                <w:rFonts w:ascii="GHEA Grapalat" w:hAnsi="GHEA Grapalat" w:cs="Sylfaen"/>
                <w:sz w:val="20"/>
                <w:szCs w:val="20"/>
              </w:rPr>
              <w:t>բեզիլատ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ինդապամիդ</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դեղահատեր</w:t>
            </w:r>
            <w:r w:rsidRPr="00932392">
              <w:rPr>
                <w:rFonts w:ascii="GHEA Grapalat" w:hAnsi="GHEA Grapalat" w:cs="Sylfaen"/>
                <w:sz w:val="20"/>
                <w:szCs w:val="20"/>
                <w:lang w:val="pt-BR"/>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hy-AM"/>
              </w:rPr>
              <w:t>.</w:t>
            </w:r>
            <w:r w:rsidRPr="00932392">
              <w:rPr>
                <w:rFonts w:ascii="GHEA Grapalat" w:hAnsi="GHEA Grapalat" w:cs="Sylfaen"/>
                <w:sz w:val="20"/>
                <w:szCs w:val="20"/>
                <w:lang w:val="pt-BR"/>
              </w:rPr>
              <w:t xml:space="preserve"> </w:t>
            </w:r>
            <w:r w:rsidRPr="00932392">
              <w:rPr>
                <w:rFonts w:ascii="GHEA Grapalat" w:hAnsi="GHEA Grapalat" w:cs="Sylfaen"/>
                <w:sz w:val="20"/>
                <w:szCs w:val="20"/>
              </w:rPr>
              <w:t>8մգ+10մգ+2,5մգ</w:t>
            </w:r>
          </w:p>
        </w:tc>
        <w:tc>
          <w:tcPr>
            <w:tcW w:w="843" w:type="dxa"/>
            <w:tcBorders>
              <w:top w:val="single" w:sz="4" w:space="0" w:color="auto"/>
              <w:left w:val="single" w:sz="4" w:space="0" w:color="auto"/>
              <w:bottom w:val="single" w:sz="4" w:space="0" w:color="auto"/>
              <w:right w:val="single" w:sz="4" w:space="0" w:color="auto"/>
            </w:tcBorders>
            <w:vAlign w:val="center"/>
          </w:tcPr>
          <w:p w14:paraId="0B5961C0" w14:textId="77777777" w:rsidR="00C47C31" w:rsidRPr="00932392" w:rsidRDefault="00C47C31" w:rsidP="001616B4">
            <w:pPr>
              <w:jc w:val="center"/>
              <w:rPr>
                <w:rFonts w:ascii="GHEA Grapalat" w:hAnsi="GHEA Grapalat" w:cs="Arial"/>
                <w:sz w:val="18"/>
                <w:szCs w:val="18"/>
                <w:lang w:val="es-ES"/>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F07B3AD" w14:textId="5180AB6A"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584FC22" w14:textId="223E77A5"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9C97E7E" w14:textId="574C3949"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2066EF6"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BDB75E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9000</w:t>
            </w:r>
          </w:p>
        </w:tc>
        <w:tc>
          <w:tcPr>
            <w:tcW w:w="1701" w:type="dxa"/>
            <w:tcBorders>
              <w:top w:val="single" w:sz="4" w:space="0" w:color="auto"/>
              <w:left w:val="single" w:sz="4" w:space="0" w:color="auto"/>
              <w:bottom w:val="single" w:sz="4" w:space="0" w:color="auto"/>
              <w:right w:val="single" w:sz="4" w:space="0" w:color="auto"/>
            </w:tcBorders>
            <w:vAlign w:val="center"/>
          </w:tcPr>
          <w:p w14:paraId="3D473B5F"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0E1A8073"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0EB484B"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141</w:t>
            </w:r>
          </w:p>
        </w:tc>
        <w:tc>
          <w:tcPr>
            <w:tcW w:w="1246" w:type="dxa"/>
            <w:tcBorders>
              <w:top w:val="single" w:sz="4" w:space="0" w:color="auto"/>
              <w:left w:val="single" w:sz="4" w:space="0" w:color="auto"/>
              <w:bottom w:val="single" w:sz="4" w:space="0" w:color="auto"/>
              <w:right w:val="single" w:sz="4" w:space="0" w:color="auto"/>
            </w:tcBorders>
            <w:vAlign w:val="center"/>
          </w:tcPr>
          <w:p w14:paraId="4D412828"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33621720/1</w:t>
            </w:r>
          </w:p>
        </w:tc>
        <w:tc>
          <w:tcPr>
            <w:tcW w:w="2250" w:type="dxa"/>
            <w:tcBorders>
              <w:top w:val="single" w:sz="4" w:space="0" w:color="auto"/>
              <w:left w:val="single" w:sz="4" w:space="0" w:color="auto"/>
              <w:bottom w:val="single" w:sz="4" w:space="0" w:color="auto"/>
              <w:right w:val="single" w:sz="4" w:space="0" w:color="auto"/>
            </w:tcBorders>
            <w:vAlign w:val="center"/>
          </w:tcPr>
          <w:p w14:paraId="57AE683D"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Sylfaen"/>
                <w:sz w:val="20"/>
                <w:szCs w:val="20"/>
              </w:rPr>
              <w:t>բիսոպրոլոլ</w:t>
            </w:r>
            <w:r w:rsidRPr="00932392">
              <w:rPr>
                <w:rFonts w:ascii="GHEA Grapalat" w:hAnsi="GHEA Grapalat"/>
                <w:sz w:val="20"/>
                <w:szCs w:val="20"/>
              </w:rPr>
              <w:t xml:space="preserve"> c07ab07</w:t>
            </w:r>
          </w:p>
        </w:tc>
        <w:tc>
          <w:tcPr>
            <w:tcW w:w="1237" w:type="dxa"/>
            <w:tcBorders>
              <w:top w:val="single" w:sz="4" w:space="0" w:color="auto"/>
              <w:left w:val="single" w:sz="4" w:space="0" w:color="auto"/>
              <w:bottom w:val="single" w:sz="4" w:space="0" w:color="auto"/>
              <w:right w:val="single" w:sz="4" w:space="0" w:color="auto"/>
            </w:tcBorders>
            <w:vAlign w:val="center"/>
          </w:tcPr>
          <w:p w14:paraId="58E1C09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A6C8FB"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Բիսոպրոլոլ (բիսոպրոլոլի ֆումարատ),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5</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04793AC0"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9CF8B00" w14:textId="4961A5CD"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A146221" w14:textId="4A05538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2B0571BE" w14:textId="503CDD5F"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AE9532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3426C8F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15000</w:t>
            </w:r>
          </w:p>
        </w:tc>
        <w:tc>
          <w:tcPr>
            <w:tcW w:w="1701" w:type="dxa"/>
            <w:tcBorders>
              <w:top w:val="single" w:sz="4" w:space="0" w:color="auto"/>
              <w:left w:val="single" w:sz="4" w:space="0" w:color="auto"/>
              <w:bottom w:val="single" w:sz="4" w:space="0" w:color="auto"/>
              <w:right w:val="single" w:sz="4" w:space="0" w:color="auto"/>
            </w:tcBorders>
            <w:vAlign w:val="center"/>
          </w:tcPr>
          <w:p w14:paraId="4EF7A8FB"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716D26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9BE7865"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142</w:t>
            </w:r>
          </w:p>
        </w:tc>
        <w:tc>
          <w:tcPr>
            <w:tcW w:w="1246" w:type="dxa"/>
            <w:tcBorders>
              <w:top w:val="single" w:sz="4" w:space="0" w:color="auto"/>
              <w:left w:val="single" w:sz="4" w:space="0" w:color="auto"/>
              <w:bottom w:val="single" w:sz="4" w:space="0" w:color="auto"/>
              <w:right w:val="single" w:sz="4" w:space="0" w:color="auto"/>
            </w:tcBorders>
            <w:vAlign w:val="center"/>
          </w:tcPr>
          <w:p w14:paraId="0B1D9283"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hy-AM"/>
              </w:rPr>
              <w:t>33621720/2</w:t>
            </w:r>
          </w:p>
        </w:tc>
        <w:tc>
          <w:tcPr>
            <w:tcW w:w="2250" w:type="dxa"/>
            <w:tcBorders>
              <w:top w:val="single" w:sz="4" w:space="0" w:color="auto"/>
              <w:left w:val="single" w:sz="4" w:space="0" w:color="auto"/>
              <w:bottom w:val="single" w:sz="4" w:space="0" w:color="auto"/>
              <w:right w:val="single" w:sz="4" w:space="0" w:color="auto"/>
            </w:tcBorders>
            <w:vAlign w:val="center"/>
          </w:tcPr>
          <w:p w14:paraId="088A5A93"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Sylfaen"/>
                <w:sz w:val="20"/>
                <w:szCs w:val="20"/>
              </w:rPr>
              <w:t>բիսոպրոլոլ</w:t>
            </w:r>
            <w:r w:rsidRPr="00932392">
              <w:rPr>
                <w:rFonts w:ascii="GHEA Grapalat" w:hAnsi="GHEA Grapalat"/>
                <w:sz w:val="20"/>
                <w:szCs w:val="20"/>
              </w:rPr>
              <w:t xml:space="preserve"> c07ab07</w:t>
            </w:r>
          </w:p>
        </w:tc>
        <w:tc>
          <w:tcPr>
            <w:tcW w:w="1237" w:type="dxa"/>
            <w:tcBorders>
              <w:top w:val="single" w:sz="4" w:space="0" w:color="auto"/>
              <w:left w:val="single" w:sz="4" w:space="0" w:color="auto"/>
              <w:bottom w:val="single" w:sz="4" w:space="0" w:color="auto"/>
              <w:right w:val="single" w:sz="4" w:space="0" w:color="auto"/>
            </w:tcBorders>
            <w:vAlign w:val="center"/>
          </w:tcPr>
          <w:p w14:paraId="3EC1689C"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D6ECC9"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Բիսոպրոլոլ (բիսոպրոլոլի ֆումարատ),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hy-AM"/>
              </w:rPr>
              <w:t xml:space="preserve"> </w:t>
            </w:r>
            <w:r w:rsidRPr="00932392">
              <w:rPr>
                <w:rFonts w:ascii="GHEA Grapalat" w:hAnsi="GHEA Grapalat" w:cs="Sylfaen"/>
                <w:sz w:val="20"/>
                <w:szCs w:val="20"/>
              </w:rPr>
              <w:t>թաղանթապատ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 xml:space="preserve">. </w:t>
            </w:r>
            <w:r w:rsidRPr="00932392">
              <w:rPr>
                <w:rFonts w:ascii="GHEA Grapalat" w:hAnsi="GHEA Grapalat" w:cs="Sylfaen"/>
                <w:sz w:val="20"/>
                <w:szCs w:val="20"/>
                <w:lang w:val="hy-AM"/>
              </w:rPr>
              <w:t>10</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7C4692C3"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3A794870" w14:textId="290F70E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59DCC56E" w14:textId="40DAE85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58EF783" w14:textId="422281D0"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8BA1B4E"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76B65A7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3300</w:t>
            </w:r>
          </w:p>
        </w:tc>
        <w:tc>
          <w:tcPr>
            <w:tcW w:w="1701" w:type="dxa"/>
            <w:tcBorders>
              <w:top w:val="single" w:sz="4" w:space="0" w:color="auto"/>
              <w:left w:val="single" w:sz="4" w:space="0" w:color="auto"/>
              <w:bottom w:val="single" w:sz="4" w:space="0" w:color="auto"/>
              <w:right w:val="single" w:sz="4" w:space="0" w:color="auto"/>
            </w:tcBorders>
            <w:vAlign w:val="center"/>
          </w:tcPr>
          <w:p w14:paraId="4CB8C2D2"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7ACC20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19354CB"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143</w:t>
            </w:r>
          </w:p>
        </w:tc>
        <w:tc>
          <w:tcPr>
            <w:tcW w:w="1246" w:type="dxa"/>
            <w:tcBorders>
              <w:top w:val="single" w:sz="4" w:space="0" w:color="auto"/>
              <w:left w:val="single" w:sz="4" w:space="0" w:color="auto"/>
              <w:bottom w:val="single" w:sz="4" w:space="0" w:color="auto"/>
              <w:right w:val="single" w:sz="4" w:space="0" w:color="auto"/>
            </w:tcBorders>
            <w:vAlign w:val="center"/>
          </w:tcPr>
          <w:p w14:paraId="3C28EE9A" w14:textId="77777777" w:rsidR="00C47C31" w:rsidRPr="00932392" w:rsidRDefault="00C47C31" w:rsidP="00C47C31">
            <w:pPr>
              <w:jc w:val="both"/>
              <w:rPr>
                <w:rFonts w:ascii="GHEA Grapalat" w:hAnsi="GHEA Grapalat"/>
                <w:sz w:val="16"/>
                <w:szCs w:val="16"/>
                <w:lang w:val="hy-AM"/>
              </w:rPr>
            </w:pPr>
            <w:r w:rsidRPr="00932392">
              <w:rPr>
                <w:rFonts w:ascii="GHEA Grapalat" w:hAnsi="GHEA Grapalat"/>
                <w:sz w:val="16"/>
                <w:szCs w:val="16"/>
                <w:lang w:val="pt-BR"/>
              </w:rPr>
              <w:t>33671113/</w:t>
            </w:r>
            <w:r w:rsidRPr="00932392">
              <w:rPr>
                <w:rFonts w:ascii="GHEA Grapalat" w:hAnsi="GHEA Grapalat"/>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0956515B" w14:textId="77777777" w:rsidR="00C47C31" w:rsidRPr="00932392" w:rsidRDefault="00C47C31" w:rsidP="00C47C31">
            <w:pPr>
              <w:jc w:val="both"/>
              <w:rPr>
                <w:rFonts w:ascii="GHEA Grapalat" w:hAnsi="GHEA Grapalat"/>
                <w:sz w:val="20"/>
                <w:szCs w:val="20"/>
              </w:rPr>
            </w:pPr>
            <w:r w:rsidRPr="00932392">
              <w:rPr>
                <w:rFonts w:ascii="GHEA Grapalat" w:hAnsi="GHEA Grapalat" w:cs="Arial"/>
                <w:sz w:val="20"/>
                <w:szCs w:val="20"/>
              </w:rPr>
              <w:t>սալբուտամոլ r03ac02</w:t>
            </w:r>
          </w:p>
        </w:tc>
        <w:tc>
          <w:tcPr>
            <w:tcW w:w="1237" w:type="dxa"/>
            <w:tcBorders>
              <w:top w:val="single" w:sz="4" w:space="0" w:color="auto"/>
              <w:left w:val="single" w:sz="4" w:space="0" w:color="auto"/>
              <w:bottom w:val="single" w:sz="4" w:space="0" w:color="auto"/>
              <w:right w:val="single" w:sz="4" w:space="0" w:color="auto"/>
            </w:tcBorders>
            <w:vAlign w:val="center"/>
          </w:tcPr>
          <w:p w14:paraId="4F7BC781"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A18996" w14:textId="77777777" w:rsidR="00C47C31" w:rsidRPr="00932392" w:rsidRDefault="00C47C31" w:rsidP="001616B4">
            <w:pPr>
              <w:jc w:val="both"/>
              <w:rPr>
                <w:rFonts w:ascii="GHEA Grapalat" w:hAnsi="GHEA Grapalat"/>
                <w:sz w:val="20"/>
                <w:szCs w:val="20"/>
                <w:lang w:val="hy-AM"/>
              </w:rPr>
            </w:pPr>
            <w:r w:rsidRPr="00932392">
              <w:rPr>
                <w:rFonts w:ascii="GHEA Grapalat" w:hAnsi="GHEA Grapalat"/>
                <w:sz w:val="20"/>
                <w:szCs w:val="20"/>
                <w:lang w:val="es-ES"/>
              </w:rPr>
              <w:t xml:space="preserve">Սալբուտամոլ (սալբուտամոլի սուլֆատ), </w:t>
            </w:r>
            <w:r w:rsidRPr="00932392">
              <w:rPr>
                <w:rFonts w:ascii="GHEA Grapalat" w:hAnsi="GHEA Grapalat" w:cs="Sylfaen"/>
                <w:sz w:val="20"/>
                <w:szCs w:val="20"/>
              </w:rPr>
              <w:t>դեղաձևը</w:t>
            </w:r>
            <w:r w:rsidRPr="00932392">
              <w:rPr>
                <w:rFonts w:ascii="GHEA Grapalat" w:hAnsi="GHEA Grapalat" w:cs="Sylfaen"/>
                <w:sz w:val="20"/>
                <w:szCs w:val="20"/>
                <w:lang w:val="es-ES"/>
              </w:rPr>
              <w:t xml:space="preserve">. </w:t>
            </w:r>
            <w:r w:rsidRPr="00932392">
              <w:rPr>
                <w:rFonts w:ascii="GHEA Grapalat" w:hAnsi="GHEA Grapalat" w:cs="Sylfaen"/>
                <w:sz w:val="20"/>
                <w:szCs w:val="20"/>
                <w:lang w:val="hy-AM"/>
              </w:rPr>
              <w:t xml:space="preserve">դեղակախույթ </w:t>
            </w:r>
            <w:r w:rsidRPr="00932392">
              <w:rPr>
                <w:rFonts w:ascii="GHEA Grapalat" w:hAnsi="GHEA Grapalat" w:cs="Sylfaen"/>
                <w:sz w:val="20"/>
                <w:szCs w:val="20"/>
              </w:rPr>
              <w:t>շնչառման</w:t>
            </w:r>
            <w:r w:rsidRPr="00932392">
              <w:rPr>
                <w:rFonts w:ascii="GHEA Grapalat" w:hAnsi="GHEA Grapalat" w:cs="Sylfaen"/>
                <w:sz w:val="20"/>
                <w:szCs w:val="20"/>
                <w:lang w:val="pt-BR"/>
              </w:rPr>
              <w:t xml:space="preserve"> 100</w:t>
            </w:r>
            <w:r w:rsidRPr="00932392">
              <w:rPr>
                <w:rFonts w:ascii="GHEA Grapalat" w:hAnsi="GHEA Grapalat" w:cs="Sylfaen"/>
                <w:sz w:val="20"/>
                <w:szCs w:val="20"/>
              </w:rPr>
              <w:t>մկգ</w:t>
            </w:r>
            <w:r w:rsidRPr="00932392">
              <w:rPr>
                <w:rFonts w:ascii="GHEA Grapalat" w:hAnsi="GHEA Grapalat" w:cs="Sylfaen"/>
                <w:sz w:val="20"/>
                <w:szCs w:val="20"/>
                <w:lang w:val="pt-BR"/>
              </w:rPr>
              <w:t>/</w:t>
            </w:r>
            <w:r w:rsidRPr="00932392">
              <w:rPr>
                <w:rFonts w:ascii="GHEA Grapalat" w:hAnsi="GHEA Grapalat" w:cs="Sylfaen"/>
                <w:sz w:val="20"/>
                <w:szCs w:val="20"/>
              </w:rPr>
              <w:t>դեղաչափ</w:t>
            </w:r>
            <w:r w:rsidRPr="00932392">
              <w:rPr>
                <w:rFonts w:ascii="GHEA Grapalat" w:hAnsi="GHEA Grapalat" w:cs="Sylfaen"/>
                <w:sz w:val="20"/>
                <w:szCs w:val="20"/>
                <w:lang w:val="pt-BR"/>
              </w:rPr>
              <w:t xml:space="preserve">; 200 </w:t>
            </w:r>
            <w:r w:rsidRPr="00932392">
              <w:rPr>
                <w:rFonts w:ascii="GHEA Grapalat" w:hAnsi="GHEA Grapalat" w:cs="Sylfaen"/>
                <w:sz w:val="20"/>
                <w:szCs w:val="20"/>
              </w:rPr>
              <w:t>դեղաչափ</w:t>
            </w:r>
            <w:r w:rsidRPr="00932392">
              <w:rPr>
                <w:rFonts w:ascii="GHEA Grapalat" w:hAnsi="GHEA Grapalat" w:cs="Sylfaen"/>
                <w:sz w:val="20"/>
                <w:szCs w:val="20"/>
                <w:lang w:val="pt-BR"/>
              </w:rPr>
              <w:t xml:space="preserve"> (12</w:t>
            </w:r>
            <w:r w:rsidRPr="00932392">
              <w:rPr>
                <w:rFonts w:ascii="GHEA Grapalat" w:hAnsi="GHEA Grapalat" w:cs="Sylfaen"/>
                <w:sz w:val="20"/>
                <w:szCs w:val="20"/>
              </w:rPr>
              <w:t>մլ</w:t>
            </w:r>
            <w:r w:rsidRPr="00932392">
              <w:rPr>
                <w:rFonts w:ascii="GHEA Grapalat" w:hAnsi="GHEA Grapalat" w:cs="Sylfaen"/>
                <w:sz w:val="20"/>
                <w:szCs w:val="20"/>
                <w:lang w:val="pt-BR"/>
              </w:rPr>
              <w:t xml:space="preserve">) </w:t>
            </w:r>
            <w:r w:rsidRPr="00932392">
              <w:rPr>
                <w:rFonts w:ascii="GHEA Grapalat" w:hAnsi="GHEA Grapalat" w:cs="Sylfaen"/>
                <w:sz w:val="20"/>
                <w:szCs w:val="20"/>
              </w:rPr>
              <w:t>ալյումինե</w:t>
            </w:r>
            <w:r w:rsidRPr="00932392">
              <w:rPr>
                <w:rFonts w:ascii="GHEA Grapalat" w:hAnsi="GHEA Grapalat" w:cs="Sylfaen"/>
                <w:sz w:val="20"/>
                <w:szCs w:val="20"/>
                <w:lang w:val="pt-BR"/>
              </w:rPr>
              <w:t xml:space="preserve"> </w:t>
            </w:r>
            <w:r w:rsidRPr="00932392">
              <w:rPr>
                <w:rFonts w:ascii="GHEA Grapalat" w:hAnsi="GHEA Grapalat" w:cs="Sylfaen"/>
                <w:sz w:val="20"/>
                <w:szCs w:val="20"/>
              </w:rPr>
              <w:t>տարա</w:t>
            </w:r>
            <w:r w:rsidRPr="00932392">
              <w:rPr>
                <w:rFonts w:ascii="GHEA Grapalat" w:hAnsi="GHEA Grapalat" w:cs="Sylfaen"/>
                <w:sz w:val="20"/>
                <w:szCs w:val="20"/>
                <w:lang w:val="pt-BR"/>
              </w:rPr>
              <w:t xml:space="preserve"> </w:t>
            </w:r>
            <w:r w:rsidRPr="00932392">
              <w:rPr>
                <w:rFonts w:ascii="GHEA Grapalat" w:hAnsi="GHEA Grapalat" w:cs="Sylfaen"/>
                <w:sz w:val="20"/>
                <w:szCs w:val="20"/>
              </w:rPr>
              <w:t>ցողացիր</w:t>
            </w:r>
            <w:r w:rsidRPr="00932392">
              <w:rPr>
                <w:rFonts w:ascii="GHEA Grapalat" w:hAnsi="GHEA Grapalat" w:cs="Sylfaen"/>
                <w:sz w:val="20"/>
                <w:szCs w:val="20"/>
                <w:lang w:val="pt-BR"/>
              </w:rPr>
              <w:t xml:space="preserve"> </w:t>
            </w:r>
            <w:r w:rsidRPr="00932392">
              <w:rPr>
                <w:rFonts w:ascii="GHEA Grapalat" w:hAnsi="GHEA Grapalat" w:cs="Sylfaen"/>
                <w:sz w:val="20"/>
                <w:szCs w:val="20"/>
              </w:rPr>
              <w:t>սարքով</w:t>
            </w:r>
          </w:p>
        </w:tc>
        <w:tc>
          <w:tcPr>
            <w:tcW w:w="843" w:type="dxa"/>
            <w:tcBorders>
              <w:top w:val="single" w:sz="4" w:space="0" w:color="auto"/>
              <w:left w:val="single" w:sz="4" w:space="0" w:color="auto"/>
              <w:bottom w:val="single" w:sz="4" w:space="0" w:color="auto"/>
              <w:right w:val="single" w:sz="4" w:space="0" w:color="auto"/>
            </w:tcBorders>
            <w:vAlign w:val="center"/>
          </w:tcPr>
          <w:p w14:paraId="022824A6" w14:textId="77777777" w:rsidR="00C47C31" w:rsidRPr="00932392" w:rsidRDefault="00C47C31" w:rsidP="001616B4">
            <w:pPr>
              <w:jc w:val="center"/>
              <w:rPr>
                <w:rFonts w:ascii="GHEA Grapalat" w:hAnsi="GHEA Grapalat" w:cs="Arial"/>
                <w:sz w:val="18"/>
                <w:szCs w:val="18"/>
                <w:lang w:val="pt-BR"/>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912B005" w14:textId="58210BF0"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3CF7A71B" w14:textId="0EC5DFA2"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03D287E3" w14:textId="506A081B"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EB3B11C"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0E9E4801"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170</w:t>
            </w:r>
          </w:p>
        </w:tc>
        <w:tc>
          <w:tcPr>
            <w:tcW w:w="1701" w:type="dxa"/>
            <w:tcBorders>
              <w:top w:val="single" w:sz="4" w:space="0" w:color="auto"/>
              <w:left w:val="single" w:sz="4" w:space="0" w:color="auto"/>
              <w:bottom w:val="single" w:sz="4" w:space="0" w:color="auto"/>
              <w:right w:val="single" w:sz="4" w:space="0" w:color="auto"/>
            </w:tcBorders>
            <w:vAlign w:val="center"/>
          </w:tcPr>
          <w:p w14:paraId="693D171E"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522D1FDC"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99D32A1"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lastRenderedPageBreak/>
              <w:t>144</w:t>
            </w:r>
          </w:p>
        </w:tc>
        <w:tc>
          <w:tcPr>
            <w:tcW w:w="1246" w:type="dxa"/>
            <w:tcBorders>
              <w:top w:val="single" w:sz="4" w:space="0" w:color="auto"/>
              <w:left w:val="single" w:sz="4" w:space="0" w:color="auto"/>
              <w:bottom w:val="single" w:sz="4" w:space="0" w:color="auto"/>
              <w:right w:val="single" w:sz="4" w:space="0" w:color="auto"/>
            </w:tcBorders>
            <w:vAlign w:val="center"/>
          </w:tcPr>
          <w:p w14:paraId="4EAC3662" w14:textId="77777777" w:rsidR="00C47C31" w:rsidRPr="00932392" w:rsidRDefault="00C47C31" w:rsidP="00C47C31">
            <w:pPr>
              <w:jc w:val="both"/>
              <w:rPr>
                <w:rFonts w:ascii="GHEA Grapalat" w:hAnsi="GHEA Grapalat"/>
                <w:sz w:val="16"/>
                <w:szCs w:val="16"/>
                <w:lang w:val="ru-RU"/>
              </w:rPr>
            </w:pPr>
            <w:r w:rsidRPr="00932392">
              <w:rPr>
                <w:rFonts w:ascii="GHEA Grapalat" w:hAnsi="GHEA Grapalat"/>
                <w:sz w:val="16"/>
                <w:szCs w:val="16"/>
                <w:lang w:val="pt-BR"/>
              </w:rPr>
              <w:t>33671113/</w:t>
            </w:r>
            <w:r w:rsidRPr="00932392">
              <w:rPr>
                <w:rFonts w:ascii="GHEA Grapalat" w:hAnsi="GHEA Grapalat"/>
                <w:sz w:val="16"/>
                <w:szCs w:val="16"/>
                <w:lang w:val="ru-RU"/>
              </w:rPr>
              <w:t>2</w:t>
            </w:r>
          </w:p>
        </w:tc>
        <w:tc>
          <w:tcPr>
            <w:tcW w:w="2250" w:type="dxa"/>
            <w:tcBorders>
              <w:top w:val="single" w:sz="4" w:space="0" w:color="auto"/>
              <w:left w:val="single" w:sz="4" w:space="0" w:color="auto"/>
              <w:bottom w:val="single" w:sz="4" w:space="0" w:color="auto"/>
              <w:right w:val="single" w:sz="4" w:space="0" w:color="auto"/>
            </w:tcBorders>
            <w:vAlign w:val="center"/>
          </w:tcPr>
          <w:p w14:paraId="3FAF3D05"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Arial"/>
                <w:sz w:val="20"/>
                <w:szCs w:val="20"/>
              </w:rPr>
              <w:t>սալբուտամոլ</w:t>
            </w:r>
            <w:r w:rsidRPr="00932392">
              <w:rPr>
                <w:rFonts w:ascii="GHEA Grapalat" w:hAnsi="GHEA Grapalat" w:cs="Arial"/>
                <w:sz w:val="20"/>
                <w:szCs w:val="20"/>
                <w:lang w:val="pt-BR"/>
              </w:rPr>
              <w:t xml:space="preserve"> r03ac02</w:t>
            </w:r>
          </w:p>
        </w:tc>
        <w:tc>
          <w:tcPr>
            <w:tcW w:w="1237" w:type="dxa"/>
            <w:tcBorders>
              <w:top w:val="single" w:sz="4" w:space="0" w:color="auto"/>
              <w:left w:val="single" w:sz="4" w:space="0" w:color="auto"/>
              <w:bottom w:val="single" w:sz="4" w:space="0" w:color="auto"/>
              <w:right w:val="single" w:sz="4" w:space="0" w:color="auto"/>
            </w:tcBorders>
            <w:vAlign w:val="center"/>
          </w:tcPr>
          <w:p w14:paraId="40C4C67A"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FF121B"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Սալբուտամոլ (սալբուտամոլի սուլֆատ), </w:t>
            </w:r>
            <w:r w:rsidRPr="00932392">
              <w:rPr>
                <w:rFonts w:ascii="GHEA Grapalat" w:hAnsi="GHEA Grapalat" w:cs="Sylfaen"/>
                <w:sz w:val="20"/>
                <w:szCs w:val="20"/>
              </w:rPr>
              <w:t>դեղաձևը</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pt-BR"/>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pt-BR"/>
              </w:rPr>
              <w:t>.</w:t>
            </w:r>
            <w:r w:rsidRPr="00932392">
              <w:rPr>
                <w:rFonts w:ascii="GHEA Grapalat" w:hAnsi="GHEA Grapalat" w:cs="Sylfaen"/>
                <w:sz w:val="20"/>
                <w:szCs w:val="20"/>
                <w:lang w:val="hy-AM"/>
              </w:rPr>
              <w:t xml:space="preserve"> </w:t>
            </w:r>
            <w:r w:rsidRPr="00932392">
              <w:rPr>
                <w:rFonts w:ascii="GHEA Grapalat" w:hAnsi="GHEA Grapalat" w:cs="Sylfaen"/>
                <w:sz w:val="20"/>
                <w:szCs w:val="20"/>
                <w:lang w:val="pt-BR"/>
              </w:rPr>
              <w:t>2</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6F668334" w14:textId="77777777" w:rsidR="00C47C31" w:rsidRPr="00932392" w:rsidRDefault="00C47C31" w:rsidP="001616B4">
            <w:pPr>
              <w:jc w:val="cente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4AC44339" w14:textId="1418E5C9"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6653B9BF" w14:textId="0811208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509BEA3" w14:textId="06D3D7F9"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1E33C6B"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591C079"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2640</w:t>
            </w:r>
          </w:p>
        </w:tc>
        <w:tc>
          <w:tcPr>
            <w:tcW w:w="1701" w:type="dxa"/>
            <w:tcBorders>
              <w:top w:val="single" w:sz="4" w:space="0" w:color="auto"/>
              <w:left w:val="single" w:sz="4" w:space="0" w:color="auto"/>
              <w:bottom w:val="single" w:sz="4" w:space="0" w:color="auto"/>
              <w:right w:val="single" w:sz="4" w:space="0" w:color="auto"/>
            </w:tcBorders>
            <w:vAlign w:val="center"/>
          </w:tcPr>
          <w:p w14:paraId="13918F24"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472A4903"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82C1536"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145</w:t>
            </w:r>
          </w:p>
        </w:tc>
        <w:tc>
          <w:tcPr>
            <w:tcW w:w="1246" w:type="dxa"/>
            <w:tcBorders>
              <w:top w:val="single" w:sz="4" w:space="0" w:color="auto"/>
              <w:left w:val="single" w:sz="4" w:space="0" w:color="auto"/>
              <w:bottom w:val="single" w:sz="4" w:space="0" w:color="auto"/>
              <w:right w:val="single" w:sz="4" w:space="0" w:color="auto"/>
            </w:tcBorders>
            <w:vAlign w:val="center"/>
          </w:tcPr>
          <w:p w14:paraId="3E368DBC" w14:textId="77777777" w:rsidR="00C47C31" w:rsidRPr="00932392" w:rsidRDefault="00C47C31" w:rsidP="00C47C31">
            <w:pPr>
              <w:jc w:val="both"/>
              <w:rPr>
                <w:rFonts w:ascii="GHEA Grapalat" w:hAnsi="GHEA Grapalat" w:cs="Arial"/>
                <w:color w:val="000000"/>
                <w:sz w:val="16"/>
                <w:szCs w:val="16"/>
                <w:lang w:val="hy-AM"/>
              </w:rPr>
            </w:pPr>
            <w:r w:rsidRPr="00932392">
              <w:rPr>
                <w:rFonts w:ascii="GHEA Grapalat" w:hAnsi="GHEA Grapalat" w:cs="Arial"/>
                <w:color w:val="000000"/>
                <w:sz w:val="16"/>
                <w:szCs w:val="16"/>
                <w:lang w:val="hy-AM"/>
              </w:rPr>
              <w:t>33691811/1</w:t>
            </w:r>
          </w:p>
        </w:tc>
        <w:tc>
          <w:tcPr>
            <w:tcW w:w="2250" w:type="dxa"/>
            <w:tcBorders>
              <w:top w:val="single" w:sz="4" w:space="0" w:color="auto"/>
              <w:left w:val="single" w:sz="4" w:space="0" w:color="auto"/>
              <w:bottom w:val="single" w:sz="4" w:space="0" w:color="auto"/>
              <w:right w:val="single" w:sz="4" w:space="0" w:color="auto"/>
            </w:tcBorders>
            <w:vAlign w:val="center"/>
          </w:tcPr>
          <w:p w14:paraId="4DE84C53" w14:textId="77777777" w:rsidR="00C47C31" w:rsidRPr="00932392" w:rsidRDefault="00C47C31" w:rsidP="00C47C31">
            <w:pPr>
              <w:jc w:val="both"/>
              <w:rPr>
                <w:rFonts w:ascii="GHEA Grapalat" w:hAnsi="GHEA Grapalat" w:cs="Arial"/>
                <w:color w:val="000000"/>
                <w:sz w:val="20"/>
                <w:szCs w:val="20"/>
                <w:lang w:val="hy-AM"/>
              </w:rPr>
            </w:pPr>
            <w:r w:rsidRPr="00932392">
              <w:rPr>
                <w:rFonts w:ascii="GHEA Grapalat" w:hAnsi="GHEA Grapalat" w:cs="Arial"/>
                <w:color w:val="000000"/>
                <w:sz w:val="20"/>
                <w:szCs w:val="20"/>
                <w:lang w:val="hy-AM"/>
              </w:rPr>
              <w:t>բիսակոդիլ</w:t>
            </w:r>
          </w:p>
        </w:tc>
        <w:tc>
          <w:tcPr>
            <w:tcW w:w="1237" w:type="dxa"/>
            <w:tcBorders>
              <w:top w:val="single" w:sz="4" w:space="0" w:color="auto"/>
              <w:left w:val="single" w:sz="4" w:space="0" w:color="auto"/>
              <w:bottom w:val="single" w:sz="4" w:space="0" w:color="auto"/>
              <w:right w:val="single" w:sz="4" w:space="0" w:color="auto"/>
            </w:tcBorders>
            <w:vAlign w:val="center"/>
          </w:tcPr>
          <w:p w14:paraId="63C4DCA0" w14:textId="77777777" w:rsidR="00C47C31" w:rsidRPr="00932392" w:rsidRDefault="00C47C31" w:rsidP="001616B4">
            <w:pPr>
              <w:jc w:val="center"/>
              <w:rPr>
                <w:rFonts w:ascii="GHEA Grapalat" w:hAnsi="GHEA Grapalat" w:cs="Arial"/>
                <w:color w:val="000000"/>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50C31D" w14:textId="77777777" w:rsidR="00C47C31" w:rsidRPr="00932392" w:rsidRDefault="00C47C31" w:rsidP="001616B4">
            <w:pPr>
              <w:jc w:val="both"/>
              <w:rPr>
                <w:rFonts w:ascii="GHEA Grapalat" w:hAnsi="GHEA Grapalat" w:cs="Arial"/>
                <w:color w:val="000000"/>
                <w:sz w:val="20"/>
                <w:szCs w:val="20"/>
                <w:lang w:val="pt-BR"/>
              </w:rPr>
            </w:pPr>
            <w:r w:rsidRPr="00932392">
              <w:rPr>
                <w:rFonts w:ascii="GHEA Grapalat" w:hAnsi="GHEA Grapalat" w:cs="Sylfaen"/>
                <w:sz w:val="20"/>
                <w:szCs w:val="20"/>
                <w:lang w:val="hy-AM"/>
              </w:rPr>
              <w:t xml:space="preserve">Բիսակոդիլ,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դեղահատեր աղելույծ,  դեղաչափը. 5մգ</w:t>
            </w:r>
          </w:p>
        </w:tc>
        <w:tc>
          <w:tcPr>
            <w:tcW w:w="843" w:type="dxa"/>
            <w:tcBorders>
              <w:top w:val="single" w:sz="4" w:space="0" w:color="auto"/>
              <w:left w:val="single" w:sz="4" w:space="0" w:color="auto"/>
              <w:bottom w:val="single" w:sz="4" w:space="0" w:color="auto"/>
              <w:right w:val="single" w:sz="4" w:space="0" w:color="auto"/>
            </w:tcBorders>
            <w:vAlign w:val="center"/>
          </w:tcPr>
          <w:p w14:paraId="3F59F2F9"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78CB0036" w14:textId="62526391"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1ED41BF1" w14:textId="56ED228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A40BDFF" w14:textId="1A33F93C"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0C5CA7C"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EF5D1A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6000</w:t>
            </w:r>
          </w:p>
        </w:tc>
        <w:tc>
          <w:tcPr>
            <w:tcW w:w="1701" w:type="dxa"/>
            <w:tcBorders>
              <w:top w:val="single" w:sz="4" w:space="0" w:color="auto"/>
              <w:left w:val="single" w:sz="4" w:space="0" w:color="auto"/>
              <w:bottom w:val="single" w:sz="4" w:space="0" w:color="auto"/>
              <w:right w:val="single" w:sz="4" w:space="0" w:color="auto"/>
            </w:tcBorders>
            <w:vAlign w:val="center"/>
          </w:tcPr>
          <w:p w14:paraId="277824D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2471AF0F"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C3FCA10"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146</w:t>
            </w:r>
          </w:p>
        </w:tc>
        <w:tc>
          <w:tcPr>
            <w:tcW w:w="1246" w:type="dxa"/>
            <w:tcBorders>
              <w:top w:val="single" w:sz="4" w:space="0" w:color="auto"/>
              <w:left w:val="single" w:sz="4" w:space="0" w:color="auto"/>
              <w:bottom w:val="single" w:sz="4" w:space="0" w:color="auto"/>
              <w:right w:val="single" w:sz="4" w:space="0" w:color="auto"/>
            </w:tcBorders>
            <w:vAlign w:val="center"/>
          </w:tcPr>
          <w:p w14:paraId="763796B6" w14:textId="77777777" w:rsidR="00C47C31" w:rsidRPr="00932392" w:rsidRDefault="00C47C31" w:rsidP="00C47C31">
            <w:pPr>
              <w:jc w:val="both"/>
              <w:rPr>
                <w:rFonts w:ascii="GHEA Grapalat" w:hAnsi="GHEA Grapalat" w:cs="Arial"/>
                <w:color w:val="000000"/>
                <w:sz w:val="16"/>
                <w:szCs w:val="16"/>
                <w:lang w:val="hy-AM"/>
              </w:rPr>
            </w:pPr>
            <w:r w:rsidRPr="00932392">
              <w:rPr>
                <w:rFonts w:ascii="GHEA Grapalat" w:hAnsi="GHEA Grapalat" w:cs="Arial"/>
                <w:color w:val="000000"/>
                <w:sz w:val="16"/>
                <w:szCs w:val="16"/>
                <w:lang w:val="hy-AM"/>
              </w:rPr>
              <w:t>33691811/2</w:t>
            </w:r>
          </w:p>
        </w:tc>
        <w:tc>
          <w:tcPr>
            <w:tcW w:w="2250" w:type="dxa"/>
            <w:tcBorders>
              <w:top w:val="single" w:sz="4" w:space="0" w:color="auto"/>
              <w:left w:val="single" w:sz="4" w:space="0" w:color="auto"/>
              <w:bottom w:val="single" w:sz="4" w:space="0" w:color="auto"/>
              <w:right w:val="single" w:sz="4" w:space="0" w:color="auto"/>
            </w:tcBorders>
            <w:vAlign w:val="center"/>
          </w:tcPr>
          <w:p w14:paraId="4D9DA839" w14:textId="77777777" w:rsidR="00C47C31" w:rsidRPr="00932392" w:rsidRDefault="00C47C31" w:rsidP="00C47C31">
            <w:pPr>
              <w:jc w:val="both"/>
              <w:rPr>
                <w:rFonts w:ascii="GHEA Grapalat" w:hAnsi="GHEA Grapalat" w:cs="Arial"/>
                <w:color w:val="000000"/>
                <w:sz w:val="20"/>
                <w:szCs w:val="20"/>
                <w:lang w:val="hy-AM"/>
              </w:rPr>
            </w:pPr>
            <w:r w:rsidRPr="00932392">
              <w:rPr>
                <w:rFonts w:ascii="GHEA Grapalat" w:hAnsi="GHEA Grapalat" w:cs="Arial"/>
                <w:color w:val="000000"/>
                <w:sz w:val="20"/>
                <w:szCs w:val="20"/>
                <w:lang w:val="hy-AM"/>
              </w:rPr>
              <w:t>բիսակոդիլ</w:t>
            </w:r>
          </w:p>
        </w:tc>
        <w:tc>
          <w:tcPr>
            <w:tcW w:w="1237" w:type="dxa"/>
            <w:tcBorders>
              <w:top w:val="single" w:sz="4" w:space="0" w:color="auto"/>
              <w:left w:val="single" w:sz="4" w:space="0" w:color="auto"/>
              <w:bottom w:val="single" w:sz="4" w:space="0" w:color="auto"/>
              <w:right w:val="single" w:sz="4" w:space="0" w:color="auto"/>
            </w:tcBorders>
            <w:vAlign w:val="center"/>
          </w:tcPr>
          <w:p w14:paraId="344B5FF6" w14:textId="77777777" w:rsidR="00C47C31" w:rsidRPr="00932392" w:rsidRDefault="00C47C31" w:rsidP="001616B4">
            <w:pPr>
              <w:jc w:val="center"/>
              <w:rPr>
                <w:rFonts w:ascii="GHEA Grapalat" w:hAnsi="GHEA Grapalat" w:cs="Arial"/>
                <w:color w:val="000000"/>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AD1E42" w14:textId="77777777" w:rsidR="00C47C31" w:rsidRPr="00932392" w:rsidRDefault="00C47C31" w:rsidP="001616B4">
            <w:pPr>
              <w:jc w:val="both"/>
              <w:rPr>
                <w:rFonts w:ascii="GHEA Grapalat" w:hAnsi="GHEA Grapalat" w:cs="Arial"/>
                <w:color w:val="000000"/>
                <w:sz w:val="20"/>
                <w:szCs w:val="20"/>
                <w:lang w:val="pt-BR"/>
              </w:rPr>
            </w:pPr>
            <w:r w:rsidRPr="00932392">
              <w:rPr>
                <w:rFonts w:ascii="GHEA Grapalat" w:hAnsi="GHEA Grapalat" w:cs="Sylfaen"/>
                <w:sz w:val="20"/>
                <w:szCs w:val="20"/>
                <w:lang w:val="hy-AM"/>
              </w:rPr>
              <w:t xml:space="preserve">Բիսակոդիլ, </w:t>
            </w:r>
            <w:r w:rsidRPr="00932392">
              <w:rPr>
                <w:rFonts w:ascii="GHEA Grapalat" w:hAnsi="GHEA Grapalat"/>
                <w:sz w:val="20"/>
                <w:szCs w:val="20"/>
                <w:lang w:val="hy-AM"/>
              </w:rPr>
              <w:t>դեղաձևը. մոմիկներ ուղիղաղիքային,</w:t>
            </w:r>
            <w:r w:rsidRPr="00932392">
              <w:rPr>
                <w:rFonts w:ascii="GHEA Grapalat" w:hAnsi="GHEA Grapalat"/>
                <w:sz w:val="20"/>
                <w:szCs w:val="20"/>
                <w:lang w:val="es-ES"/>
              </w:rPr>
              <w:t xml:space="preserve">  դեղաչափը. </w:t>
            </w:r>
            <w:r w:rsidRPr="00932392">
              <w:rPr>
                <w:rFonts w:ascii="GHEA Grapalat" w:hAnsi="GHEA Grapalat"/>
                <w:sz w:val="20"/>
                <w:szCs w:val="20"/>
                <w:lang w:val="hy-AM"/>
              </w:rPr>
              <w:t>10</w:t>
            </w:r>
            <w:r w:rsidRPr="00932392">
              <w:rPr>
                <w:rFonts w:ascii="GHEA Grapalat" w:hAnsi="GHEA Grapalat"/>
                <w:sz w:val="20"/>
                <w:szCs w:val="20"/>
                <w:lang w:val="es-ES"/>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6E6EA529"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25C31846" w14:textId="32ACA766"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886EB01" w14:textId="7D8000D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7AF25A54" w14:textId="0DC2994E"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E8047F8"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5A55CDE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600</w:t>
            </w:r>
          </w:p>
        </w:tc>
        <w:tc>
          <w:tcPr>
            <w:tcW w:w="1701" w:type="dxa"/>
            <w:tcBorders>
              <w:top w:val="single" w:sz="4" w:space="0" w:color="auto"/>
              <w:left w:val="single" w:sz="4" w:space="0" w:color="auto"/>
              <w:bottom w:val="single" w:sz="4" w:space="0" w:color="auto"/>
              <w:right w:val="single" w:sz="4" w:space="0" w:color="auto"/>
            </w:tcBorders>
            <w:vAlign w:val="center"/>
          </w:tcPr>
          <w:p w14:paraId="28C83A4F"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12E88E81"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8559B6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147</w:t>
            </w:r>
          </w:p>
        </w:tc>
        <w:tc>
          <w:tcPr>
            <w:tcW w:w="1246" w:type="dxa"/>
            <w:tcBorders>
              <w:top w:val="single" w:sz="4" w:space="0" w:color="auto"/>
              <w:left w:val="single" w:sz="4" w:space="0" w:color="auto"/>
              <w:bottom w:val="single" w:sz="4" w:space="0" w:color="auto"/>
              <w:right w:val="single" w:sz="4" w:space="0" w:color="auto"/>
            </w:tcBorders>
            <w:vAlign w:val="center"/>
          </w:tcPr>
          <w:p w14:paraId="4738A1A7" w14:textId="77777777" w:rsidR="00C47C31" w:rsidRPr="00932392" w:rsidRDefault="00C47C31" w:rsidP="00C47C31">
            <w:pPr>
              <w:jc w:val="both"/>
              <w:rPr>
                <w:rFonts w:ascii="GHEA Grapalat" w:hAnsi="GHEA Grapalat"/>
                <w:sz w:val="16"/>
                <w:szCs w:val="16"/>
                <w:lang w:val="pt-BR"/>
              </w:rPr>
            </w:pPr>
            <w:r w:rsidRPr="00932392">
              <w:rPr>
                <w:rFonts w:ascii="GHEA Grapalat" w:hAnsi="GHEA Grapalat"/>
                <w:sz w:val="16"/>
                <w:szCs w:val="16"/>
                <w:lang w:val="pt-BR"/>
              </w:rPr>
              <w:t>33691236/1</w:t>
            </w:r>
          </w:p>
        </w:tc>
        <w:tc>
          <w:tcPr>
            <w:tcW w:w="2250" w:type="dxa"/>
            <w:tcBorders>
              <w:top w:val="single" w:sz="4" w:space="0" w:color="auto"/>
              <w:left w:val="single" w:sz="4" w:space="0" w:color="auto"/>
              <w:bottom w:val="single" w:sz="4" w:space="0" w:color="auto"/>
              <w:right w:val="single" w:sz="4" w:space="0" w:color="auto"/>
            </w:tcBorders>
            <w:vAlign w:val="center"/>
          </w:tcPr>
          <w:p w14:paraId="629E6393"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քլորոպիրամին</w:t>
            </w:r>
            <w:r w:rsidRPr="00932392">
              <w:rPr>
                <w:rFonts w:ascii="GHEA Grapalat" w:hAnsi="GHEA Grapalat"/>
                <w:sz w:val="20"/>
                <w:szCs w:val="20"/>
                <w:lang w:val="pt-BR"/>
              </w:rPr>
              <w:t xml:space="preserve"> /</w:t>
            </w:r>
            <w:r w:rsidRPr="00932392">
              <w:rPr>
                <w:rFonts w:ascii="GHEA Grapalat" w:hAnsi="GHEA Grapalat"/>
                <w:sz w:val="20"/>
                <w:szCs w:val="20"/>
              </w:rPr>
              <w:t>քլորոպիրամինի</w:t>
            </w:r>
            <w:r w:rsidRPr="00932392">
              <w:rPr>
                <w:rFonts w:ascii="GHEA Grapalat" w:hAnsi="GHEA Grapalat"/>
                <w:sz w:val="20"/>
                <w:szCs w:val="20"/>
                <w:lang w:val="pt-BR"/>
              </w:rPr>
              <w:t xml:space="preserve"> </w:t>
            </w:r>
            <w:r w:rsidRPr="00932392">
              <w:rPr>
                <w:rFonts w:ascii="GHEA Grapalat" w:hAnsi="GHEA Grapalat"/>
                <w:sz w:val="20"/>
                <w:szCs w:val="20"/>
              </w:rPr>
              <w:t>հիդրոքլորիդ</w:t>
            </w:r>
            <w:r w:rsidRPr="00932392">
              <w:rPr>
                <w:rFonts w:ascii="GHEA Grapalat" w:hAnsi="GHEA Grapalat"/>
                <w:sz w:val="20"/>
                <w:szCs w:val="20"/>
                <w:lang w:val="pt-BR"/>
              </w:rPr>
              <w:t>/ R06AC03, D04AA09</w:t>
            </w:r>
          </w:p>
        </w:tc>
        <w:tc>
          <w:tcPr>
            <w:tcW w:w="1237" w:type="dxa"/>
            <w:tcBorders>
              <w:top w:val="single" w:sz="4" w:space="0" w:color="auto"/>
              <w:left w:val="single" w:sz="4" w:space="0" w:color="auto"/>
              <w:bottom w:val="single" w:sz="4" w:space="0" w:color="auto"/>
              <w:right w:val="single" w:sz="4" w:space="0" w:color="auto"/>
            </w:tcBorders>
            <w:vAlign w:val="center"/>
          </w:tcPr>
          <w:p w14:paraId="715EEB6C"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7A7316"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rPr>
              <w:t>Քլորոպիրամին</w:t>
            </w:r>
            <w:r w:rsidRPr="00932392">
              <w:rPr>
                <w:rFonts w:ascii="GHEA Grapalat" w:hAnsi="GHEA Grapalat"/>
                <w:sz w:val="20"/>
                <w:szCs w:val="20"/>
                <w:lang w:val="es-ES"/>
              </w:rPr>
              <w:t xml:space="preserve"> (</w:t>
            </w:r>
            <w:r w:rsidRPr="00932392">
              <w:rPr>
                <w:rFonts w:ascii="GHEA Grapalat" w:hAnsi="GHEA Grapalat"/>
                <w:sz w:val="20"/>
                <w:szCs w:val="20"/>
              </w:rPr>
              <w:t>քլորոպիրամինի</w:t>
            </w:r>
            <w:r w:rsidRPr="00932392">
              <w:rPr>
                <w:rFonts w:ascii="GHEA Grapalat" w:hAnsi="GHEA Grapalat"/>
                <w:sz w:val="20"/>
                <w:szCs w:val="20"/>
                <w:lang w:val="es-ES"/>
              </w:rPr>
              <w:t xml:space="preserve"> </w:t>
            </w:r>
            <w:r w:rsidRPr="00932392">
              <w:rPr>
                <w:rFonts w:ascii="GHEA Grapalat" w:hAnsi="GHEA Grapalat"/>
                <w:sz w:val="20"/>
                <w:szCs w:val="20"/>
              </w:rPr>
              <w:t>հիդրոքլորիդ</w:t>
            </w:r>
            <w:r w:rsidRPr="00932392">
              <w:rPr>
                <w:rFonts w:ascii="GHEA Grapalat" w:hAnsi="GHEA Grapalat"/>
                <w:sz w:val="20"/>
                <w:szCs w:val="20"/>
                <w:lang w:val="es-ES"/>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lang w:val="es-ES"/>
              </w:rPr>
              <w:t>25</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319DFFB7"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567D877" w14:textId="486A8EE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BE7FD8F" w14:textId="7867FD3A"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1DF736DC" w14:textId="249EBA90"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0005C95"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18EC7E9F"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7000</w:t>
            </w:r>
          </w:p>
        </w:tc>
        <w:tc>
          <w:tcPr>
            <w:tcW w:w="1701" w:type="dxa"/>
            <w:tcBorders>
              <w:top w:val="single" w:sz="4" w:space="0" w:color="auto"/>
              <w:left w:val="single" w:sz="4" w:space="0" w:color="auto"/>
              <w:bottom w:val="single" w:sz="4" w:space="0" w:color="auto"/>
              <w:right w:val="single" w:sz="4" w:space="0" w:color="auto"/>
            </w:tcBorders>
            <w:vAlign w:val="center"/>
          </w:tcPr>
          <w:p w14:paraId="43C25FF8"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45DF33D"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EAFA36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148</w:t>
            </w:r>
          </w:p>
        </w:tc>
        <w:tc>
          <w:tcPr>
            <w:tcW w:w="1246" w:type="dxa"/>
            <w:tcBorders>
              <w:top w:val="single" w:sz="4" w:space="0" w:color="auto"/>
              <w:left w:val="single" w:sz="4" w:space="0" w:color="auto"/>
              <w:bottom w:val="single" w:sz="4" w:space="0" w:color="auto"/>
              <w:right w:val="single" w:sz="4" w:space="0" w:color="auto"/>
            </w:tcBorders>
            <w:vAlign w:val="center"/>
          </w:tcPr>
          <w:p w14:paraId="331DB87C" w14:textId="77777777" w:rsidR="00C47C31" w:rsidRPr="00932392" w:rsidRDefault="00C47C31" w:rsidP="00C47C31">
            <w:pPr>
              <w:jc w:val="both"/>
              <w:rPr>
                <w:rFonts w:ascii="GHEA Grapalat" w:hAnsi="GHEA Grapalat"/>
                <w:sz w:val="16"/>
                <w:szCs w:val="16"/>
                <w:lang w:val="ru-RU"/>
              </w:rPr>
            </w:pPr>
            <w:r w:rsidRPr="00932392">
              <w:rPr>
                <w:rFonts w:ascii="GHEA Grapalat" w:hAnsi="GHEA Grapalat"/>
                <w:sz w:val="16"/>
                <w:szCs w:val="16"/>
                <w:lang w:val="pt-BR"/>
              </w:rPr>
              <w:t>33691236/</w:t>
            </w:r>
            <w:r w:rsidRPr="00932392">
              <w:rPr>
                <w:rFonts w:ascii="GHEA Grapalat" w:hAnsi="GHEA Grapalat"/>
                <w:sz w:val="16"/>
                <w:szCs w:val="16"/>
                <w:lang w:val="ru-RU"/>
              </w:rPr>
              <w:t>2</w:t>
            </w:r>
          </w:p>
        </w:tc>
        <w:tc>
          <w:tcPr>
            <w:tcW w:w="2250" w:type="dxa"/>
            <w:tcBorders>
              <w:top w:val="single" w:sz="4" w:space="0" w:color="auto"/>
              <w:left w:val="single" w:sz="4" w:space="0" w:color="auto"/>
              <w:bottom w:val="single" w:sz="4" w:space="0" w:color="auto"/>
              <w:right w:val="single" w:sz="4" w:space="0" w:color="auto"/>
            </w:tcBorders>
            <w:vAlign w:val="center"/>
          </w:tcPr>
          <w:p w14:paraId="163B3AE6"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sz w:val="20"/>
                <w:szCs w:val="20"/>
              </w:rPr>
              <w:t>քլորոպիրամին</w:t>
            </w:r>
            <w:r w:rsidRPr="00932392">
              <w:rPr>
                <w:rFonts w:ascii="GHEA Grapalat" w:hAnsi="GHEA Grapalat"/>
                <w:sz w:val="20"/>
                <w:szCs w:val="20"/>
                <w:lang w:val="pt-BR"/>
              </w:rPr>
              <w:t xml:space="preserve"> /</w:t>
            </w:r>
            <w:r w:rsidRPr="00932392">
              <w:rPr>
                <w:rFonts w:ascii="GHEA Grapalat" w:hAnsi="GHEA Grapalat"/>
                <w:sz w:val="20"/>
                <w:szCs w:val="20"/>
              </w:rPr>
              <w:t>քլորոպիրամինի</w:t>
            </w:r>
            <w:r w:rsidRPr="00932392">
              <w:rPr>
                <w:rFonts w:ascii="GHEA Grapalat" w:hAnsi="GHEA Grapalat"/>
                <w:sz w:val="20"/>
                <w:szCs w:val="20"/>
                <w:lang w:val="pt-BR"/>
              </w:rPr>
              <w:t xml:space="preserve"> </w:t>
            </w:r>
            <w:r w:rsidRPr="00932392">
              <w:rPr>
                <w:rFonts w:ascii="GHEA Grapalat" w:hAnsi="GHEA Grapalat"/>
                <w:sz w:val="20"/>
                <w:szCs w:val="20"/>
              </w:rPr>
              <w:t>հիդրոքլորիդ</w:t>
            </w:r>
            <w:r w:rsidRPr="00932392">
              <w:rPr>
                <w:rFonts w:ascii="GHEA Grapalat" w:hAnsi="GHEA Grapalat"/>
                <w:sz w:val="20"/>
                <w:szCs w:val="20"/>
                <w:lang w:val="pt-BR"/>
              </w:rPr>
              <w:t>/ R06AC03, D04AA09</w:t>
            </w:r>
          </w:p>
        </w:tc>
        <w:tc>
          <w:tcPr>
            <w:tcW w:w="1237" w:type="dxa"/>
            <w:tcBorders>
              <w:top w:val="single" w:sz="4" w:space="0" w:color="auto"/>
              <w:left w:val="single" w:sz="4" w:space="0" w:color="auto"/>
              <w:bottom w:val="single" w:sz="4" w:space="0" w:color="auto"/>
              <w:right w:val="single" w:sz="4" w:space="0" w:color="auto"/>
            </w:tcBorders>
            <w:vAlign w:val="center"/>
          </w:tcPr>
          <w:p w14:paraId="794F58D3" w14:textId="77777777" w:rsidR="00C47C31" w:rsidRPr="00932392" w:rsidRDefault="00C47C31" w:rsidP="001616B4">
            <w:pPr>
              <w:jc w:val="center"/>
              <w:rPr>
                <w:rFonts w:ascii="GHEA Grapalat" w:hAnsi="GHEA Grapalat"/>
                <w:sz w:val="20"/>
                <w:szCs w:val="20"/>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0F9D98"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rPr>
              <w:t>Քլորոպիրամին</w:t>
            </w:r>
            <w:r w:rsidRPr="00932392">
              <w:rPr>
                <w:rFonts w:ascii="GHEA Grapalat" w:hAnsi="GHEA Grapalat"/>
                <w:sz w:val="20"/>
                <w:szCs w:val="20"/>
                <w:lang w:val="es-ES"/>
              </w:rPr>
              <w:t xml:space="preserve"> (</w:t>
            </w:r>
            <w:r w:rsidRPr="00932392">
              <w:rPr>
                <w:rFonts w:ascii="GHEA Grapalat" w:hAnsi="GHEA Grapalat"/>
                <w:sz w:val="20"/>
                <w:szCs w:val="20"/>
              </w:rPr>
              <w:t>քլորոպիրամինի</w:t>
            </w:r>
            <w:r w:rsidRPr="00932392">
              <w:rPr>
                <w:rFonts w:ascii="GHEA Grapalat" w:hAnsi="GHEA Grapalat"/>
                <w:sz w:val="20"/>
                <w:szCs w:val="20"/>
                <w:lang w:val="es-ES"/>
              </w:rPr>
              <w:t xml:space="preserve"> </w:t>
            </w:r>
            <w:r w:rsidRPr="00932392">
              <w:rPr>
                <w:rFonts w:ascii="GHEA Grapalat" w:hAnsi="GHEA Grapalat"/>
                <w:sz w:val="20"/>
                <w:szCs w:val="20"/>
              </w:rPr>
              <w:t>հիդրոքլորիդ</w:t>
            </w:r>
            <w:r w:rsidRPr="00932392">
              <w:rPr>
                <w:rFonts w:ascii="GHEA Grapalat" w:hAnsi="GHEA Grapalat"/>
                <w:sz w:val="20"/>
                <w:szCs w:val="20"/>
                <w:lang w:val="es-ES"/>
              </w:rPr>
              <w:t xml:space="preserve">). </w:t>
            </w:r>
            <w:r w:rsidRPr="00932392">
              <w:rPr>
                <w:rFonts w:ascii="GHEA Grapalat" w:hAnsi="GHEA Grapalat" w:cs="Sylfaen"/>
                <w:sz w:val="20"/>
                <w:szCs w:val="20"/>
              </w:rPr>
              <w:t>դեղաձևը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rPr>
              <w:t>դեղահատ</w:t>
            </w:r>
            <w:r w:rsidRPr="00932392">
              <w:rPr>
                <w:rFonts w:ascii="GHEA Grapalat" w:hAnsi="GHEA Grapalat" w:cs="Sylfaen"/>
                <w:sz w:val="20"/>
                <w:szCs w:val="20"/>
                <w:lang w:val="es-ES"/>
              </w:rPr>
              <w:t xml:space="preserve">, </w:t>
            </w:r>
            <w:r w:rsidRPr="00932392">
              <w:rPr>
                <w:rFonts w:ascii="GHEA Grapalat" w:hAnsi="GHEA Grapalat" w:cs="Sylfaen"/>
                <w:sz w:val="20"/>
                <w:szCs w:val="20"/>
              </w:rPr>
              <w:t>դեղաչափը</w:t>
            </w:r>
            <w:r w:rsidRPr="00932392">
              <w:rPr>
                <w:rFonts w:ascii="GHEA Grapalat" w:hAnsi="GHEA Grapalat" w:cs="Sylfaen"/>
                <w:sz w:val="20"/>
                <w:szCs w:val="20"/>
                <w:lang w:val="es-ES"/>
              </w:rPr>
              <w:t>.</w:t>
            </w:r>
            <w:r w:rsidRPr="00932392">
              <w:rPr>
                <w:rFonts w:ascii="GHEA Grapalat" w:hAnsi="GHEA Grapalat"/>
                <w:sz w:val="20"/>
                <w:szCs w:val="20"/>
                <w:lang w:val="es-ES"/>
              </w:rPr>
              <w:t xml:space="preserve"> </w:t>
            </w:r>
            <w:r w:rsidRPr="00932392">
              <w:rPr>
                <w:rFonts w:ascii="GHEA Grapalat" w:hAnsi="GHEA Grapalat" w:cs="Sylfaen"/>
                <w:sz w:val="20"/>
                <w:szCs w:val="20"/>
                <w:lang w:val="es-ES"/>
              </w:rPr>
              <w:t>25</w:t>
            </w:r>
            <w:r w:rsidRPr="00932392">
              <w:rPr>
                <w:rFonts w:ascii="GHEA Grapalat" w:hAnsi="GHEA Grapalat" w:cs="Sylfaen"/>
                <w:sz w:val="20"/>
                <w:szCs w:val="20"/>
              </w:rPr>
              <w:t>մգ</w:t>
            </w:r>
          </w:p>
        </w:tc>
        <w:tc>
          <w:tcPr>
            <w:tcW w:w="843" w:type="dxa"/>
            <w:tcBorders>
              <w:top w:val="single" w:sz="4" w:space="0" w:color="auto"/>
              <w:left w:val="single" w:sz="4" w:space="0" w:color="auto"/>
              <w:bottom w:val="single" w:sz="4" w:space="0" w:color="auto"/>
              <w:right w:val="single" w:sz="4" w:space="0" w:color="auto"/>
            </w:tcBorders>
            <w:vAlign w:val="center"/>
          </w:tcPr>
          <w:p w14:paraId="161DD5AB"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119AC7EE" w14:textId="7171BA09"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9F4C1E2" w14:textId="63DB5C53"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DBF05CB" w14:textId="3AF854D6"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44E1EFA" w14:textId="77777777" w:rsidR="00C47C31" w:rsidRPr="00932392" w:rsidRDefault="00C47C31" w:rsidP="001616B4">
            <w:pPr>
              <w:jc w:val="center"/>
              <w:rPr>
                <w:rFonts w:ascii="GHEA Grapalat" w:hAnsi="GHEA Grapalat"/>
                <w:color w:val="333333"/>
                <w:sz w:val="16"/>
                <w:szCs w:val="16"/>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4073BAE"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1000</w:t>
            </w:r>
          </w:p>
        </w:tc>
        <w:tc>
          <w:tcPr>
            <w:tcW w:w="1701" w:type="dxa"/>
            <w:tcBorders>
              <w:top w:val="single" w:sz="4" w:space="0" w:color="auto"/>
              <w:left w:val="single" w:sz="4" w:space="0" w:color="auto"/>
              <w:bottom w:val="single" w:sz="4" w:space="0" w:color="auto"/>
              <w:right w:val="single" w:sz="4" w:space="0" w:color="auto"/>
            </w:tcBorders>
            <w:vAlign w:val="center"/>
          </w:tcPr>
          <w:p w14:paraId="44895A67"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335FC0E2"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349527E"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149</w:t>
            </w:r>
          </w:p>
        </w:tc>
        <w:tc>
          <w:tcPr>
            <w:tcW w:w="1246" w:type="dxa"/>
            <w:tcBorders>
              <w:top w:val="single" w:sz="4" w:space="0" w:color="auto"/>
              <w:left w:val="single" w:sz="4" w:space="0" w:color="auto"/>
              <w:bottom w:val="single" w:sz="4" w:space="0" w:color="auto"/>
              <w:right w:val="single" w:sz="4" w:space="0" w:color="auto"/>
            </w:tcBorders>
            <w:vAlign w:val="center"/>
          </w:tcPr>
          <w:p w14:paraId="2EEE4B65"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pt-BR"/>
              </w:rPr>
              <w:t>33141114</w:t>
            </w:r>
            <w:r w:rsidRPr="00932392">
              <w:rPr>
                <w:rFonts w:ascii="GHEA Grapalat" w:hAnsi="GHEA Grapalat"/>
                <w:color w:val="333333"/>
                <w:sz w:val="16"/>
                <w:szCs w:val="16"/>
                <w:lang w:val="hy-AM"/>
              </w:rPr>
              <w:t>/1</w:t>
            </w:r>
          </w:p>
        </w:tc>
        <w:tc>
          <w:tcPr>
            <w:tcW w:w="2250" w:type="dxa"/>
            <w:tcBorders>
              <w:top w:val="single" w:sz="4" w:space="0" w:color="auto"/>
              <w:left w:val="single" w:sz="4" w:space="0" w:color="auto"/>
              <w:bottom w:val="single" w:sz="4" w:space="0" w:color="auto"/>
              <w:right w:val="single" w:sz="4" w:space="0" w:color="auto"/>
            </w:tcBorders>
            <w:vAlign w:val="center"/>
          </w:tcPr>
          <w:p w14:paraId="06CF2E33" w14:textId="77777777" w:rsidR="00C47C31" w:rsidRPr="00932392" w:rsidRDefault="00C47C31" w:rsidP="00C47C31">
            <w:pPr>
              <w:jc w:val="both"/>
              <w:rPr>
                <w:rFonts w:ascii="GHEA Grapalat" w:hAnsi="GHEA Grapalat"/>
                <w:sz w:val="20"/>
                <w:szCs w:val="20"/>
                <w:lang w:val="pt-BR"/>
              </w:rPr>
            </w:pPr>
            <w:r w:rsidRPr="00932392">
              <w:rPr>
                <w:rFonts w:ascii="GHEA Grapalat" w:hAnsi="GHEA Grapalat" w:cs="Sylfaen"/>
                <w:sz w:val="20"/>
                <w:szCs w:val="20"/>
                <w:lang w:val="hy-AM"/>
              </w:rPr>
              <w:t>բժշկական</w:t>
            </w:r>
            <w:r w:rsidRPr="00932392">
              <w:rPr>
                <w:rFonts w:ascii="GHEA Grapalat" w:hAnsi="GHEA Grapalat"/>
                <w:sz w:val="20"/>
                <w:szCs w:val="20"/>
                <w:lang w:val="pt-BR"/>
              </w:rPr>
              <w:t xml:space="preserve"> </w:t>
            </w:r>
            <w:r w:rsidRPr="00932392">
              <w:rPr>
                <w:rFonts w:ascii="GHEA Grapalat" w:hAnsi="GHEA Grapalat" w:cs="Sylfaen"/>
                <w:sz w:val="20"/>
                <w:szCs w:val="20"/>
                <w:lang w:val="hy-AM"/>
              </w:rPr>
              <w:t>թանզիֆ</w:t>
            </w:r>
            <w:r w:rsidRPr="00932392">
              <w:rPr>
                <w:rFonts w:ascii="GHEA Grapalat" w:hAnsi="GHEA Grapalat"/>
                <w:sz w:val="20"/>
                <w:szCs w:val="20"/>
                <w:lang w:val="pt-BR"/>
              </w:rPr>
              <w:t xml:space="preserve"> (</w:t>
            </w:r>
            <w:r w:rsidRPr="00932392">
              <w:rPr>
                <w:rFonts w:ascii="GHEA Grapalat" w:hAnsi="GHEA Grapalat" w:cs="Sylfaen"/>
                <w:sz w:val="20"/>
                <w:szCs w:val="20"/>
                <w:lang w:val="hy-AM"/>
              </w:rPr>
              <w:t>մարլյա</w:t>
            </w:r>
            <w:r w:rsidRPr="00932392">
              <w:rPr>
                <w:rFonts w:ascii="GHEA Grapalat" w:hAnsi="GHEA Grapalat"/>
                <w:sz w:val="20"/>
                <w:szCs w:val="20"/>
                <w:lang w:val="pt-BR"/>
              </w:rPr>
              <w:t xml:space="preserve">) </w:t>
            </w:r>
            <w:r w:rsidRPr="00932392">
              <w:rPr>
                <w:rFonts w:ascii="GHEA Grapalat" w:hAnsi="GHEA Grapalat"/>
                <w:sz w:val="20"/>
                <w:szCs w:val="20"/>
                <w:lang w:val="hy-AM"/>
              </w:rPr>
              <w:t>լայնությունը</w:t>
            </w:r>
            <w:r w:rsidRPr="00932392">
              <w:rPr>
                <w:rFonts w:ascii="GHEA Grapalat" w:hAnsi="GHEA Grapalat"/>
                <w:sz w:val="20"/>
                <w:szCs w:val="20"/>
                <w:lang w:val="pt-BR"/>
              </w:rPr>
              <w:t xml:space="preserve"> 90</w:t>
            </w:r>
            <w:r w:rsidRPr="00932392">
              <w:rPr>
                <w:rFonts w:ascii="GHEA Grapalat" w:hAnsi="GHEA Grapalat"/>
                <w:sz w:val="20"/>
                <w:szCs w:val="20"/>
                <w:lang w:val="hy-AM"/>
              </w:rPr>
              <w:t>սմ</w:t>
            </w:r>
            <w:r w:rsidRPr="00932392">
              <w:rPr>
                <w:rFonts w:ascii="GHEA Grapalat" w:hAnsi="GHEA Grapalat"/>
                <w:sz w:val="20"/>
                <w:szCs w:val="20"/>
                <w:lang w:val="es-ES"/>
              </w:rPr>
              <w:tab/>
            </w:r>
          </w:p>
        </w:tc>
        <w:tc>
          <w:tcPr>
            <w:tcW w:w="1237" w:type="dxa"/>
            <w:tcBorders>
              <w:top w:val="single" w:sz="4" w:space="0" w:color="auto"/>
              <w:left w:val="single" w:sz="4" w:space="0" w:color="auto"/>
              <w:bottom w:val="single" w:sz="4" w:space="0" w:color="auto"/>
              <w:right w:val="single" w:sz="4" w:space="0" w:color="auto"/>
            </w:tcBorders>
            <w:vAlign w:val="center"/>
          </w:tcPr>
          <w:p w14:paraId="552C101A"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728A6B"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Բժշկական թանզիֆ (մարլյա) ըստ ԳՕՍՏ 9412-93, 5 մետր երկարությամբ փաթեթավորված, խտությունը 1սմ -28-32:</w:t>
            </w:r>
          </w:p>
        </w:tc>
        <w:tc>
          <w:tcPr>
            <w:tcW w:w="843" w:type="dxa"/>
            <w:tcBorders>
              <w:top w:val="single" w:sz="4" w:space="0" w:color="auto"/>
              <w:left w:val="single" w:sz="4" w:space="0" w:color="auto"/>
              <w:bottom w:val="single" w:sz="4" w:space="0" w:color="auto"/>
              <w:right w:val="single" w:sz="4" w:space="0" w:color="auto"/>
            </w:tcBorders>
            <w:vAlign w:val="center"/>
          </w:tcPr>
          <w:p w14:paraId="4334DD99"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5E260F4C" w14:textId="7E07248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525B2D8" w14:textId="5CD54D66"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424AF950" w14:textId="32FADBF6"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14B3AD1" w14:textId="77777777" w:rsidR="00C47C31" w:rsidRPr="00932392" w:rsidRDefault="00C47C31" w:rsidP="001616B4">
            <w:pPr>
              <w:jc w:val="center"/>
              <w:rPr>
                <w:rFonts w:ascii="GHEA Grapalat" w:hAnsi="GHEA Grapalat"/>
                <w:sz w:val="18"/>
                <w:szCs w:val="18"/>
                <w:lang w:val="pt-BR"/>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E1C4C1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2E9F612D"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DBC8085" w14:textId="77777777" w:rsidTr="00932392">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B776727"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150</w:t>
            </w:r>
          </w:p>
        </w:tc>
        <w:tc>
          <w:tcPr>
            <w:tcW w:w="1246" w:type="dxa"/>
            <w:tcBorders>
              <w:top w:val="single" w:sz="4" w:space="0" w:color="auto"/>
              <w:left w:val="single" w:sz="4" w:space="0" w:color="auto"/>
              <w:bottom w:val="single" w:sz="4" w:space="0" w:color="auto"/>
              <w:right w:val="single" w:sz="4" w:space="0" w:color="auto"/>
            </w:tcBorders>
            <w:vAlign w:val="center"/>
          </w:tcPr>
          <w:p w14:paraId="2EBD4731" w14:textId="77777777" w:rsidR="00C47C31" w:rsidRPr="00932392" w:rsidRDefault="00C47C31" w:rsidP="00C47C31">
            <w:pPr>
              <w:jc w:val="both"/>
              <w:rPr>
                <w:rFonts w:ascii="GHEA Grapalat" w:hAnsi="GHEA Grapalat"/>
                <w:color w:val="333333"/>
                <w:sz w:val="16"/>
                <w:szCs w:val="16"/>
              </w:rPr>
            </w:pPr>
            <w:r w:rsidRPr="00932392">
              <w:rPr>
                <w:rFonts w:ascii="GHEA Grapalat" w:hAnsi="GHEA Grapalat"/>
                <w:color w:val="333333"/>
                <w:sz w:val="16"/>
                <w:szCs w:val="16"/>
                <w:lang w:val="hy-AM"/>
              </w:rPr>
              <w:t>38411200/</w:t>
            </w:r>
            <w:r w:rsidRPr="00932392">
              <w:rPr>
                <w:rFonts w:ascii="GHEA Grapalat" w:hAnsi="GHEA Grapalat"/>
                <w:color w:val="333333"/>
                <w:sz w:val="16"/>
                <w:szCs w:val="16"/>
              </w:rPr>
              <w:t>1</w:t>
            </w:r>
          </w:p>
        </w:tc>
        <w:tc>
          <w:tcPr>
            <w:tcW w:w="2250" w:type="dxa"/>
            <w:tcBorders>
              <w:top w:val="single" w:sz="4" w:space="0" w:color="auto"/>
              <w:left w:val="single" w:sz="4" w:space="0" w:color="auto"/>
              <w:bottom w:val="single" w:sz="4" w:space="0" w:color="auto"/>
              <w:right w:val="single" w:sz="4" w:space="0" w:color="auto"/>
            </w:tcBorders>
            <w:vAlign w:val="center"/>
          </w:tcPr>
          <w:p w14:paraId="2E60FEBD"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sz w:val="20"/>
                <w:szCs w:val="20"/>
                <w:lang w:val="hy-AM"/>
              </w:rPr>
              <w:t>Ջերմաչափեր</w:t>
            </w:r>
          </w:p>
        </w:tc>
        <w:tc>
          <w:tcPr>
            <w:tcW w:w="1237" w:type="dxa"/>
            <w:tcBorders>
              <w:top w:val="single" w:sz="4" w:space="0" w:color="auto"/>
              <w:left w:val="single" w:sz="4" w:space="0" w:color="auto"/>
              <w:bottom w:val="single" w:sz="4" w:space="0" w:color="auto"/>
              <w:right w:val="single" w:sz="4" w:space="0" w:color="auto"/>
            </w:tcBorders>
            <w:vAlign w:val="center"/>
          </w:tcPr>
          <w:p w14:paraId="5A196DA1"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8F9295" w14:textId="77777777" w:rsidR="00C47C31" w:rsidRPr="00932392" w:rsidRDefault="00C47C31" w:rsidP="001616B4">
            <w:pPr>
              <w:jc w:val="both"/>
              <w:rPr>
                <w:rFonts w:ascii="GHEA Grapalat" w:hAnsi="GHEA Grapalat"/>
                <w:sz w:val="20"/>
                <w:szCs w:val="20"/>
                <w:lang w:val="es-ES"/>
              </w:rPr>
            </w:pPr>
            <w:r w:rsidRPr="00932392">
              <w:rPr>
                <w:rFonts w:ascii="GHEA Grapalat" w:hAnsi="GHEA Grapalat"/>
                <w:sz w:val="20"/>
                <w:szCs w:val="20"/>
                <w:lang w:val="es-ES"/>
              </w:rPr>
              <w:t xml:space="preserve">Ջերմաչափ բժշկական: Սանդղակի սկզբնական արժեքը՝ 32°C -իցմինչև 35°C, վերջնական արժեքը՝ 42°C, սանդղակի բաժանքի արժեքը՝ 0,1°C, չափերը` լայնությունը՝ 12 մմ (առավելագույն), երկարությունը՝ 13սմ, </w:t>
            </w:r>
          </w:p>
        </w:tc>
        <w:tc>
          <w:tcPr>
            <w:tcW w:w="843" w:type="dxa"/>
            <w:tcBorders>
              <w:top w:val="single" w:sz="4" w:space="0" w:color="auto"/>
              <w:left w:val="single" w:sz="4" w:space="0" w:color="auto"/>
              <w:bottom w:val="single" w:sz="4" w:space="0" w:color="auto"/>
              <w:right w:val="single" w:sz="4" w:space="0" w:color="auto"/>
            </w:tcBorders>
            <w:vAlign w:val="center"/>
          </w:tcPr>
          <w:p w14:paraId="4AF7107B" w14:textId="77777777" w:rsidR="00C47C31" w:rsidRPr="00932392" w:rsidRDefault="00C47C31" w:rsidP="001616B4">
            <w:pPr>
              <w:rPr>
                <w:rFonts w:ascii="GHEA Grapalat" w:hAnsi="GHEA Grapalat" w:cs="Arial"/>
                <w:sz w:val="18"/>
                <w:szCs w:val="18"/>
              </w:rPr>
            </w:pPr>
            <w:r w:rsidRPr="00932392">
              <w:rPr>
                <w:rFonts w:ascii="GHEA Grapalat" w:hAnsi="GHEA Grapalat" w:cs="Arial"/>
                <w:sz w:val="18"/>
                <w:szCs w:val="18"/>
                <w:lang w:val="es-ES"/>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3401AED" w14:textId="0F259657"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4D559A36" w14:textId="5B7E162D"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6809F896" w14:textId="731082FD"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19283B5"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4CD3A233"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97</w:t>
            </w:r>
          </w:p>
        </w:tc>
        <w:tc>
          <w:tcPr>
            <w:tcW w:w="1701" w:type="dxa"/>
            <w:tcBorders>
              <w:top w:val="single" w:sz="4" w:space="0" w:color="auto"/>
              <w:left w:val="single" w:sz="4" w:space="0" w:color="auto"/>
              <w:bottom w:val="single" w:sz="4" w:space="0" w:color="auto"/>
              <w:right w:val="single" w:sz="4" w:space="0" w:color="auto"/>
            </w:tcBorders>
            <w:vAlign w:val="center"/>
          </w:tcPr>
          <w:p w14:paraId="6E026A7F"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32392" w14:paraId="655EBE81" w14:textId="77777777" w:rsidTr="00932392">
        <w:trPr>
          <w:trHeight w:val="444"/>
        </w:trPr>
        <w:tc>
          <w:tcPr>
            <w:tcW w:w="710" w:type="dxa"/>
            <w:tcBorders>
              <w:top w:val="single" w:sz="4" w:space="0" w:color="auto"/>
              <w:left w:val="single" w:sz="4" w:space="0" w:color="auto"/>
              <w:bottom w:val="single" w:sz="4" w:space="0" w:color="auto"/>
              <w:right w:val="single" w:sz="4" w:space="0" w:color="auto"/>
            </w:tcBorders>
            <w:vAlign w:val="center"/>
          </w:tcPr>
          <w:p w14:paraId="739B6E37" w14:textId="77777777" w:rsidR="00C47C31" w:rsidRPr="00932392" w:rsidRDefault="00C47C31" w:rsidP="00C47C31">
            <w:pPr>
              <w:jc w:val="both"/>
              <w:rPr>
                <w:rFonts w:ascii="GHEA Grapalat" w:hAnsi="GHEA Grapalat" w:cs="Arial LatArm"/>
                <w:lang w:val="hy-AM"/>
              </w:rPr>
            </w:pPr>
            <w:r w:rsidRPr="00932392">
              <w:rPr>
                <w:rFonts w:ascii="GHEA Grapalat" w:hAnsi="GHEA Grapalat" w:cs="Arial LatArm"/>
                <w:lang w:val="hy-AM"/>
              </w:rPr>
              <w:t>151</w:t>
            </w:r>
          </w:p>
        </w:tc>
        <w:tc>
          <w:tcPr>
            <w:tcW w:w="1246" w:type="dxa"/>
            <w:tcBorders>
              <w:top w:val="single" w:sz="4" w:space="0" w:color="auto"/>
              <w:left w:val="single" w:sz="4" w:space="0" w:color="auto"/>
              <w:bottom w:val="single" w:sz="4" w:space="0" w:color="auto"/>
              <w:right w:val="single" w:sz="4" w:space="0" w:color="auto"/>
            </w:tcBorders>
            <w:vAlign w:val="center"/>
          </w:tcPr>
          <w:p w14:paraId="2CE03695" w14:textId="77777777" w:rsidR="00C47C31" w:rsidRPr="00932392" w:rsidRDefault="00C47C31" w:rsidP="00C47C31">
            <w:pPr>
              <w:jc w:val="both"/>
              <w:rPr>
                <w:rFonts w:ascii="GHEA Grapalat" w:hAnsi="GHEA Grapalat"/>
                <w:color w:val="333333"/>
                <w:sz w:val="16"/>
                <w:szCs w:val="16"/>
                <w:lang w:val="hy-AM"/>
              </w:rPr>
            </w:pPr>
            <w:r w:rsidRPr="00932392">
              <w:rPr>
                <w:rFonts w:ascii="GHEA Grapalat" w:hAnsi="GHEA Grapalat"/>
                <w:color w:val="333333"/>
                <w:sz w:val="16"/>
                <w:szCs w:val="16"/>
                <w:lang w:val="hy-AM"/>
              </w:rPr>
              <w:t>39518300/1</w:t>
            </w:r>
          </w:p>
        </w:tc>
        <w:tc>
          <w:tcPr>
            <w:tcW w:w="2250" w:type="dxa"/>
            <w:tcBorders>
              <w:top w:val="single" w:sz="4" w:space="0" w:color="auto"/>
              <w:left w:val="single" w:sz="4" w:space="0" w:color="auto"/>
              <w:bottom w:val="single" w:sz="4" w:space="0" w:color="auto"/>
              <w:right w:val="single" w:sz="4" w:space="0" w:color="auto"/>
            </w:tcBorders>
            <w:vAlign w:val="center"/>
          </w:tcPr>
          <w:p w14:paraId="309ABCAF" w14:textId="77777777" w:rsidR="00C47C31" w:rsidRPr="00932392" w:rsidRDefault="00C47C31" w:rsidP="00C47C31">
            <w:pPr>
              <w:jc w:val="both"/>
              <w:rPr>
                <w:rFonts w:ascii="GHEA Grapalat" w:hAnsi="GHEA Grapalat"/>
                <w:sz w:val="20"/>
                <w:szCs w:val="20"/>
                <w:lang w:val="hy-AM"/>
              </w:rPr>
            </w:pPr>
            <w:r w:rsidRPr="00932392">
              <w:rPr>
                <w:rFonts w:ascii="GHEA Grapalat" w:hAnsi="GHEA Grapalat"/>
                <w:sz w:val="20"/>
                <w:szCs w:val="20"/>
                <w:lang w:val="hy-AM"/>
              </w:rPr>
              <w:t>Վիրաբուժական բաժանմունքի սավաններ</w:t>
            </w:r>
          </w:p>
        </w:tc>
        <w:tc>
          <w:tcPr>
            <w:tcW w:w="1237" w:type="dxa"/>
            <w:tcBorders>
              <w:top w:val="single" w:sz="4" w:space="0" w:color="auto"/>
              <w:left w:val="single" w:sz="4" w:space="0" w:color="auto"/>
              <w:bottom w:val="single" w:sz="4" w:space="0" w:color="auto"/>
              <w:right w:val="single" w:sz="4" w:space="0" w:color="auto"/>
            </w:tcBorders>
            <w:vAlign w:val="center"/>
          </w:tcPr>
          <w:p w14:paraId="3B455526"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E068E5" w14:textId="77777777" w:rsidR="00C47C31" w:rsidRPr="00932392" w:rsidRDefault="00C47C31" w:rsidP="001616B4">
            <w:pPr>
              <w:jc w:val="both"/>
              <w:rPr>
                <w:rFonts w:ascii="GHEA Grapalat" w:hAnsi="GHEA Grapalat" w:cs="Sylfaen"/>
                <w:sz w:val="20"/>
                <w:szCs w:val="20"/>
                <w:lang w:val="pt-BR"/>
              </w:rPr>
            </w:pPr>
            <w:r w:rsidRPr="00932392">
              <w:rPr>
                <w:rFonts w:ascii="GHEA Grapalat" w:hAnsi="GHEA Grapalat"/>
                <w:sz w:val="20"/>
                <w:szCs w:val="20"/>
                <w:lang w:val="es-ES"/>
              </w:rPr>
              <w:t xml:space="preserve">Մեկանգամյա օգտագործման </w:t>
            </w:r>
            <w:r w:rsidRPr="00932392">
              <w:rPr>
                <w:rFonts w:ascii="GHEA Grapalat" w:hAnsi="GHEA Grapalat"/>
                <w:sz w:val="20"/>
                <w:szCs w:val="20"/>
                <w:lang w:val="hy-AM"/>
              </w:rPr>
              <w:t>ներծծող սավաններ</w:t>
            </w:r>
            <w:r w:rsidRPr="00932392">
              <w:rPr>
                <w:rFonts w:ascii="GHEA Grapalat" w:hAnsi="GHEA Grapalat"/>
                <w:sz w:val="20"/>
                <w:szCs w:val="20"/>
                <w:lang w:val="es-ES"/>
              </w:rPr>
              <w:t xml:space="preserve">: Չափսը` </w:t>
            </w:r>
            <w:r w:rsidRPr="00932392">
              <w:rPr>
                <w:rFonts w:ascii="GHEA Grapalat" w:hAnsi="GHEA Grapalat"/>
                <w:sz w:val="20"/>
                <w:szCs w:val="20"/>
                <w:lang w:val="hy-AM"/>
              </w:rPr>
              <w:t>60*90,</w:t>
            </w:r>
          </w:p>
        </w:tc>
        <w:tc>
          <w:tcPr>
            <w:tcW w:w="843" w:type="dxa"/>
            <w:tcBorders>
              <w:top w:val="single" w:sz="4" w:space="0" w:color="auto"/>
              <w:left w:val="single" w:sz="4" w:space="0" w:color="auto"/>
              <w:bottom w:val="single" w:sz="4" w:space="0" w:color="auto"/>
              <w:right w:val="single" w:sz="4" w:space="0" w:color="auto"/>
            </w:tcBorders>
            <w:vAlign w:val="center"/>
          </w:tcPr>
          <w:p w14:paraId="55250E14" w14:textId="77777777" w:rsidR="00C47C31" w:rsidRPr="00932392" w:rsidRDefault="00C47C31" w:rsidP="001616B4">
            <w:pPr>
              <w:rPr>
                <w:rFonts w:ascii="GHEA Grapalat" w:hAnsi="GHEA Grapalat" w:cs="Arial"/>
                <w:sz w:val="18"/>
                <w:szCs w:val="18"/>
                <w:lang w:val="hy-AM"/>
              </w:rPr>
            </w:pPr>
            <w:r w:rsidRPr="00932392">
              <w:rPr>
                <w:rFonts w:ascii="GHEA Grapalat" w:hAnsi="GHEA Grapalat" w:cs="Arial"/>
                <w:sz w:val="18"/>
                <w:szCs w:val="18"/>
                <w:lang w:val="hy-AM"/>
              </w:rPr>
              <w:t>հատ</w:t>
            </w:r>
          </w:p>
        </w:tc>
        <w:tc>
          <w:tcPr>
            <w:tcW w:w="957" w:type="dxa"/>
            <w:tcBorders>
              <w:top w:val="single" w:sz="4" w:space="0" w:color="auto"/>
              <w:left w:val="single" w:sz="4" w:space="0" w:color="auto"/>
              <w:bottom w:val="single" w:sz="4" w:space="0" w:color="auto"/>
              <w:right w:val="single" w:sz="4" w:space="0" w:color="auto"/>
            </w:tcBorders>
            <w:vAlign w:val="center"/>
          </w:tcPr>
          <w:p w14:paraId="0999FCE5" w14:textId="0F674AF2" w:rsidR="00C47C31" w:rsidRPr="00932392" w:rsidRDefault="00C47C31" w:rsidP="001616B4">
            <w:pPr>
              <w:jc w:val="center"/>
              <w:rPr>
                <w:rFonts w:ascii="Arial LatArm" w:hAnsi="Arial LatArm" w:cs="Calibri"/>
                <w:color w:val="494529"/>
                <w:sz w:val="20"/>
                <w:szCs w:val="20"/>
              </w:rPr>
            </w:pPr>
          </w:p>
        </w:tc>
        <w:tc>
          <w:tcPr>
            <w:tcW w:w="1147" w:type="dxa"/>
            <w:tcBorders>
              <w:top w:val="single" w:sz="4" w:space="0" w:color="auto"/>
              <w:left w:val="single" w:sz="4" w:space="0" w:color="auto"/>
              <w:bottom w:val="single" w:sz="4" w:space="0" w:color="auto"/>
              <w:right w:val="single" w:sz="4" w:space="0" w:color="auto"/>
            </w:tcBorders>
            <w:vAlign w:val="center"/>
          </w:tcPr>
          <w:p w14:paraId="738798AF" w14:textId="5495BC57" w:rsidR="00C47C31" w:rsidRPr="00932392" w:rsidRDefault="00C47C31" w:rsidP="001616B4">
            <w:pPr>
              <w:jc w:val="center"/>
              <w:rPr>
                <w:rFonts w:ascii="Arial LatArm" w:hAnsi="Arial LatArm" w:cs="Calibri"/>
                <w:color w:val="494529"/>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tcPr>
          <w:p w14:paraId="33F953F5" w14:textId="300540DA" w:rsidR="00C47C31" w:rsidRPr="00932392" w:rsidRDefault="00C47C31" w:rsidP="001616B4">
            <w:pPr>
              <w:jc w:val="center"/>
              <w:rPr>
                <w:rFonts w:ascii="Arial LatArm" w:hAnsi="Arial LatArm" w:cs="Calibri"/>
                <w:color w:val="494529"/>
                <w:sz w:val="20"/>
                <w:szCs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F16A482" w14:textId="77777777" w:rsidR="00C47C31" w:rsidRPr="00932392" w:rsidRDefault="00C47C31" w:rsidP="001616B4">
            <w:pPr>
              <w:jc w:val="center"/>
              <w:rPr>
                <w:rFonts w:ascii="GHEA Grapalat" w:hAnsi="GHEA Grapalat"/>
                <w:sz w:val="18"/>
                <w:szCs w:val="18"/>
              </w:rPr>
            </w:pPr>
            <w:r w:rsidRPr="00932392">
              <w:rPr>
                <w:rFonts w:ascii="GHEA Grapalat" w:hAnsi="GHEA Grapalat"/>
                <w:sz w:val="18"/>
                <w:szCs w:val="18"/>
              </w:rPr>
              <w:t xml:space="preserve">ք.Երևան </w:t>
            </w:r>
            <w:r w:rsidRPr="00932392">
              <w:rPr>
                <w:rFonts w:ascii="GHEA Grapalat" w:hAnsi="GHEA Grapalat"/>
                <w:sz w:val="18"/>
                <w:szCs w:val="18"/>
                <w:lang w:val="hy-AM"/>
              </w:rPr>
              <w:t>Տիտոգրադյան 14/10</w:t>
            </w:r>
          </w:p>
        </w:tc>
        <w:tc>
          <w:tcPr>
            <w:tcW w:w="855" w:type="dxa"/>
            <w:tcBorders>
              <w:top w:val="single" w:sz="4" w:space="0" w:color="auto"/>
              <w:left w:val="single" w:sz="4" w:space="0" w:color="auto"/>
              <w:bottom w:val="single" w:sz="4" w:space="0" w:color="auto"/>
              <w:right w:val="single" w:sz="4" w:space="0" w:color="auto"/>
            </w:tcBorders>
            <w:vAlign w:val="center"/>
          </w:tcPr>
          <w:p w14:paraId="22B20C82" w14:textId="77777777" w:rsidR="00C47C31" w:rsidRPr="00932392" w:rsidRDefault="00C47C31" w:rsidP="001616B4">
            <w:pPr>
              <w:jc w:val="center"/>
              <w:rPr>
                <w:rFonts w:ascii="Arial LatArm" w:hAnsi="Arial LatArm" w:cs="Calibri"/>
                <w:color w:val="494529"/>
                <w:sz w:val="20"/>
                <w:szCs w:val="20"/>
              </w:rPr>
            </w:pPr>
            <w:r w:rsidRPr="00932392">
              <w:rPr>
                <w:rFonts w:ascii="Arial LatArm" w:hAnsi="Arial LatArm" w:cs="Calibri"/>
                <w:color w:val="494529"/>
                <w:sz w:val="20"/>
                <w:szCs w:val="20"/>
              </w:rPr>
              <w:t>2000</w:t>
            </w:r>
          </w:p>
        </w:tc>
        <w:tc>
          <w:tcPr>
            <w:tcW w:w="1701" w:type="dxa"/>
            <w:tcBorders>
              <w:top w:val="single" w:sz="4" w:space="0" w:color="auto"/>
              <w:left w:val="single" w:sz="4" w:space="0" w:color="auto"/>
              <w:bottom w:val="single" w:sz="4" w:space="0" w:color="auto"/>
              <w:right w:val="single" w:sz="4" w:space="0" w:color="auto"/>
            </w:tcBorders>
            <w:vAlign w:val="center"/>
          </w:tcPr>
          <w:p w14:paraId="2396A5AE" w14:textId="77777777" w:rsidR="00C47C31" w:rsidRPr="00932392" w:rsidRDefault="00C47C31" w:rsidP="001616B4">
            <w:pPr>
              <w:rPr>
                <w:rFonts w:ascii="GHEA Grapalat" w:hAnsi="GHEA Grapalat"/>
                <w:sz w:val="18"/>
                <w:szCs w:val="18"/>
                <w:lang w:val="hy-AM"/>
              </w:rPr>
            </w:pPr>
            <w:r w:rsidRPr="00932392">
              <w:rPr>
                <w:rFonts w:ascii="GHEA Grapalat" w:hAnsi="GHEA Grapalat"/>
                <w:sz w:val="18"/>
                <w:szCs w:val="18"/>
              </w:rPr>
              <w:t>Մինչև 25.12.202</w:t>
            </w:r>
            <w:r w:rsidRPr="00932392">
              <w:rPr>
                <w:rFonts w:ascii="GHEA Grapalat" w:hAnsi="GHEA Grapalat"/>
                <w:sz w:val="18"/>
                <w:szCs w:val="18"/>
                <w:lang w:val="hy-AM"/>
              </w:rPr>
              <w:t>6</w:t>
            </w:r>
            <w:r w:rsidRPr="00932392">
              <w:rPr>
                <w:rFonts w:ascii="GHEA Grapalat" w:hAnsi="GHEA Grapalat"/>
                <w:sz w:val="18"/>
                <w:szCs w:val="18"/>
              </w:rPr>
              <w:t>թ</w:t>
            </w:r>
          </w:p>
        </w:tc>
      </w:tr>
      <w:tr w:rsidR="00C47C31" w:rsidRPr="0091195E" w14:paraId="302BBC85" w14:textId="77777777" w:rsidTr="00932392">
        <w:trPr>
          <w:trHeight w:val="201"/>
        </w:trPr>
        <w:tc>
          <w:tcPr>
            <w:tcW w:w="710" w:type="dxa"/>
            <w:tcBorders>
              <w:top w:val="single" w:sz="4" w:space="0" w:color="auto"/>
              <w:left w:val="single" w:sz="4" w:space="0" w:color="auto"/>
              <w:bottom w:val="single" w:sz="4" w:space="0" w:color="auto"/>
              <w:right w:val="single" w:sz="4" w:space="0" w:color="auto"/>
            </w:tcBorders>
            <w:vAlign w:val="center"/>
          </w:tcPr>
          <w:p w14:paraId="7EBF40D6" w14:textId="77777777" w:rsidR="00C47C31" w:rsidRPr="00932392" w:rsidRDefault="00C47C31" w:rsidP="001616B4">
            <w:pPr>
              <w:jc w:val="center"/>
              <w:rPr>
                <w:rFonts w:ascii="GHEA Grapalat" w:hAnsi="GHEA Grapalat" w:cs="Arial LatArm"/>
                <w:lang w:val="hy-AM"/>
              </w:rPr>
            </w:pPr>
          </w:p>
        </w:tc>
        <w:tc>
          <w:tcPr>
            <w:tcW w:w="1246" w:type="dxa"/>
            <w:tcBorders>
              <w:top w:val="single" w:sz="4" w:space="0" w:color="auto"/>
              <w:left w:val="single" w:sz="4" w:space="0" w:color="auto"/>
              <w:bottom w:val="single" w:sz="4" w:space="0" w:color="auto"/>
              <w:right w:val="single" w:sz="4" w:space="0" w:color="auto"/>
            </w:tcBorders>
            <w:vAlign w:val="center"/>
          </w:tcPr>
          <w:p w14:paraId="0A275A1E" w14:textId="77777777" w:rsidR="00C47C31" w:rsidRPr="00932392" w:rsidRDefault="00C47C31" w:rsidP="001616B4">
            <w:pPr>
              <w:jc w:val="center"/>
              <w:rPr>
                <w:rFonts w:ascii="GHEA Grapalat" w:hAnsi="GHEA Grapalat"/>
                <w:sz w:val="16"/>
                <w:szCs w:val="16"/>
                <w:lang w:val="pt-BR"/>
              </w:rPr>
            </w:pPr>
          </w:p>
        </w:tc>
        <w:tc>
          <w:tcPr>
            <w:tcW w:w="2250" w:type="dxa"/>
            <w:tcBorders>
              <w:top w:val="single" w:sz="4" w:space="0" w:color="auto"/>
              <w:left w:val="single" w:sz="4" w:space="0" w:color="auto"/>
              <w:bottom w:val="single" w:sz="4" w:space="0" w:color="auto"/>
              <w:right w:val="single" w:sz="4" w:space="0" w:color="auto"/>
            </w:tcBorders>
            <w:vAlign w:val="center"/>
          </w:tcPr>
          <w:p w14:paraId="22B8D47E" w14:textId="77777777" w:rsidR="00C47C31" w:rsidRPr="00932392" w:rsidRDefault="00C47C31" w:rsidP="001616B4">
            <w:pPr>
              <w:rPr>
                <w:rFonts w:ascii="GHEA Grapalat" w:hAnsi="GHEA Grapalat"/>
                <w:sz w:val="20"/>
                <w:szCs w:val="20"/>
              </w:rPr>
            </w:pPr>
          </w:p>
        </w:tc>
        <w:tc>
          <w:tcPr>
            <w:tcW w:w="1237" w:type="dxa"/>
            <w:tcBorders>
              <w:top w:val="single" w:sz="4" w:space="0" w:color="auto"/>
              <w:left w:val="single" w:sz="4" w:space="0" w:color="auto"/>
              <w:bottom w:val="single" w:sz="4" w:space="0" w:color="auto"/>
              <w:right w:val="single" w:sz="4" w:space="0" w:color="auto"/>
            </w:tcBorders>
            <w:vAlign w:val="center"/>
          </w:tcPr>
          <w:p w14:paraId="27BCA3F7" w14:textId="77777777" w:rsidR="00C47C31" w:rsidRPr="00932392" w:rsidRDefault="00C47C31" w:rsidP="001616B4">
            <w:pPr>
              <w:jc w:val="center"/>
              <w:rPr>
                <w:rFonts w:ascii="GHEA Grapalat" w:hAnsi="GHEA Grapalat"/>
                <w:sz w:val="18"/>
                <w:szCs w:val="18"/>
                <w:lang w:val="pt-BR"/>
              </w:rPr>
            </w:pPr>
          </w:p>
        </w:tc>
        <w:tc>
          <w:tcPr>
            <w:tcW w:w="3353" w:type="dxa"/>
            <w:tcBorders>
              <w:top w:val="single" w:sz="4" w:space="0" w:color="auto"/>
              <w:left w:val="single" w:sz="4" w:space="0" w:color="auto"/>
              <w:bottom w:val="single" w:sz="4" w:space="0" w:color="auto"/>
              <w:right w:val="single" w:sz="4" w:space="0" w:color="auto"/>
            </w:tcBorders>
            <w:shd w:val="clear" w:color="auto" w:fill="FFFFFF" w:themeFill="background1"/>
          </w:tcPr>
          <w:p w14:paraId="0AEB0B6F" w14:textId="77777777" w:rsidR="00C47C31" w:rsidRPr="00230DEA" w:rsidRDefault="00C47C31" w:rsidP="001616B4">
            <w:pPr>
              <w:jc w:val="both"/>
              <w:rPr>
                <w:rFonts w:ascii="GHEA Grapalat" w:hAnsi="GHEA Grapalat"/>
                <w:b/>
                <w:i/>
                <w:lang w:val="es-ES"/>
              </w:rPr>
            </w:pPr>
            <w:r w:rsidRPr="00932392">
              <w:rPr>
                <w:rFonts w:ascii="GHEA Grapalat" w:hAnsi="GHEA Grapalat"/>
                <w:b/>
                <w:i/>
                <w:lang w:val="es-ES"/>
              </w:rPr>
              <w:t>ԸՆԴԱՄԵՆԸ</w:t>
            </w:r>
          </w:p>
        </w:tc>
        <w:tc>
          <w:tcPr>
            <w:tcW w:w="843" w:type="dxa"/>
            <w:tcBorders>
              <w:top w:val="single" w:sz="4" w:space="0" w:color="auto"/>
              <w:left w:val="single" w:sz="4" w:space="0" w:color="auto"/>
              <w:bottom w:val="single" w:sz="4" w:space="0" w:color="auto"/>
              <w:right w:val="single" w:sz="4" w:space="0" w:color="auto"/>
            </w:tcBorders>
            <w:vAlign w:val="center"/>
          </w:tcPr>
          <w:p w14:paraId="7622467C" w14:textId="77777777" w:rsidR="00C47C31" w:rsidRDefault="00C47C31" w:rsidP="001616B4">
            <w:pPr>
              <w:jc w:val="center"/>
              <w:rPr>
                <w:rFonts w:ascii="GHEA Grapalat" w:hAnsi="GHEA Grapalat"/>
                <w:sz w:val="16"/>
                <w:szCs w:val="16"/>
                <w:lang w:val="pt-BR"/>
              </w:rPr>
            </w:pPr>
          </w:p>
        </w:tc>
        <w:tc>
          <w:tcPr>
            <w:tcW w:w="957" w:type="dxa"/>
            <w:tcBorders>
              <w:top w:val="single" w:sz="4" w:space="0" w:color="auto"/>
              <w:left w:val="single" w:sz="4" w:space="0" w:color="auto"/>
              <w:bottom w:val="single" w:sz="4" w:space="0" w:color="auto"/>
              <w:right w:val="single" w:sz="4" w:space="0" w:color="auto"/>
            </w:tcBorders>
            <w:vAlign w:val="center"/>
          </w:tcPr>
          <w:p w14:paraId="1BF706D9" w14:textId="77777777" w:rsidR="00C47C31" w:rsidRDefault="00C47C31" w:rsidP="001616B4">
            <w:pPr>
              <w:jc w:val="center"/>
              <w:rPr>
                <w:rFonts w:ascii="GHEA Grapalat" w:hAnsi="GHEA Grapalat"/>
                <w:sz w:val="16"/>
                <w:szCs w:val="16"/>
                <w:lang w:val="pt-BR"/>
              </w:rPr>
            </w:pPr>
          </w:p>
        </w:tc>
        <w:tc>
          <w:tcPr>
            <w:tcW w:w="1147" w:type="dxa"/>
            <w:tcBorders>
              <w:top w:val="single" w:sz="4" w:space="0" w:color="auto"/>
              <w:left w:val="single" w:sz="4" w:space="0" w:color="auto"/>
              <w:bottom w:val="single" w:sz="4" w:space="0" w:color="auto"/>
              <w:right w:val="single" w:sz="4" w:space="0" w:color="auto"/>
            </w:tcBorders>
            <w:vAlign w:val="center"/>
          </w:tcPr>
          <w:p w14:paraId="6ECE79C9" w14:textId="08B2EAA1" w:rsidR="00C47C31" w:rsidRPr="005C45E9" w:rsidRDefault="00C47C31" w:rsidP="001616B4">
            <w:pPr>
              <w:rPr>
                <w:rFonts w:ascii="GHEA Grapalat" w:hAnsi="GHEA Grapalat"/>
                <w:sz w:val="20"/>
                <w:szCs w:val="20"/>
                <w:lang w:val="ru-RU"/>
              </w:rPr>
            </w:pPr>
          </w:p>
        </w:tc>
        <w:tc>
          <w:tcPr>
            <w:tcW w:w="873" w:type="dxa"/>
            <w:tcBorders>
              <w:top w:val="single" w:sz="4" w:space="0" w:color="auto"/>
              <w:left w:val="single" w:sz="4" w:space="0" w:color="auto"/>
              <w:bottom w:val="single" w:sz="4" w:space="0" w:color="auto"/>
              <w:right w:val="single" w:sz="4" w:space="0" w:color="auto"/>
            </w:tcBorders>
            <w:vAlign w:val="center"/>
          </w:tcPr>
          <w:p w14:paraId="022314C0" w14:textId="77777777" w:rsidR="00C47C31" w:rsidRPr="000C10F1" w:rsidRDefault="00C47C31" w:rsidP="001616B4">
            <w:pPr>
              <w:rPr>
                <w:rFonts w:ascii="GHEA Grapalat" w:hAnsi="GHEA Grapalat" w:cs="Arial"/>
                <w:sz w:val="18"/>
                <w:szCs w:val="18"/>
                <w:lang w:val="pt-BR"/>
              </w:rPr>
            </w:pPr>
          </w:p>
        </w:tc>
        <w:tc>
          <w:tcPr>
            <w:tcW w:w="1130" w:type="dxa"/>
            <w:tcBorders>
              <w:top w:val="single" w:sz="4" w:space="0" w:color="auto"/>
              <w:left w:val="single" w:sz="4" w:space="0" w:color="auto"/>
              <w:bottom w:val="single" w:sz="4" w:space="0" w:color="auto"/>
              <w:right w:val="single" w:sz="4" w:space="0" w:color="auto"/>
            </w:tcBorders>
            <w:vAlign w:val="center"/>
          </w:tcPr>
          <w:p w14:paraId="16DFBFA0" w14:textId="77777777" w:rsidR="00C47C31" w:rsidRPr="00F072C3" w:rsidRDefault="00C47C31" w:rsidP="001616B4">
            <w:pPr>
              <w:jc w:val="center"/>
              <w:rPr>
                <w:rFonts w:ascii="GHEA Grapalat" w:hAnsi="GHEA Grapalat"/>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14:paraId="20C7279C" w14:textId="77777777" w:rsidR="00C47C31" w:rsidRPr="00F072C3" w:rsidRDefault="00C47C31" w:rsidP="001616B4">
            <w:pPr>
              <w:jc w:val="center"/>
              <w:rPr>
                <w:rFonts w:ascii="GHEA Grapalat" w:hAnsi="GHEA Grapalat" w:cs="Arial"/>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34744EC" w14:textId="77777777" w:rsidR="00C47C31" w:rsidRPr="00B94CF1" w:rsidRDefault="00C47C31" w:rsidP="001616B4">
            <w:pPr>
              <w:rPr>
                <w:rFonts w:ascii="GHEA Grapalat" w:hAnsi="GHEA Grapalat"/>
                <w:sz w:val="18"/>
                <w:szCs w:val="18"/>
                <w:lang w:val="hy-AM"/>
              </w:rPr>
            </w:pPr>
          </w:p>
        </w:tc>
      </w:tr>
    </w:tbl>
    <w:p w14:paraId="27F654F4"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831F7C">
        <w:rPr>
          <w:rFonts w:ascii="GHEA Grapalat" w:hAnsi="GHEA Grapalat"/>
          <w:b/>
          <w:sz w:val="18"/>
          <w:szCs w:val="18"/>
          <w:lang w:val="hy-AM"/>
        </w:rPr>
        <w:t>Ծանոթություն</w:t>
      </w:r>
      <w:r w:rsidRPr="00A170D1">
        <w:rPr>
          <w:rFonts w:ascii="GHEA Grapalat" w:hAnsi="GHEA Grapalat"/>
          <w:b/>
          <w:sz w:val="18"/>
          <w:szCs w:val="18"/>
          <w:lang w:val="es-ES"/>
        </w:rPr>
        <w:t xml:space="preserve">` </w:t>
      </w:r>
      <w:r w:rsidRPr="00831F7C">
        <w:rPr>
          <w:rFonts w:ascii="GHEA Grapalat" w:hAnsi="GHEA Grapalat"/>
          <w:b/>
          <w:sz w:val="18"/>
          <w:szCs w:val="18"/>
          <w:lang w:val="hy-AM"/>
        </w:rPr>
        <w:t>դեղի</w:t>
      </w:r>
      <w:r w:rsidRPr="00A170D1">
        <w:rPr>
          <w:rFonts w:ascii="GHEA Grapalat" w:hAnsi="GHEA Grapalat"/>
          <w:b/>
          <w:sz w:val="18"/>
          <w:szCs w:val="18"/>
          <w:lang w:val="es-ES"/>
        </w:rPr>
        <w:t xml:space="preserve">, </w:t>
      </w:r>
      <w:r w:rsidRPr="00831F7C">
        <w:rPr>
          <w:rFonts w:ascii="GHEA Grapalat" w:hAnsi="GHEA Grapalat"/>
          <w:b/>
          <w:sz w:val="18"/>
          <w:szCs w:val="18"/>
          <w:lang w:val="hy-AM"/>
        </w:rPr>
        <w:t>բժշկական</w:t>
      </w:r>
      <w:r w:rsidRPr="00A170D1">
        <w:rPr>
          <w:rFonts w:ascii="GHEA Grapalat" w:hAnsi="GHEA Grapalat"/>
          <w:b/>
          <w:sz w:val="18"/>
          <w:szCs w:val="18"/>
          <w:lang w:val="es-ES"/>
        </w:rPr>
        <w:t xml:space="preserve"> </w:t>
      </w:r>
      <w:r w:rsidRPr="00831F7C">
        <w:rPr>
          <w:rFonts w:ascii="GHEA Grapalat" w:hAnsi="GHEA Grapalat"/>
          <w:b/>
          <w:sz w:val="18"/>
          <w:szCs w:val="18"/>
          <w:lang w:val="hy-AM"/>
        </w:rPr>
        <w:t>պարագաների</w:t>
      </w:r>
      <w:r w:rsidRPr="00A170D1">
        <w:rPr>
          <w:rFonts w:ascii="GHEA Grapalat" w:hAnsi="GHEA Grapalat"/>
          <w:b/>
          <w:sz w:val="18"/>
          <w:szCs w:val="18"/>
          <w:lang w:val="es-ES"/>
        </w:rPr>
        <w:t xml:space="preserve"> </w:t>
      </w:r>
      <w:r w:rsidRPr="00831F7C">
        <w:rPr>
          <w:rFonts w:ascii="GHEA Grapalat" w:hAnsi="GHEA Grapalat"/>
          <w:b/>
          <w:sz w:val="18"/>
          <w:szCs w:val="18"/>
          <w:lang w:val="hy-AM"/>
        </w:rPr>
        <w:t>և</w:t>
      </w:r>
      <w:r w:rsidRPr="00A170D1">
        <w:rPr>
          <w:rFonts w:ascii="GHEA Grapalat" w:hAnsi="GHEA Grapalat"/>
          <w:b/>
          <w:sz w:val="18"/>
          <w:szCs w:val="18"/>
          <w:lang w:val="es-ES"/>
        </w:rPr>
        <w:t xml:space="preserve"> </w:t>
      </w:r>
      <w:r w:rsidRPr="00831F7C">
        <w:rPr>
          <w:rFonts w:ascii="GHEA Grapalat" w:hAnsi="GHEA Grapalat"/>
          <w:b/>
          <w:sz w:val="18"/>
          <w:szCs w:val="18"/>
          <w:lang w:val="hy-AM"/>
        </w:rPr>
        <w:t>քիմիական</w:t>
      </w:r>
      <w:r w:rsidRPr="00A170D1">
        <w:rPr>
          <w:rFonts w:ascii="GHEA Grapalat" w:hAnsi="GHEA Grapalat"/>
          <w:b/>
          <w:sz w:val="18"/>
          <w:szCs w:val="18"/>
          <w:lang w:val="es-ES"/>
        </w:rPr>
        <w:t xml:space="preserve"> </w:t>
      </w:r>
      <w:r w:rsidRPr="00831F7C">
        <w:rPr>
          <w:rFonts w:ascii="GHEA Grapalat" w:hAnsi="GHEA Grapalat"/>
          <w:b/>
          <w:sz w:val="18"/>
          <w:szCs w:val="18"/>
          <w:lang w:val="hy-AM"/>
        </w:rPr>
        <w:t>նյութերի</w:t>
      </w:r>
      <w:r w:rsidRPr="00A170D1">
        <w:rPr>
          <w:rFonts w:ascii="GHEA Grapalat" w:hAnsi="GHEA Grapalat"/>
          <w:b/>
          <w:sz w:val="18"/>
          <w:szCs w:val="18"/>
          <w:lang w:val="es-ES"/>
        </w:rPr>
        <w:t xml:space="preserve"> </w:t>
      </w:r>
      <w:r w:rsidRPr="00831F7C">
        <w:rPr>
          <w:rFonts w:ascii="GHEA Grapalat" w:hAnsi="GHEA Grapalat"/>
          <w:b/>
          <w:sz w:val="18"/>
          <w:szCs w:val="18"/>
          <w:lang w:val="hy-AM"/>
        </w:rPr>
        <w:t>պիտանիության</w:t>
      </w:r>
      <w:r w:rsidRPr="00A170D1">
        <w:rPr>
          <w:rFonts w:ascii="GHEA Grapalat" w:hAnsi="GHEA Grapalat"/>
          <w:b/>
          <w:sz w:val="18"/>
          <w:szCs w:val="18"/>
          <w:lang w:val="es-ES"/>
        </w:rPr>
        <w:t xml:space="preserve"> </w:t>
      </w:r>
      <w:r w:rsidRPr="00831F7C">
        <w:rPr>
          <w:rFonts w:ascii="GHEA Grapalat" w:hAnsi="GHEA Grapalat"/>
          <w:b/>
          <w:sz w:val="18"/>
          <w:szCs w:val="18"/>
          <w:lang w:val="hy-AM"/>
        </w:rPr>
        <w:t>ժամկետները</w:t>
      </w:r>
      <w:r w:rsidRPr="00A170D1">
        <w:rPr>
          <w:rFonts w:ascii="GHEA Grapalat" w:hAnsi="GHEA Grapalat"/>
          <w:b/>
          <w:sz w:val="18"/>
          <w:szCs w:val="18"/>
          <w:lang w:val="es-ES"/>
        </w:rPr>
        <w:t xml:space="preserve"> </w:t>
      </w:r>
      <w:r w:rsidRPr="00831F7C">
        <w:rPr>
          <w:rFonts w:ascii="GHEA Grapalat" w:hAnsi="GHEA Grapalat"/>
          <w:b/>
          <w:sz w:val="18"/>
          <w:szCs w:val="18"/>
          <w:lang w:val="hy-AM"/>
        </w:rPr>
        <w:t>գնորդին</w:t>
      </w:r>
      <w:r w:rsidRPr="00A170D1">
        <w:rPr>
          <w:rFonts w:ascii="GHEA Grapalat" w:hAnsi="GHEA Grapalat"/>
          <w:b/>
          <w:sz w:val="18"/>
          <w:szCs w:val="18"/>
          <w:lang w:val="es-ES"/>
        </w:rPr>
        <w:t xml:space="preserve"> </w:t>
      </w:r>
      <w:r w:rsidRPr="00831F7C">
        <w:rPr>
          <w:rFonts w:ascii="GHEA Grapalat" w:hAnsi="GHEA Grapalat"/>
          <w:b/>
          <w:sz w:val="18"/>
          <w:szCs w:val="18"/>
          <w:lang w:val="hy-AM"/>
        </w:rPr>
        <w:t>հանձնելու</w:t>
      </w:r>
      <w:r w:rsidRPr="00A170D1">
        <w:rPr>
          <w:rFonts w:ascii="GHEA Grapalat" w:hAnsi="GHEA Grapalat"/>
          <w:b/>
          <w:sz w:val="18"/>
          <w:szCs w:val="18"/>
          <w:lang w:val="es-ES"/>
        </w:rPr>
        <w:t xml:space="preserve"> </w:t>
      </w:r>
      <w:r w:rsidRPr="00831F7C">
        <w:rPr>
          <w:rFonts w:ascii="GHEA Grapalat" w:hAnsi="GHEA Grapalat"/>
          <w:b/>
          <w:sz w:val="18"/>
          <w:szCs w:val="18"/>
          <w:lang w:val="hy-AM"/>
        </w:rPr>
        <w:t>պահին</w:t>
      </w:r>
      <w:r w:rsidRPr="00A170D1">
        <w:rPr>
          <w:rFonts w:ascii="GHEA Grapalat" w:hAnsi="GHEA Grapalat"/>
          <w:b/>
          <w:sz w:val="18"/>
          <w:szCs w:val="18"/>
          <w:lang w:val="es-ES"/>
        </w:rPr>
        <w:t xml:space="preserve"> </w:t>
      </w:r>
      <w:r w:rsidRPr="00831F7C">
        <w:rPr>
          <w:rFonts w:ascii="GHEA Grapalat" w:hAnsi="GHEA Grapalat"/>
          <w:b/>
          <w:sz w:val="18"/>
          <w:szCs w:val="18"/>
          <w:lang w:val="hy-AM"/>
        </w:rPr>
        <w:t>պետք</w:t>
      </w:r>
      <w:r w:rsidRPr="00A170D1">
        <w:rPr>
          <w:rFonts w:ascii="GHEA Grapalat" w:hAnsi="GHEA Grapalat"/>
          <w:b/>
          <w:sz w:val="18"/>
          <w:szCs w:val="18"/>
          <w:lang w:val="es-ES"/>
        </w:rPr>
        <w:t xml:space="preserve"> </w:t>
      </w:r>
      <w:r w:rsidRPr="00831F7C">
        <w:rPr>
          <w:rFonts w:ascii="GHEA Grapalat" w:hAnsi="GHEA Grapalat"/>
          <w:b/>
          <w:sz w:val="18"/>
          <w:szCs w:val="18"/>
          <w:lang w:val="hy-AM"/>
        </w:rPr>
        <w:t>է</w:t>
      </w:r>
      <w:r w:rsidRPr="00A170D1">
        <w:rPr>
          <w:rFonts w:ascii="GHEA Grapalat" w:hAnsi="GHEA Grapalat"/>
          <w:b/>
          <w:sz w:val="18"/>
          <w:szCs w:val="18"/>
          <w:lang w:val="es-ES"/>
        </w:rPr>
        <w:t xml:space="preserve"> </w:t>
      </w:r>
      <w:r w:rsidRPr="00831F7C">
        <w:rPr>
          <w:rFonts w:ascii="GHEA Grapalat" w:hAnsi="GHEA Grapalat"/>
          <w:b/>
          <w:sz w:val="18"/>
          <w:szCs w:val="18"/>
          <w:lang w:val="hy-AM"/>
        </w:rPr>
        <w:t>լինեն</w:t>
      </w:r>
      <w:r w:rsidRPr="00A170D1">
        <w:rPr>
          <w:rFonts w:ascii="GHEA Grapalat" w:hAnsi="GHEA Grapalat"/>
          <w:b/>
          <w:sz w:val="18"/>
          <w:szCs w:val="18"/>
          <w:lang w:val="es-ES"/>
        </w:rPr>
        <w:t xml:space="preserve"> </w:t>
      </w:r>
      <w:r w:rsidRPr="00831F7C">
        <w:rPr>
          <w:rFonts w:ascii="GHEA Grapalat" w:hAnsi="GHEA Grapalat"/>
          <w:b/>
          <w:sz w:val="18"/>
          <w:szCs w:val="18"/>
          <w:lang w:val="hy-AM"/>
        </w:rPr>
        <w:t>հետևյալը</w:t>
      </w:r>
      <w:r w:rsidRPr="00A170D1">
        <w:rPr>
          <w:rFonts w:ascii="GHEA Grapalat" w:hAnsi="GHEA Grapalat"/>
          <w:b/>
          <w:sz w:val="18"/>
          <w:szCs w:val="18"/>
          <w:lang w:val="es-ES"/>
        </w:rPr>
        <w:t>`</w:t>
      </w:r>
    </w:p>
    <w:p w14:paraId="3025DCF3"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A170D1">
        <w:rPr>
          <w:rFonts w:ascii="GHEA Grapalat" w:hAnsi="GHEA Grapalat"/>
          <w:b/>
          <w:sz w:val="18"/>
          <w:szCs w:val="18"/>
          <w:lang w:val="es-ES"/>
        </w:rPr>
        <w:t xml:space="preserve">. 2,5 </w:t>
      </w:r>
      <w:r w:rsidRPr="00EF02DC">
        <w:rPr>
          <w:rFonts w:ascii="GHEA Grapalat" w:hAnsi="GHEA Grapalat"/>
          <w:b/>
          <w:sz w:val="18"/>
          <w:szCs w:val="18"/>
        </w:rPr>
        <w:t>տարի</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ավելի</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 xml:space="preserve"> </w:t>
      </w:r>
      <w:r w:rsidRPr="00EF02DC">
        <w:rPr>
          <w:rFonts w:ascii="GHEA Grapalat" w:hAnsi="GHEA Grapalat"/>
          <w:b/>
          <w:sz w:val="18"/>
          <w:szCs w:val="18"/>
        </w:rPr>
        <w:t>ունեցող</w:t>
      </w:r>
      <w:r w:rsidRPr="00A170D1">
        <w:rPr>
          <w:rFonts w:ascii="GHEA Grapalat" w:hAnsi="GHEA Grapalat"/>
          <w:b/>
          <w:sz w:val="18"/>
          <w:szCs w:val="18"/>
          <w:lang w:val="es-ES"/>
        </w:rPr>
        <w:t xml:space="preserve"> </w:t>
      </w:r>
      <w:r w:rsidRPr="00EF02DC">
        <w:rPr>
          <w:rFonts w:ascii="GHEA Grapalat" w:hAnsi="GHEA Grapalat"/>
          <w:b/>
          <w:sz w:val="18"/>
          <w:szCs w:val="18"/>
        </w:rPr>
        <w:t>դեղը</w:t>
      </w:r>
      <w:r w:rsidRPr="00A170D1">
        <w:rPr>
          <w:rFonts w:ascii="GHEA Grapalat" w:hAnsi="GHEA Grapalat"/>
          <w:b/>
          <w:sz w:val="18"/>
          <w:szCs w:val="18"/>
          <w:lang w:val="es-ES"/>
        </w:rPr>
        <w:t xml:space="preserve">, </w:t>
      </w:r>
      <w:r w:rsidRPr="00EF02DC">
        <w:rPr>
          <w:rFonts w:ascii="GHEA Grapalat" w:hAnsi="GHEA Grapalat"/>
          <w:b/>
          <w:sz w:val="18"/>
          <w:szCs w:val="18"/>
        </w:rPr>
        <w:t>բժշկական</w:t>
      </w:r>
      <w:r w:rsidRPr="00A170D1">
        <w:rPr>
          <w:rFonts w:ascii="GHEA Grapalat" w:hAnsi="GHEA Grapalat"/>
          <w:b/>
          <w:sz w:val="18"/>
          <w:szCs w:val="18"/>
          <w:lang w:val="es-ES"/>
        </w:rPr>
        <w:t xml:space="preserve"> </w:t>
      </w:r>
      <w:r w:rsidRPr="00EF02DC">
        <w:rPr>
          <w:rFonts w:ascii="GHEA Grapalat" w:hAnsi="GHEA Grapalat"/>
          <w:b/>
          <w:sz w:val="18"/>
          <w:szCs w:val="18"/>
        </w:rPr>
        <w:t>պարագաները</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քիմիական</w:t>
      </w:r>
      <w:r w:rsidRPr="00A170D1">
        <w:rPr>
          <w:rFonts w:ascii="GHEA Grapalat" w:hAnsi="GHEA Grapalat"/>
          <w:b/>
          <w:sz w:val="18"/>
          <w:szCs w:val="18"/>
          <w:lang w:val="es-ES"/>
        </w:rPr>
        <w:t xml:space="preserve"> </w:t>
      </w:r>
      <w:r w:rsidRPr="00EF02DC">
        <w:rPr>
          <w:rFonts w:ascii="GHEA Grapalat" w:hAnsi="GHEA Grapalat"/>
          <w:b/>
          <w:sz w:val="18"/>
          <w:szCs w:val="18"/>
        </w:rPr>
        <w:t>նյութերը</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ժամկետները</w:t>
      </w:r>
      <w:r w:rsidRPr="00A170D1">
        <w:rPr>
          <w:rFonts w:ascii="GHEA Grapalat" w:hAnsi="GHEA Grapalat"/>
          <w:b/>
          <w:sz w:val="18"/>
          <w:szCs w:val="18"/>
          <w:lang w:val="es-ES"/>
        </w:rPr>
        <w:t xml:space="preserve"> </w:t>
      </w:r>
      <w:r w:rsidRPr="00EF02DC">
        <w:rPr>
          <w:rFonts w:ascii="GHEA Grapalat" w:hAnsi="GHEA Grapalat"/>
          <w:b/>
          <w:sz w:val="18"/>
          <w:szCs w:val="18"/>
        </w:rPr>
        <w:t>հանձնելու</w:t>
      </w:r>
      <w:r w:rsidRPr="00A170D1">
        <w:rPr>
          <w:rFonts w:ascii="GHEA Grapalat" w:hAnsi="GHEA Grapalat"/>
          <w:b/>
          <w:sz w:val="18"/>
          <w:szCs w:val="18"/>
          <w:lang w:val="es-ES"/>
        </w:rPr>
        <w:t xml:space="preserve"> </w:t>
      </w:r>
      <w:r w:rsidRPr="00EF02DC">
        <w:rPr>
          <w:rFonts w:ascii="GHEA Grapalat" w:hAnsi="GHEA Grapalat"/>
          <w:b/>
          <w:sz w:val="18"/>
          <w:szCs w:val="18"/>
        </w:rPr>
        <w:t>պահին</w:t>
      </w:r>
      <w:r w:rsidRPr="00A170D1">
        <w:rPr>
          <w:rFonts w:ascii="GHEA Grapalat" w:hAnsi="GHEA Grapalat"/>
          <w:b/>
          <w:sz w:val="18"/>
          <w:szCs w:val="18"/>
          <w:lang w:val="es-ES"/>
        </w:rPr>
        <w:t xml:space="preserve"> </w:t>
      </w:r>
      <w:r w:rsidRPr="00EF02DC">
        <w:rPr>
          <w:rFonts w:ascii="GHEA Grapalat" w:hAnsi="GHEA Grapalat"/>
          <w:b/>
          <w:sz w:val="18"/>
          <w:szCs w:val="18"/>
        </w:rPr>
        <w:t>պետք</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ունենան</w:t>
      </w:r>
      <w:r w:rsidRPr="00A170D1">
        <w:rPr>
          <w:rFonts w:ascii="GHEA Grapalat" w:hAnsi="GHEA Grapalat"/>
          <w:b/>
          <w:sz w:val="18"/>
          <w:szCs w:val="18"/>
          <w:lang w:val="es-ES"/>
        </w:rPr>
        <w:t xml:space="preserve"> </w:t>
      </w:r>
      <w:r w:rsidRPr="00EF02DC">
        <w:rPr>
          <w:rFonts w:ascii="GHEA Grapalat" w:hAnsi="GHEA Grapalat"/>
          <w:b/>
          <w:sz w:val="18"/>
          <w:szCs w:val="18"/>
        </w:rPr>
        <w:t>առնվազն</w:t>
      </w:r>
      <w:r w:rsidRPr="00A170D1">
        <w:rPr>
          <w:rFonts w:ascii="GHEA Grapalat" w:hAnsi="GHEA Grapalat"/>
          <w:b/>
          <w:sz w:val="18"/>
          <w:szCs w:val="18"/>
          <w:lang w:val="es-ES"/>
        </w:rPr>
        <w:t xml:space="preserve"> 24 </w:t>
      </w:r>
      <w:r w:rsidRPr="00EF02DC">
        <w:rPr>
          <w:rFonts w:ascii="GHEA Grapalat" w:hAnsi="GHEA Grapalat"/>
          <w:b/>
          <w:sz w:val="18"/>
          <w:szCs w:val="18"/>
        </w:rPr>
        <w:t>ամիս</w:t>
      </w:r>
      <w:r w:rsidRPr="00A170D1">
        <w:rPr>
          <w:rFonts w:ascii="GHEA Grapalat" w:hAnsi="GHEA Grapalat"/>
          <w:b/>
          <w:sz w:val="18"/>
          <w:szCs w:val="18"/>
          <w:lang w:val="es-ES"/>
        </w:rPr>
        <w:t xml:space="preserve"> </w:t>
      </w:r>
      <w:r w:rsidRPr="00EF02DC">
        <w:rPr>
          <w:rFonts w:ascii="GHEA Grapalat" w:hAnsi="GHEA Grapalat"/>
          <w:b/>
          <w:sz w:val="18"/>
          <w:szCs w:val="18"/>
        </w:rPr>
        <w:t>մնացորդային</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w:t>
      </w:r>
    </w:p>
    <w:p w14:paraId="379A149E"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A170D1">
        <w:rPr>
          <w:rFonts w:ascii="GHEA Grapalat" w:hAnsi="GHEA Grapalat"/>
          <w:b/>
          <w:sz w:val="18"/>
          <w:szCs w:val="18"/>
          <w:lang w:val="es-ES"/>
        </w:rPr>
        <w:t xml:space="preserve">. </w:t>
      </w:r>
      <w:r w:rsidRPr="00EF02DC">
        <w:rPr>
          <w:rFonts w:ascii="GHEA Grapalat" w:hAnsi="GHEA Grapalat"/>
          <w:b/>
          <w:sz w:val="18"/>
          <w:szCs w:val="18"/>
        </w:rPr>
        <w:t>մինչև</w:t>
      </w:r>
      <w:r w:rsidRPr="00A170D1">
        <w:rPr>
          <w:rFonts w:ascii="GHEA Grapalat" w:hAnsi="GHEA Grapalat"/>
          <w:b/>
          <w:sz w:val="18"/>
          <w:szCs w:val="18"/>
          <w:lang w:val="es-ES"/>
        </w:rPr>
        <w:t xml:space="preserve"> 2,5 </w:t>
      </w:r>
      <w:r w:rsidRPr="00EF02DC">
        <w:rPr>
          <w:rFonts w:ascii="GHEA Grapalat" w:hAnsi="GHEA Grapalat"/>
          <w:b/>
          <w:sz w:val="18"/>
          <w:szCs w:val="18"/>
        </w:rPr>
        <w:t>տարի</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 xml:space="preserve"> </w:t>
      </w:r>
      <w:r w:rsidRPr="00EF02DC">
        <w:rPr>
          <w:rFonts w:ascii="GHEA Grapalat" w:hAnsi="GHEA Grapalat"/>
          <w:b/>
          <w:sz w:val="18"/>
          <w:szCs w:val="18"/>
        </w:rPr>
        <w:t>ունեցող</w:t>
      </w:r>
      <w:r w:rsidRPr="00A170D1">
        <w:rPr>
          <w:rFonts w:ascii="GHEA Grapalat" w:hAnsi="GHEA Grapalat"/>
          <w:b/>
          <w:sz w:val="18"/>
          <w:szCs w:val="18"/>
          <w:lang w:val="es-ES"/>
        </w:rPr>
        <w:t xml:space="preserve"> </w:t>
      </w:r>
      <w:r w:rsidRPr="00EF02DC">
        <w:rPr>
          <w:rFonts w:ascii="GHEA Grapalat" w:hAnsi="GHEA Grapalat"/>
          <w:b/>
          <w:sz w:val="18"/>
          <w:szCs w:val="18"/>
        </w:rPr>
        <w:t>դեղը</w:t>
      </w:r>
      <w:r w:rsidRPr="00A170D1">
        <w:rPr>
          <w:rFonts w:ascii="GHEA Grapalat" w:hAnsi="GHEA Grapalat"/>
          <w:b/>
          <w:sz w:val="18"/>
          <w:szCs w:val="18"/>
          <w:lang w:val="es-ES"/>
        </w:rPr>
        <w:t xml:space="preserve">, </w:t>
      </w:r>
      <w:r w:rsidRPr="00EF02DC">
        <w:rPr>
          <w:rFonts w:ascii="GHEA Grapalat" w:hAnsi="GHEA Grapalat"/>
          <w:b/>
          <w:sz w:val="18"/>
          <w:szCs w:val="18"/>
        </w:rPr>
        <w:t>բժշկական</w:t>
      </w:r>
      <w:r w:rsidRPr="00A170D1">
        <w:rPr>
          <w:rFonts w:ascii="GHEA Grapalat" w:hAnsi="GHEA Grapalat"/>
          <w:b/>
          <w:sz w:val="18"/>
          <w:szCs w:val="18"/>
          <w:lang w:val="es-ES"/>
        </w:rPr>
        <w:t xml:space="preserve"> </w:t>
      </w:r>
      <w:r w:rsidRPr="00EF02DC">
        <w:rPr>
          <w:rFonts w:ascii="GHEA Grapalat" w:hAnsi="GHEA Grapalat"/>
          <w:b/>
          <w:sz w:val="18"/>
          <w:szCs w:val="18"/>
        </w:rPr>
        <w:t>պարագաները</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քիմիական</w:t>
      </w:r>
      <w:r w:rsidRPr="00A170D1">
        <w:rPr>
          <w:rFonts w:ascii="GHEA Grapalat" w:hAnsi="GHEA Grapalat"/>
          <w:b/>
          <w:sz w:val="18"/>
          <w:szCs w:val="18"/>
          <w:lang w:val="es-ES"/>
        </w:rPr>
        <w:t xml:space="preserve"> </w:t>
      </w:r>
      <w:r w:rsidRPr="00EF02DC">
        <w:rPr>
          <w:rFonts w:ascii="GHEA Grapalat" w:hAnsi="GHEA Grapalat"/>
          <w:b/>
          <w:sz w:val="18"/>
          <w:szCs w:val="18"/>
        </w:rPr>
        <w:t>նյութերը</w:t>
      </w:r>
      <w:r w:rsidRPr="00A170D1">
        <w:rPr>
          <w:rFonts w:ascii="GHEA Grapalat" w:hAnsi="GHEA Grapalat"/>
          <w:b/>
          <w:sz w:val="18"/>
          <w:szCs w:val="18"/>
          <w:lang w:val="es-ES"/>
        </w:rPr>
        <w:t xml:space="preserve"> </w:t>
      </w:r>
      <w:r w:rsidRPr="00EF02DC">
        <w:rPr>
          <w:rFonts w:ascii="GHEA Grapalat" w:hAnsi="GHEA Grapalat"/>
          <w:b/>
          <w:sz w:val="18"/>
          <w:szCs w:val="18"/>
        </w:rPr>
        <w:t>հանձնելու</w:t>
      </w:r>
      <w:r w:rsidRPr="00A170D1">
        <w:rPr>
          <w:rFonts w:ascii="GHEA Grapalat" w:hAnsi="GHEA Grapalat"/>
          <w:b/>
          <w:sz w:val="18"/>
          <w:szCs w:val="18"/>
          <w:lang w:val="es-ES"/>
        </w:rPr>
        <w:t xml:space="preserve"> </w:t>
      </w:r>
      <w:r w:rsidRPr="00EF02DC">
        <w:rPr>
          <w:rFonts w:ascii="GHEA Grapalat" w:hAnsi="GHEA Grapalat"/>
          <w:b/>
          <w:sz w:val="18"/>
          <w:szCs w:val="18"/>
        </w:rPr>
        <w:t>պահին</w:t>
      </w:r>
      <w:r w:rsidRPr="00A170D1">
        <w:rPr>
          <w:rFonts w:ascii="GHEA Grapalat" w:hAnsi="GHEA Grapalat"/>
          <w:b/>
          <w:sz w:val="18"/>
          <w:szCs w:val="18"/>
          <w:lang w:val="es-ES"/>
        </w:rPr>
        <w:t xml:space="preserve"> </w:t>
      </w:r>
      <w:r w:rsidRPr="00EF02DC">
        <w:rPr>
          <w:rFonts w:ascii="GHEA Grapalat" w:hAnsi="GHEA Grapalat"/>
          <w:b/>
          <w:sz w:val="18"/>
          <w:szCs w:val="18"/>
        </w:rPr>
        <w:t>պետք</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ունենան</w:t>
      </w:r>
      <w:r w:rsidRPr="00A170D1">
        <w:rPr>
          <w:rFonts w:ascii="GHEA Grapalat" w:hAnsi="GHEA Grapalat"/>
          <w:b/>
          <w:sz w:val="18"/>
          <w:szCs w:val="18"/>
          <w:lang w:val="es-ES"/>
        </w:rPr>
        <w:t xml:space="preserve"> </w:t>
      </w:r>
      <w:r w:rsidRPr="00EF02DC">
        <w:rPr>
          <w:rFonts w:ascii="GHEA Grapalat" w:hAnsi="GHEA Grapalat"/>
          <w:b/>
          <w:sz w:val="18"/>
          <w:szCs w:val="18"/>
        </w:rPr>
        <w:t>առնվազն</w:t>
      </w:r>
      <w:r w:rsidRPr="00A170D1">
        <w:rPr>
          <w:rFonts w:ascii="GHEA Grapalat" w:hAnsi="GHEA Grapalat"/>
          <w:b/>
          <w:sz w:val="18"/>
          <w:szCs w:val="18"/>
          <w:lang w:val="es-ES"/>
        </w:rPr>
        <w:t xml:space="preserve"> 12 </w:t>
      </w:r>
      <w:r w:rsidRPr="00EF02DC">
        <w:rPr>
          <w:rFonts w:ascii="GHEA Grapalat" w:hAnsi="GHEA Grapalat"/>
          <w:b/>
          <w:sz w:val="18"/>
          <w:szCs w:val="18"/>
        </w:rPr>
        <w:t>ամիս</w:t>
      </w:r>
      <w:r w:rsidRPr="00A170D1">
        <w:rPr>
          <w:rFonts w:ascii="GHEA Grapalat" w:hAnsi="GHEA Grapalat"/>
          <w:b/>
          <w:sz w:val="18"/>
          <w:szCs w:val="18"/>
          <w:lang w:val="es-ES"/>
        </w:rPr>
        <w:t xml:space="preserve"> </w:t>
      </w:r>
      <w:r w:rsidRPr="00EF02DC">
        <w:rPr>
          <w:rFonts w:ascii="GHEA Grapalat" w:hAnsi="GHEA Grapalat"/>
          <w:b/>
          <w:sz w:val="18"/>
          <w:szCs w:val="18"/>
        </w:rPr>
        <w:t>մնացորդային</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w:t>
      </w:r>
    </w:p>
    <w:p w14:paraId="2D15D009"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w:t>
      </w:r>
      <w:r w:rsidRPr="00EF02DC">
        <w:rPr>
          <w:rFonts w:ascii="GHEA Grapalat" w:hAnsi="GHEA Grapalat"/>
          <w:b/>
          <w:sz w:val="18"/>
          <w:szCs w:val="18"/>
        </w:rPr>
        <w:t>Բոլոր</w:t>
      </w:r>
      <w:r w:rsidRPr="00A170D1">
        <w:rPr>
          <w:rFonts w:ascii="GHEA Grapalat" w:hAnsi="GHEA Grapalat"/>
          <w:b/>
          <w:sz w:val="18"/>
          <w:szCs w:val="18"/>
          <w:lang w:val="es-ES"/>
        </w:rPr>
        <w:t xml:space="preserve"> </w:t>
      </w:r>
      <w:r w:rsidRPr="00EF02DC">
        <w:rPr>
          <w:rFonts w:ascii="GHEA Grapalat" w:hAnsi="GHEA Grapalat"/>
          <w:b/>
          <w:sz w:val="18"/>
          <w:szCs w:val="18"/>
        </w:rPr>
        <w:t>ապրանքները</w:t>
      </w:r>
      <w:r w:rsidRPr="00A170D1">
        <w:rPr>
          <w:rFonts w:ascii="GHEA Grapalat" w:hAnsi="GHEA Grapalat"/>
          <w:b/>
          <w:sz w:val="18"/>
          <w:szCs w:val="18"/>
          <w:lang w:val="es-ES"/>
        </w:rPr>
        <w:t xml:space="preserve"> </w:t>
      </w:r>
      <w:r w:rsidRPr="00EF02DC">
        <w:rPr>
          <w:rFonts w:ascii="GHEA Grapalat" w:hAnsi="GHEA Grapalat"/>
          <w:b/>
          <w:sz w:val="18"/>
          <w:szCs w:val="18"/>
        </w:rPr>
        <w:t>պետք</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ունենան</w:t>
      </w:r>
      <w:r w:rsidRPr="00A170D1">
        <w:rPr>
          <w:rFonts w:ascii="GHEA Grapalat" w:hAnsi="GHEA Grapalat"/>
          <w:b/>
          <w:sz w:val="18"/>
          <w:szCs w:val="18"/>
          <w:lang w:val="es-ES"/>
        </w:rPr>
        <w:t xml:space="preserve"> </w:t>
      </w:r>
      <w:r w:rsidRPr="00EF02DC">
        <w:rPr>
          <w:rFonts w:ascii="GHEA Grapalat" w:hAnsi="GHEA Grapalat"/>
          <w:b/>
          <w:sz w:val="18"/>
          <w:szCs w:val="18"/>
        </w:rPr>
        <w:t>որակի</w:t>
      </w:r>
      <w:r w:rsidRPr="00A170D1">
        <w:rPr>
          <w:rFonts w:ascii="GHEA Grapalat" w:hAnsi="GHEA Grapalat"/>
          <w:b/>
          <w:sz w:val="18"/>
          <w:szCs w:val="18"/>
          <w:lang w:val="es-ES"/>
        </w:rPr>
        <w:t xml:space="preserve"> </w:t>
      </w:r>
      <w:r w:rsidRPr="00EF02DC">
        <w:rPr>
          <w:rFonts w:ascii="GHEA Grapalat" w:hAnsi="GHEA Grapalat"/>
          <w:b/>
          <w:sz w:val="18"/>
          <w:szCs w:val="18"/>
        </w:rPr>
        <w:t>սերտիֆիկատ</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լինեն</w:t>
      </w:r>
      <w:r w:rsidRPr="00A170D1">
        <w:rPr>
          <w:rFonts w:ascii="GHEA Grapalat" w:hAnsi="GHEA Grapalat"/>
          <w:b/>
          <w:sz w:val="18"/>
          <w:szCs w:val="18"/>
          <w:lang w:val="es-ES"/>
        </w:rPr>
        <w:t xml:space="preserve"> </w:t>
      </w:r>
      <w:r w:rsidRPr="00EF02DC">
        <w:rPr>
          <w:rFonts w:ascii="GHEA Grapalat" w:hAnsi="GHEA Grapalat"/>
          <w:b/>
          <w:sz w:val="18"/>
          <w:szCs w:val="18"/>
        </w:rPr>
        <w:t>գործարանային</w:t>
      </w:r>
      <w:r w:rsidRPr="00A170D1">
        <w:rPr>
          <w:rFonts w:ascii="GHEA Grapalat" w:hAnsi="GHEA Grapalat"/>
          <w:b/>
          <w:sz w:val="18"/>
          <w:szCs w:val="18"/>
          <w:lang w:val="es-ES"/>
        </w:rPr>
        <w:t xml:space="preserve"> </w:t>
      </w:r>
      <w:r w:rsidRPr="00EF02DC">
        <w:rPr>
          <w:rFonts w:ascii="GHEA Grapalat" w:hAnsi="GHEA Grapalat"/>
          <w:b/>
          <w:sz w:val="18"/>
          <w:szCs w:val="18"/>
        </w:rPr>
        <w:t>փաթեթավորմամբ</w:t>
      </w:r>
      <w:r w:rsidRPr="00A170D1">
        <w:rPr>
          <w:rFonts w:ascii="GHEA Grapalat" w:hAnsi="GHEA Grapalat"/>
          <w:b/>
          <w:sz w:val="18"/>
          <w:szCs w:val="18"/>
          <w:lang w:val="es-ES"/>
        </w:rPr>
        <w:t xml:space="preserve">` </w:t>
      </w:r>
      <w:r w:rsidRPr="00EF02DC">
        <w:rPr>
          <w:rFonts w:ascii="GHEA Grapalat" w:hAnsi="GHEA Grapalat"/>
          <w:b/>
          <w:sz w:val="18"/>
          <w:szCs w:val="18"/>
        </w:rPr>
        <w:t>եթե</w:t>
      </w:r>
      <w:r w:rsidRPr="00A170D1">
        <w:rPr>
          <w:rFonts w:ascii="GHEA Grapalat" w:hAnsi="GHEA Grapalat"/>
          <w:b/>
          <w:sz w:val="18"/>
          <w:szCs w:val="18"/>
          <w:lang w:val="es-ES"/>
        </w:rPr>
        <w:t xml:space="preserve"> </w:t>
      </w:r>
      <w:r w:rsidRPr="00EF02DC">
        <w:rPr>
          <w:rFonts w:ascii="GHEA Grapalat" w:hAnsi="GHEA Grapalat"/>
          <w:b/>
          <w:sz w:val="18"/>
          <w:szCs w:val="18"/>
        </w:rPr>
        <w:t>դա</w:t>
      </w:r>
      <w:r w:rsidRPr="00A170D1">
        <w:rPr>
          <w:rFonts w:ascii="GHEA Grapalat" w:hAnsi="GHEA Grapalat"/>
          <w:b/>
          <w:sz w:val="18"/>
          <w:szCs w:val="18"/>
          <w:lang w:val="es-ES"/>
        </w:rPr>
        <w:t xml:space="preserve"> </w:t>
      </w:r>
      <w:r w:rsidRPr="00EF02DC">
        <w:rPr>
          <w:rFonts w:ascii="GHEA Grapalat" w:hAnsi="GHEA Grapalat"/>
          <w:b/>
          <w:sz w:val="18"/>
          <w:szCs w:val="18"/>
        </w:rPr>
        <w:t>կիրառելի</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տվյալ</w:t>
      </w:r>
      <w:r w:rsidRPr="00A170D1">
        <w:rPr>
          <w:rFonts w:ascii="GHEA Grapalat" w:hAnsi="GHEA Grapalat"/>
          <w:b/>
          <w:sz w:val="18"/>
          <w:szCs w:val="18"/>
          <w:lang w:val="es-ES"/>
        </w:rPr>
        <w:t xml:space="preserve"> </w:t>
      </w:r>
      <w:r w:rsidRPr="00EF02DC">
        <w:rPr>
          <w:rFonts w:ascii="GHEA Grapalat" w:hAnsi="GHEA Grapalat"/>
          <w:b/>
          <w:sz w:val="18"/>
          <w:szCs w:val="18"/>
        </w:rPr>
        <w:t>ապրանքի</w:t>
      </w:r>
      <w:r w:rsidRPr="00A170D1">
        <w:rPr>
          <w:rFonts w:ascii="GHEA Grapalat" w:hAnsi="GHEA Grapalat"/>
          <w:b/>
          <w:sz w:val="18"/>
          <w:szCs w:val="18"/>
          <w:lang w:val="es-ES"/>
        </w:rPr>
        <w:t xml:space="preserve"> </w:t>
      </w:r>
      <w:r w:rsidRPr="00EF02DC">
        <w:rPr>
          <w:rFonts w:ascii="GHEA Grapalat" w:hAnsi="GHEA Grapalat"/>
          <w:b/>
          <w:sz w:val="18"/>
          <w:szCs w:val="18"/>
        </w:rPr>
        <w:t>համար</w:t>
      </w:r>
      <w:r w:rsidRPr="00A170D1">
        <w:rPr>
          <w:rFonts w:ascii="GHEA Grapalat" w:hAnsi="GHEA Grapalat"/>
          <w:b/>
          <w:sz w:val="18"/>
          <w:szCs w:val="18"/>
          <w:lang w:val="es-ES"/>
        </w:rPr>
        <w:t xml:space="preserve">: </w:t>
      </w:r>
    </w:p>
    <w:p w14:paraId="38DAAC8E"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 xml:space="preserve">* </w:t>
      </w:r>
      <w:r w:rsidRPr="00EF02DC">
        <w:rPr>
          <w:rFonts w:ascii="GHEA Grapalat" w:hAnsi="GHEA Grapalat"/>
          <w:b/>
          <w:sz w:val="18"/>
          <w:szCs w:val="18"/>
        </w:rPr>
        <w:t>Բոլոր</w:t>
      </w:r>
      <w:r w:rsidRPr="00A170D1">
        <w:rPr>
          <w:rFonts w:ascii="GHEA Grapalat" w:hAnsi="GHEA Grapalat"/>
          <w:b/>
          <w:sz w:val="18"/>
          <w:szCs w:val="18"/>
          <w:lang w:val="es-ES"/>
        </w:rPr>
        <w:t xml:space="preserve"> </w:t>
      </w:r>
      <w:r w:rsidRPr="00EF02DC">
        <w:rPr>
          <w:rFonts w:ascii="GHEA Grapalat" w:hAnsi="GHEA Grapalat"/>
          <w:b/>
          <w:sz w:val="18"/>
          <w:szCs w:val="18"/>
        </w:rPr>
        <w:t>ապրանքները</w:t>
      </w:r>
      <w:r w:rsidRPr="00A170D1">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A170D1">
        <w:rPr>
          <w:rFonts w:ascii="GHEA Grapalat" w:hAnsi="GHEA Grapalat"/>
          <w:b/>
          <w:sz w:val="18"/>
          <w:szCs w:val="18"/>
          <w:lang w:val="es-ES"/>
        </w:rPr>
        <w:t xml:space="preserve"> </w:t>
      </w:r>
      <w:r w:rsidRPr="00EF02DC">
        <w:rPr>
          <w:rFonts w:ascii="GHEA Grapalat" w:hAnsi="GHEA Grapalat"/>
          <w:b/>
          <w:sz w:val="18"/>
          <w:szCs w:val="18"/>
        </w:rPr>
        <w:t>են</w:t>
      </w:r>
      <w:r w:rsidRPr="00A170D1">
        <w:rPr>
          <w:rFonts w:ascii="GHEA Grapalat" w:hAnsi="GHEA Grapalat"/>
          <w:b/>
          <w:sz w:val="18"/>
          <w:szCs w:val="18"/>
          <w:lang w:val="es-ES"/>
        </w:rPr>
        <w:t xml:space="preserve"> </w:t>
      </w:r>
      <w:r w:rsidRPr="00EF02DC">
        <w:rPr>
          <w:rFonts w:ascii="GHEA Grapalat" w:hAnsi="GHEA Grapalat"/>
          <w:b/>
          <w:sz w:val="18"/>
          <w:szCs w:val="18"/>
        </w:rPr>
        <w:t>մատակարների</w:t>
      </w:r>
      <w:r w:rsidRPr="00A170D1">
        <w:rPr>
          <w:rFonts w:ascii="GHEA Grapalat" w:hAnsi="GHEA Grapalat"/>
          <w:b/>
          <w:sz w:val="18"/>
          <w:szCs w:val="18"/>
          <w:lang w:val="es-ES"/>
        </w:rPr>
        <w:t xml:space="preserve"> </w:t>
      </w:r>
      <w:r w:rsidRPr="00EF02DC">
        <w:rPr>
          <w:rFonts w:ascii="GHEA Grapalat" w:hAnsi="GHEA Grapalat"/>
          <w:b/>
          <w:sz w:val="18"/>
          <w:szCs w:val="18"/>
        </w:rPr>
        <w:t>միջոցներով</w:t>
      </w:r>
      <w:r w:rsidRPr="00A170D1">
        <w:rPr>
          <w:rFonts w:ascii="GHEA Grapalat" w:hAnsi="GHEA Grapalat"/>
          <w:b/>
          <w:sz w:val="18"/>
          <w:szCs w:val="18"/>
          <w:lang w:val="es-ES"/>
        </w:rPr>
        <w:t xml:space="preserve">, </w:t>
      </w:r>
      <w:r w:rsidRPr="00EF02DC">
        <w:rPr>
          <w:rFonts w:ascii="GHEA Grapalat" w:hAnsi="GHEA Grapalat"/>
          <w:b/>
          <w:sz w:val="18"/>
          <w:szCs w:val="18"/>
        </w:rPr>
        <w:t>ուժերով</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հաշվին</w:t>
      </w:r>
      <w:r w:rsidRPr="00A170D1">
        <w:rPr>
          <w:rFonts w:ascii="GHEA Grapalat" w:hAnsi="GHEA Grapalat"/>
          <w:b/>
          <w:sz w:val="18"/>
          <w:szCs w:val="18"/>
          <w:lang w:val="es-ES"/>
        </w:rPr>
        <w:t xml:space="preserve">, </w:t>
      </w:r>
      <w:r w:rsidRPr="00EF02DC">
        <w:rPr>
          <w:rFonts w:ascii="GHEA Grapalat" w:hAnsi="GHEA Grapalat"/>
          <w:b/>
          <w:sz w:val="18"/>
          <w:szCs w:val="18"/>
        </w:rPr>
        <w:t>յուրաքանչյուր</w:t>
      </w:r>
      <w:r w:rsidRPr="00A170D1">
        <w:rPr>
          <w:rFonts w:ascii="GHEA Grapalat" w:hAnsi="GHEA Grapalat"/>
          <w:b/>
          <w:sz w:val="18"/>
          <w:szCs w:val="18"/>
          <w:lang w:val="es-ES"/>
        </w:rPr>
        <w:t xml:space="preserve"> </w:t>
      </w:r>
      <w:r w:rsidRPr="00EF02DC">
        <w:rPr>
          <w:rFonts w:ascii="GHEA Grapalat" w:hAnsi="GHEA Grapalat"/>
          <w:b/>
          <w:sz w:val="18"/>
          <w:szCs w:val="18"/>
        </w:rPr>
        <w:t>խմբաքանակի</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ժամկետները</w:t>
      </w:r>
      <w:r w:rsidRPr="00A170D1">
        <w:rPr>
          <w:rFonts w:ascii="GHEA Grapalat" w:hAnsi="GHEA Grapalat"/>
          <w:b/>
          <w:sz w:val="18"/>
          <w:szCs w:val="18"/>
          <w:lang w:val="es-ES"/>
        </w:rPr>
        <w:t xml:space="preserve"> </w:t>
      </w:r>
      <w:r w:rsidRPr="00EF02DC">
        <w:rPr>
          <w:rFonts w:ascii="GHEA Grapalat" w:hAnsi="GHEA Grapalat"/>
          <w:b/>
          <w:sz w:val="18"/>
          <w:szCs w:val="18"/>
        </w:rPr>
        <w:t>նախապես</w:t>
      </w:r>
      <w:r w:rsidRPr="00A170D1">
        <w:rPr>
          <w:rFonts w:ascii="GHEA Grapalat" w:hAnsi="GHEA Grapalat"/>
          <w:b/>
          <w:sz w:val="18"/>
          <w:szCs w:val="18"/>
          <w:lang w:val="es-ES"/>
        </w:rPr>
        <w:t xml:space="preserve"> </w:t>
      </w:r>
      <w:r w:rsidRPr="00EF02DC">
        <w:rPr>
          <w:rFonts w:ascii="GHEA Grapalat" w:hAnsi="GHEA Grapalat"/>
          <w:b/>
          <w:sz w:val="18"/>
          <w:szCs w:val="18"/>
        </w:rPr>
        <w:t>սահմանվում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Գնորդի</w:t>
      </w:r>
      <w:r w:rsidRPr="00A170D1">
        <w:rPr>
          <w:rFonts w:ascii="GHEA Grapalat" w:hAnsi="GHEA Grapalat"/>
          <w:b/>
          <w:sz w:val="18"/>
          <w:szCs w:val="18"/>
          <w:lang w:val="es-ES"/>
        </w:rPr>
        <w:t xml:space="preserve"> </w:t>
      </w:r>
      <w:r w:rsidRPr="00EF02DC">
        <w:rPr>
          <w:rFonts w:ascii="GHEA Grapalat" w:hAnsi="GHEA Grapalat"/>
          <w:b/>
          <w:sz w:val="18"/>
          <w:szCs w:val="18"/>
        </w:rPr>
        <w:t>կողմից՝</w:t>
      </w:r>
      <w:r w:rsidRPr="00A170D1">
        <w:rPr>
          <w:rFonts w:ascii="GHEA Grapalat" w:hAnsi="GHEA Grapalat"/>
          <w:b/>
          <w:sz w:val="18"/>
          <w:szCs w:val="18"/>
          <w:lang w:val="es-ES"/>
        </w:rPr>
        <w:t xml:space="preserve"> </w:t>
      </w:r>
      <w:r w:rsidRPr="00EF02DC">
        <w:rPr>
          <w:rFonts w:ascii="GHEA Grapalat" w:hAnsi="GHEA Grapalat"/>
          <w:b/>
          <w:sz w:val="18"/>
          <w:szCs w:val="18"/>
        </w:rPr>
        <w:t>համաձայն</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ժամկետի</w:t>
      </w:r>
      <w:r w:rsidRPr="00A170D1">
        <w:rPr>
          <w:rFonts w:ascii="GHEA Grapalat" w:hAnsi="GHEA Grapalat"/>
          <w:b/>
          <w:sz w:val="18"/>
          <w:szCs w:val="18"/>
          <w:lang w:val="es-ES"/>
        </w:rPr>
        <w:t xml:space="preserve">: </w:t>
      </w:r>
    </w:p>
    <w:p w14:paraId="381AA1C6"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lastRenderedPageBreak/>
        <w:t>**</w:t>
      </w:r>
      <w:r w:rsidRPr="00EF02DC">
        <w:rPr>
          <w:rFonts w:ascii="GHEA Grapalat" w:hAnsi="GHEA Grapalat"/>
          <w:b/>
          <w:sz w:val="18"/>
          <w:szCs w:val="18"/>
        </w:rPr>
        <w:t>Բոլոր</w:t>
      </w:r>
      <w:r w:rsidRPr="00A170D1">
        <w:rPr>
          <w:rFonts w:ascii="GHEA Grapalat" w:hAnsi="GHEA Grapalat"/>
          <w:b/>
          <w:sz w:val="18"/>
          <w:szCs w:val="18"/>
          <w:lang w:val="es-ES"/>
        </w:rPr>
        <w:t xml:space="preserve"> </w:t>
      </w:r>
      <w:r w:rsidRPr="00EF02DC">
        <w:rPr>
          <w:rFonts w:ascii="GHEA Grapalat" w:hAnsi="GHEA Grapalat"/>
          <w:b/>
          <w:sz w:val="18"/>
          <w:szCs w:val="18"/>
        </w:rPr>
        <w:t>հղումների</w:t>
      </w:r>
      <w:r w:rsidRPr="00A170D1">
        <w:rPr>
          <w:rFonts w:ascii="GHEA Grapalat" w:hAnsi="GHEA Grapalat"/>
          <w:b/>
          <w:sz w:val="18"/>
          <w:szCs w:val="18"/>
          <w:lang w:val="es-ES"/>
        </w:rPr>
        <w:t xml:space="preserve"> </w:t>
      </w:r>
      <w:r w:rsidRPr="00EF02DC">
        <w:rPr>
          <w:rFonts w:ascii="GHEA Grapalat" w:hAnsi="GHEA Grapalat"/>
          <w:b/>
          <w:sz w:val="18"/>
          <w:szCs w:val="18"/>
        </w:rPr>
        <w:t>դեպքում</w:t>
      </w:r>
      <w:r w:rsidRPr="00A170D1">
        <w:rPr>
          <w:rFonts w:ascii="GHEA Grapalat" w:hAnsi="GHEA Grapalat"/>
          <w:b/>
          <w:sz w:val="18"/>
          <w:szCs w:val="18"/>
          <w:lang w:val="es-ES"/>
        </w:rPr>
        <w:t xml:space="preserve"> </w:t>
      </w:r>
      <w:r w:rsidRPr="00EF02DC">
        <w:rPr>
          <w:rFonts w:ascii="GHEA Grapalat" w:hAnsi="GHEA Grapalat"/>
          <w:b/>
          <w:sz w:val="18"/>
          <w:szCs w:val="18"/>
        </w:rPr>
        <w:t>հասկանալ</w:t>
      </w:r>
      <w:r w:rsidRPr="00A170D1">
        <w:rPr>
          <w:rFonts w:ascii="GHEA Grapalat" w:hAnsi="GHEA Grapalat"/>
          <w:b/>
          <w:sz w:val="18"/>
          <w:szCs w:val="18"/>
          <w:lang w:val="es-ES"/>
        </w:rPr>
        <w:t xml:space="preserve"> «</w:t>
      </w:r>
      <w:r w:rsidRPr="00EF02DC">
        <w:rPr>
          <w:rFonts w:ascii="GHEA Grapalat" w:hAnsi="GHEA Grapalat"/>
          <w:b/>
          <w:sz w:val="18"/>
          <w:szCs w:val="18"/>
        </w:rPr>
        <w:t>կամ</w:t>
      </w:r>
      <w:r w:rsidRPr="00A170D1">
        <w:rPr>
          <w:rFonts w:ascii="GHEA Grapalat" w:hAnsi="GHEA Grapalat"/>
          <w:b/>
          <w:sz w:val="18"/>
          <w:szCs w:val="18"/>
          <w:lang w:val="es-ES"/>
        </w:rPr>
        <w:t xml:space="preserve"> </w:t>
      </w:r>
      <w:r w:rsidRPr="00EF02DC">
        <w:rPr>
          <w:rFonts w:ascii="GHEA Grapalat" w:hAnsi="GHEA Grapalat"/>
          <w:b/>
          <w:sz w:val="18"/>
          <w:szCs w:val="18"/>
        </w:rPr>
        <w:t>համարժեք</w:t>
      </w:r>
      <w:r w:rsidRPr="00A170D1">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A170D1">
        <w:rPr>
          <w:rFonts w:ascii="GHEA Grapalat" w:hAnsi="GHEA Grapalat"/>
          <w:b/>
          <w:sz w:val="18"/>
          <w:szCs w:val="18"/>
          <w:lang w:val="es-ES"/>
        </w:rPr>
        <w:t xml:space="preserve"> «</w:t>
      </w:r>
      <w:r w:rsidRPr="00EF02DC">
        <w:rPr>
          <w:rFonts w:ascii="GHEA Grapalat" w:hAnsi="GHEA Grapalat"/>
          <w:b/>
          <w:sz w:val="18"/>
          <w:szCs w:val="18"/>
        </w:rPr>
        <w:t>Գնումների</w:t>
      </w:r>
      <w:r w:rsidRPr="00A170D1">
        <w:rPr>
          <w:rFonts w:ascii="GHEA Grapalat" w:hAnsi="GHEA Grapalat"/>
          <w:b/>
          <w:sz w:val="18"/>
          <w:szCs w:val="18"/>
          <w:lang w:val="es-ES"/>
        </w:rPr>
        <w:t xml:space="preserve"> </w:t>
      </w:r>
      <w:r w:rsidRPr="00EF02DC">
        <w:rPr>
          <w:rFonts w:ascii="GHEA Grapalat" w:hAnsi="GHEA Grapalat"/>
          <w:b/>
          <w:sz w:val="18"/>
          <w:szCs w:val="18"/>
        </w:rPr>
        <w:t>մասին</w:t>
      </w:r>
      <w:r w:rsidRPr="00A170D1">
        <w:rPr>
          <w:rFonts w:ascii="GHEA Grapalat" w:hAnsi="GHEA Grapalat"/>
          <w:b/>
          <w:sz w:val="18"/>
          <w:szCs w:val="18"/>
          <w:lang w:val="es-ES"/>
        </w:rPr>
        <w:t xml:space="preserve">» </w:t>
      </w:r>
      <w:r w:rsidRPr="00EF02DC">
        <w:rPr>
          <w:rFonts w:ascii="GHEA Grapalat" w:hAnsi="GHEA Grapalat"/>
          <w:b/>
          <w:sz w:val="18"/>
          <w:szCs w:val="18"/>
        </w:rPr>
        <w:t>ՀՀ</w:t>
      </w:r>
      <w:r w:rsidRPr="00A170D1">
        <w:rPr>
          <w:rFonts w:ascii="GHEA Grapalat" w:hAnsi="GHEA Grapalat"/>
          <w:b/>
          <w:sz w:val="18"/>
          <w:szCs w:val="18"/>
          <w:lang w:val="es-ES"/>
        </w:rPr>
        <w:t xml:space="preserve"> </w:t>
      </w:r>
      <w:r w:rsidRPr="00EF02DC">
        <w:rPr>
          <w:rFonts w:ascii="GHEA Grapalat" w:hAnsi="GHEA Grapalat"/>
          <w:b/>
          <w:sz w:val="18"/>
          <w:szCs w:val="18"/>
        </w:rPr>
        <w:t>օրենքի</w:t>
      </w:r>
      <w:r w:rsidRPr="00A170D1">
        <w:rPr>
          <w:rFonts w:ascii="GHEA Grapalat" w:hAnsi="GHEA Grapalat"/>
          <w:b/>
          <w:sz w:val="18"/>
          <w:szCs w:val="18"/>
          <w:lang w:val="es-ES"/>
        </w:rPr>
        <w:t xml:space="preserve"> 13-</w:t>
      </w:r>
      <w:r w:rsidRPr="00EF02DC">
        <w:rPr>
          <w:rFonts w:ascii="GHEA Grapalat" w:hAnsi="GHEA Grapalat"/>
          <w:b/>
          <w:sz w:val="18"/>
          <w:szCs w:val="18"/>
        </w:rPr>
        <w:t>րդ</w:t>
      </w:r>
      <w:r w:rsidRPr="00A170D1">
        <w:rPr>
          <w:rFonts w:ascii="GHEA Grapalat" w:hAnsi="GHEA Grapalat"/>
          <w:b/>
          <w:sz w:val="18"/>
          <w:szCs w:val="18"/>
          <w:lang w:val="es-ES"/>
        </w:rPr>
        <w:t xml:space="preserve"> </w:t>
      </w:r>
      <w:r w:rsidRPr="00EF02DC">
        <w:rPr>
          <w:rFonts w:ascii="GHEA Grapalat" w:hAnsi="GHEA Grapalat"/>
          <w:b/>
          <w:sz w:val="18"/>
          <w:szCs w:val="18"/>
        </w:rPr>
        <w:t>հոդվածի</w:t>
      </w:r>
      <w:r w:rsidRPr="00A170D1">
        <w:rPr>
          <w:rFonts w:ascii="GHEA Grapalat" w:hAnsi="GHEA Grapalat"/>
          <w:b/>
          <w:sz w:val="18"/>
          <w:szCs w:val="18"/>
          <w:lang w:val="es-ES"/>
        </w:rPr>
        <w:t xml:space="preserve"> 5-</w:t>
      </w:r>
      <w:r w:rsidRPr="00EF02DC">
        <w:rPr>
          <w:rFonts w:ascii="GHEA Grapalat" w:hAnsi="GHEA Grapalat"/>
          <w:b/>
          <w:sz w:val="18"/>
          <w:szCs w:val="18"/>
        </w:rPr>
        <w:t>րդ</w:t>
      </w:r>
      <w:r w:rsidRPr="00A170D1">
        <w:rPr>
          <w:rFonts w:ascii="GHEA Grapalat" w:hAnsi="GHEA Grapalat"/>
          <w:b/>
          <w:sz w:val="18"/>
          <w:szCs w:val="18"/>
          <w:lang w:val="es-ES"/>
        </w:rPr>
        <w:t xml:space="preserve"> </w:t>
      </w:r>
      <w:r w:rsidRPr="00EF02DC">
        <w:rPr>
          <w:rFonts w:ascii="GHEA Grapalat" w:hAnsi="GHEA Grapalat"/>
          <w:b/>
          <w:sz w:val="18"/>
          <w:szCs w:val="18"/>
        </w:rPr>
        <w:t>կետի</w:t>
      </w:r>
      <w:r w:rsidRPr="00A170D1">
        <w:rPr>
          <w:rFonts w:ascii="GHEA Grapalat" w:hAnsi="GHEA Grapalat"/>
          <w:b/>
          <w:sz w:val="18"/>
          <w:szCs w:val="18"/>
          <w:lang w:val="es-ES"/>
        </w:rPr>
        <w:t xml:space="preserve"> </w:t>
      </w:r>
      <w:r w:rsidRPr="00EF02DC">
        <w:rPr>
          <w:rFonts w:ascii="GHEA Grapalat" w:hAnsi="GHEA Grapalat"/>
          <w:b/>
          <w:sz w:val="18"/>
          <w:szCs w:val="18"/>
        </w:rPr>
        <w:t>պահանջներին</w:t>
      </w:r>
      <w:r w:rsidRPr="00A170D1">
        <w:rPr>
          <w:rFonts w:ascii="GHEA Grapalat" w:hAnsi="GHEA Grapalat"/>
          <w:b/>
          <w:sz w:val="18"/>
          <w:szCs w:val="18"/>
          <w:lang w:val="es-ES"/>
        </w:rPr>
        <w:t xml:space="preserve"> </w:t>
      </w:r>
      <w:r w:rsidRPr="00EF02DC">
        <w:rPr>
          <w:rFonts w:ascii="GHEA Grapalat" w:hAnsi="GHEA Grapalat"/>
          <w:b/>
          <w:sz w:val="18"/>
          <w:szCs w:val="18"/>
        </w:rPr>
        <w:t>համապատասխան</w:t>
      </w:r>
      <w:r w:rsidRPr="00A170D1">
        <w:rPr>
          <w:rFonts w:ascii="GHEA Grapalat" w:hAnsi="GHEA Grapalat"/>
          <w:b/>
          <w:sz w:val="18"/>
          <w:szCs w:val="18"/>
          <w:lang w:val="es-ES"/>
        </w:rPr>
        <w:t>:</w:t>
      </w:r>
    </w:p>
    <w:p w14:paraId="70BCE8C4"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w:t>
      </w:r>
      <w:r w:rsidRPr="00EF02DC">
        <w:rPr>
          <w:rFonts w:ascii="GHEA Grapalat" w:hAnsi="GHEA Grapalat"/>
          <w:b/>
          <w:sz w:val="18"/>
          <w:szCs w:val="18"/>
        </w:rPr>
        <w:t>Ապրանքը</w:t>
      </w:r>
      <w:r w:rsidRPr="00A170D1">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2025</w:t>
      </w:r>
      <w:r w:rsidRPr="00EF02DC">
        <w:rPr>
          <w:rFonts w:ascii="GHEA Grapalat" w:hAnsi="GHEA Grapalat"/>
          <w:b/>
          <w:sz w:val="18"/>
          <w:szCs w:val="18"/>
        </w:rPr>
        <w:t>թ</w:t>
      </w:r>
      <w:r w:rsidRPr="00A170D1">
        <w:rPr>
          <w:rFonts w:ascii="GHEA Grapalat" w:hAnsi="GHEA Grapalat"/>
          <w:b/>
          <w:sz w:val="18"/>
          <w:szCs w:val="18"/>
          <w:lang w:val="es-ES"/>
        </w:rPr>
        <w:t>-</w:t>
      </w:r>
      <w:r w:rsidRPr="00EF02DC">
        <w:rPr>
          <w:rFonts w:ascii="GHEA Grapalat" w:hAnsi="GHEA Grapalat"/>
          <w:b/>
          <w:sz w:val="18"/>
          <w:szCs w:val="18"/>
        </w:rPr>
        <w:t>ին</w:t>
      </w:r>
      <w:r w:rsidRPr="00A170D1">
        <w:rPr>
          <w:rFonts w:ascii="GHEA Grapalat" w:hAnsi="GHEA Grapalat"/>
          <w:b/>
          <w:sz w:val="18"/>
          <w:szCs w:val="18"/>
          <w:lang w:val="es-ES"/>
        </w:rPr>
        <w:t xml:space="preserve"> </w:t>
      </w:r>
      <w:r w:rsidRPr="00EF02DC">
        <w:rPr>
          <w:rFonts w:ascii="GHEA Grapalat" w:hAnsi="GHEA Grapalat"/>
          <w:b/>
          <w:sz w:val="18"/>
          <w:szCs w:val="18"/>
        </w:rPr>
        <w:t>ըստ</w:t>
      </w:r>
      <w:r w:rsidRPr="00A170D1">
        <w:rPr>
          <w:rFonts w:ascii="GHEA Grapalat" w:hAnsi="GHEA Grapalat"/>
          <w:b/>
          <w:sz w:val="18"/>
          <w:szCs w:val="18"/>
          <w:lang w:val="es-ES"/>
        </w:rPr>
        <w:t xml:space="preserve">  </w:t>
      </w:r>
      <w:r w:rsidRPr="00EF02DC">
        <w:rPr>
          <w:rFonts w:ascii="GHEA Grapalat" w:hAnsi="GHEA Grapalat"/>
          <w:b/>
          <w:sz w:val="18"/>
          <w:szCs w:val="18"/>
        </w:rPr>
        <w:t>պատվիրատուի</w:t>
      </w:r>
      <w:r w:rsidRPr="00A170D1">
        <w:rPr>
          <w:rFonts w:ascii="GHEA Grapalat" w:hAnsi="GHEA Grapalat"/>
          <w:b/>
          <w:sz w:val="18"/>
          <w:szCs w:val="18"/>
          <w:lang w:val="es-ES"/>
        </w:rPr>
        <w:t xml:space="preserve"> </w:t>
      </w:r>
      <w:r w:rsidRPr="00EF02DC">
        <w:rPr>
          <w:rFonts w:ascii="GHEA Grapalat" w:hAnsi="GHEA Grapalat"/>
          <w:b/>
          <w:sz w:val="18"/>
          <w:szCs w:val="18"/>
        </w:rPr>
        <w:t>ներկայացված</w:t>
      </w:r>
      <w:r w:rsidRPr="00A170D1">
        <w:rPr>
          <w:rFonts w:ascii="GHEA Grapalat" w:hAnsi="GHEA Grapalat"/>
          <w:b/>
          <w:sz w:val="18"/>
          <w:szCs w:val="18"/>
          <w:lang w:val="es-ES"/>
        </w:rPr>
        <w:t xml:space="preserve">  </w:t>
      </w:r>
      <w:r w:rsidRPr="00EF02DC">
        <w:rPr>
          <w:rFonts w:ascii="GHEA Grapalat" w:hAnsi="GHEA Grapalat"/>
          <w:b/>
          <w:sz w:val="18"/>
          <w:szCs w:val="18"/>
        </w:rPr>
        <w:t>պահանջի</w:t>
      </w:r>
      <w:r w:rsidRPr="00A170D1">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A170D1">
        <w:rPr>
          <w:rFonts w:ascii="GHEA Grapalat" w:hAnsi="GHEA Grapalat"/>
          <w:b/>
          <w:sz w:val="18"/>
          <w:szCs w:val="18"/>
          <w:lang w:val="es-ES"/>
        </w:rPr>
        <w:t xml:space="preserve"> </w:t>
      </w:r>
      <w:r w:rsidRPr="00EF02DC">
        <w:rPr>
          <w:rFonts w:ascii="GHEA Grapalat" w:hAnsi="GHEA Grapalat"/>
          <w:b/>
          <w:sz w:val="18"/>
          <w:szCs w:val="18"/>
        </w:rPr>
        <w:t>օրվա</w:t>
      </w:r>
      <w:r w:rsidRPr="00A170D1">
        <w:rPr>
          <w:rFonts w:ascii="GHEA Grapalat" w:hAnsi="GHEA Grapalat"/>
          <w:b/>
          <w:sz w:val="18"/>
          <w:szCs w:val="18"/>
          <w:lang w:val="es-ES"/>
        </w:rPr>
        <w:t xml:space="preserve"> </w:t>
      </w:r>
      <w:r w:rsidRPr="00EF02DC">
        <w:rPr>
          <w:rFonts w:ascii="GHEA Grapalat" w:hAnsi="GHEA Grapalat"/>
          <w:b/>
          <w:sz w:val="18"/>
          <w:szCs w:val="18"/>
        </w:rPr>
        <w:t>ընթացքում</w:t>
      </w:r>
      <w:r w:rsidRPr="00A170D1">
        <w:rPr>
          <w:rFonts w:ascii="GHEA Grapalat" w:hAnsi="GHEA Grapalat"/>
          <w:b/>
          <w:sz w:val="18"/>
          <w:szCs w:val="18"/>
          <w:lang w:val="es-ES"/>
        </w:rPr>
        <w:t xml:space="preserve"> , </w:t>
      </w:r>
      <w:r w:rsidRPr="00EF02DC">
        <w:rPr>
          <w:rFonts w:ascii="GHEA Grapalat" w:hAnsi="GHEA Grapalat"/>
          <w:b/>
          <w:sz w:val="18"/>
          <w:szCs w:val="18"/>
        </w:rPr>
        <w:t>ընդ</w:t>
      </w:r>
      <w:r w:rsidRPr="00A170D1">
        <w:rPr>
          <w:rFonts w:ascii="GHEA Grapalat" w:hAnsi="GHEA Grapalat"/>
          <w:b/>
          <w:sz w:val="18"/>
          <w:szCs w:val="18"/>
          <w:lang w:val="es-ES"/>
        </w:rPr>
        <w:t xml:space="preserve"> </w:t>
      </w:r>
      <w:r w:rsidRPr="00EF02DC">
        <w:rPr>
          <w:rFonts w:ascii="GHEA Grapalat" w:hAnsi="GHEA Grapalat"/>
          <w:b/>
          <w:sz w:val="18"/>
          <w:szCs w:val="18"/>
        </w:rPr>
        <w:t>որում</w:t>
      </w:r>
      <w:r w:rsidRPr="00A170D1">
        <w:rPr>
          <w:rFonts w:ascii="GHEA Grapalat" w:hAnsi="GHEA Grapalat"/>
          <w:b/>
          <w:sz w:val="18"/>
          <w:szCs w:val="18"/>
          <w:lang w:val="es-ES"/>
        </w:rPr>
        <w:t xml:space="preserve"> </w:t>
      </w:r>
      <w:r w:rsidRPr="00EF02DC">
        <w:rPr>
          <w:rFonts w:ascii="GHEA Grapalat" w:hAnsi="GHEA Grapalat"/>
          <w:b/>
          <w:sz w:val="18"/>
          <w:szCs w:val="18"/>
        </w:rPr>
        <w:t>առաջին</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ժամկետը</w:t>
      </w:r>
      <w:r w:rsidRPr="00A170D1">
        <w:rPr>
          <w:rFonts w:ascii="GHEA Grapalat" w:hAnsi="GHEA Grapalat"/>
          <w:b/>
          <w:sz w:val="18"/>
          <w:szCs w:val="18"/>
          <w:lang w:val="es-ES"/>
        </w:rPr>
        <w:t xml:space="preserve">, </w:t>
      </w:r>
      <w:r w:rsidRPr="00EF02DC">
        <w:rPr>
          <w:rFonts w:ascii="GHEA Grapalat" w:hAnsi="GHEA Grapalat"/>
          <w:b/>
          <w:sz w:val="18"/>
          <w:szCs w:val="18"/>
        </w:rPr>
        <w:t>սահմանվում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առնվազն</w:t>
      </w:r>
      <w:r w:rsidRPr="00A170D1">
        <w:rPr>
          <w:rFonts w:ascii="GHEA Grapalat" w:hAnsi="GHEA Grapalat"/>
          <w:b/>
          <w:sz w:val="18"/>
          <w:szCs w:val="18"/>
          <w:lang w:val="es-ES"/>
        </w:rPr>
        <w:t xml:space="preserve"> 20 </w:t>
      </w:r>
      <w:r w:rsidRPr="00EF02DC">
        <w:rPr>
          <w:rFonts w:ascii="GHEA Grapalat" w:hAnsi="GHEA Grapalat"/>
          <w:b/>
          <w:sz w:val="18"/>
          <w:szCs w:val="18"/>
        </w:rPr>
        <w:t>օրացուցային</w:t>
      </w:r>
      <w:r w:rsidRPr="00A170D1">
        <w:rPr>
          <w:rFonts w:ascii="GHEA Grapalat" w:hAnsi="GHEA Grapalat"/>
          <w:b/>
          <w:sz w:val="18"/>
          <w:szCs w:val="18"/>
          <w:lang w:val="es-ES"/>
        </w:rPr>
        <w:t xml:space="preserve"> </w:t>
      </w:r>
      <w:r w:rsidRPr="00EF02DC">
        <w:rPr>
          <w:rFonts w:ascii="GHEA Grapalat" w:hAnsi="GHEA Grapalat"/>
          <w:b/>
          <w:sz w:val="18"/>
          <w:szCs w:val="18"/>
        </w:rPr>
        <w:t>օր</w:t>
      </w:r>
      <w:r w:rsidRPr="00A170D1">
        <w:rPr>
          <w:rFonts w:ascii="GHEA Grapalat" w:hAnsi="GHEA Grapalat"/>
          <w:b/>
          <w:sz w:val="18"/>
          <w:szCs w:val="18"/>
          <w:lang w:val="es-ES"/>
        </w:rPr>
        <w:t xml:space="preserve">, </w:t>
      </w:r>
      <w:r w:rsidRPr="00EF02DC">
        <w:rPr>
          <w:rFonts w:ascii="GHEA Grapalat" w:hAnsi="GHEA Grapalat"/>
          <w:b/>
          <w:sz w:val="18"/>
          <w:szCs w:val="18"/>
        </w:rPr>
        <w:t>որի</w:t>
      </w:r>
      <w:r w:rsidRPr="00A170D1">
        <w:rPr>
          <w:rFonts w:ascii="GHEA Grapalat" w:hAnsi="GHEA Grapalat"/>
          <w:b/>
          <w:sz w:val="18"/>
          <w:szCs w:val="18"/>
          <w:lang w:val="es-ES"/>
        </w:rPr>
        <w:t xml:space="preserve"> </w:t>
      </w:r>
      <w:r w:rsidRPr="00EF02DC">
        <w:rPr>
          <w:rFonts w:ascii="GHEA Grapalat" w:hAnsi="GHEA Grapalat"/>
          <w:b/>
          <w:sz w:val="18"/>
          <w:szCs w:val="18"/>
        </w:rPr>
        <w:t>հաշվարկը</w:t>
      </w:r>
      <w:r w:rsidRPr="00A170D1">
        <w:rPr>
          <w:rFonts w:ascii="GHEA Grapalat" w:hAnsi="GHEA Grapalat"/>
          <w:b/>
          <w:sz w:val="18"/>
          <w:szCs w:val="18"/>
          <w:lang w:val="es-ES"/>
        </w:rPr>
        <w:t xml:space="preserve"> </w:t>
      </w:r>
      <w:r w:rsidRPr="00EF02DC">
        <w:rPr>
          <w:rFonts w:ascii="GHEA Grapalat" w:hAnsi="GHEA Grapalat"/>
          <w:b/>
          <w:sz w:val="18"/>
          <w:szCs w:val="18"/>
        </w:rPr>
        <w:t>կատարվում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պայմանագրով</w:t>
      </w:r>
      <w:r w:rsidRPr="00A170D1">
        <w:rPr>
          <w:rFonts w:ascii="GHEA Grapalat" w:hAnsi="GHEA Grapalat"/>
          <w:b/>
          <w:sz w:val="18"/>
          <w:szCs w:val="18"/>
          <w:lang w:val="es-ES"/>
        </w:rPr>
        <w:t xml:space="preserve"> </w:t>
      </w:r>
      <w:r w:rsidRPr="00EF02DC">
        <w:rPr>
          <w:rFonts w:ascii="GHEA Grapalat" w:hAnsi="GHEA Grapalat"/>
          <w:b/>
          <w:sz w:val="18"/>
          <w:szCs w:val="18"/>
        </w:rPr>
        <w:t>նախատեսված</w:t>
      </w:r>
      <w:r w:rsidRPr="00A170D1">
        <w:rPr>
          <w:rFonts w:ascii="GHEA Grapalat" w:hAnsi="GHEA Grapalat"/>
          <w:b/>
          <w:sz w:val="18"/>
          <w:szCs w:val="18"/>
          <w:lang w:val="es-ES"/>
        </w:rPr>
        <w:t xml:space="preserve"> </w:t>
      </w:r>
      <w:r w:rsidRPr="00EF02DC">
        <w:rPr>
          <w:rFonts w:ascii="GHEA Grapalat" w:hAnsi="GHEA Grapalat"/>
          <w:b/>
          <w:sz w:val="18"/>
          <w:szCs w:val="18"/>
        </w:rPr>
        <w:t>կողմերի</w:t>
      </w:r>
      <w:r w:rsidRPr="00A170D1">
        <w:rPr>
          <w:rFonts w:ascii="GHEA Grapalat" w:hAnsi="GHEA Grapalat"/>
          <w:b/>
          <w:sz w:val="18"/>
          <w:szCs w:val="18"/>
          <w:lang w:val="es-ES"/>
        </w:rPr>
        <w:t xml:space="preserve"> </w:t>
      </w:r>
      <w:r w:rsidRPr="00EF02DC">
        <w:rPr>
          <w:rFonts w:ascii="GHEA Grapalat" w:hAnsi="GHEA Grapalat"/>
          <w:b/>
          <w:sz w:val="18"/>
          <w:szCs w:val="18"/>
        </w:rPr>
        <w:t>իրավունքների</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A170D1">
        <w:rPr>
          <w:rFonts w:ascii="GHEA Grapalat" w:hAnsi="GHEA Grapalat"/>
          <w:b/>
          <w:sz w:val="18"/>
          <w:szCs w:val="18"/>
          <w:lang w:val="es-ES"/>
        </w:rPr>
        <w:t xml:space="preserve"> </w:t>
      </w:r>
      <w:r w:rsidRPr="00EF02DC">
        <w:rPr>
          <w:rFonts w:ascii="GHEA Grapalat" w:hAnsi="GHEA Grapalat"/>
          <w:b/>
          <w:sz w:val="18"/>
          <w:szCs w:val="18"/>
        </w:rPr>
        <w:t>կատարման</w:t>
      </w:r>
      <w:r w:rsidRPr="00A170D1">
        <w:rPr>
          <w:rFonts w:ascii="GHEA Grapalat" w:hAnsi="GHEA Grapalat"/>
          <w:b/>
          <w:sz w:val="18"/>
          <w:szCs w:val="18"/>
          <w:lang w:val="es-ES"/>
        </w:rPr>
        <w:t xml:space="preserve"> </w:t>
      </w:r>
      <w:r w:rsidRPr="00EF02DC">
        <w:rPr>
          <w:rFonts w:ascii="GHEA Grapalat" w:hAnsi="GHEA Grapalat"/>
          <w:b/>
          <w:sz w:val="18"/>
          <w:szCs w:val="18"/>
        </w:rPr>
        <w:t>պայմանն</w:t>
      </w:r>
      <w:r w:rsidRPr="00A170D1">
        <w:rPr>
          <w:rFonts w:ascii="GHEA Grapalat" w:hAnsi="GHEA Grapalat"/>
          <w:b/>
          <w:sz w:val="18"/>
          <w:szCs w:val="18"/>
          <w:lang w:val="es-ES"/>
        </w:rPr>
        <w:t xml:space="preserve"> </w:t>
      </w:r>
      <w:r w:rsidRPr="00EF02DC">
        <w:rPr>
          <w:rFonts w:ascii="GHEA Grapalat" w:hAnsi="GHEA Grapalat"/>
          <w:b/>
          <w:sz w:val="18"/>
          <w:szCs w:val="18"/>
        </w:rPr>
        <w:t>ուժի</w:t>
      </w:r>
      <w:r w:rsidRPr="00A170D1">
        <w:rPr>
          <w:rFonts w:ascii="GHEA Grapalat" w:hAnsi="GHEA Grapalat"/>
          <w:b/>
          <w:sz w:val="18"/>
          <w:szCs w:val="18"/>
          <w:lang w:val="es-ES"/>
        </w:rPr>
        <w:t xml:space="preserve"> </w:t>
      </w:r>
      <w:r w:rsidRPr="00EF02DC">
        <w:rPr>
          <w:rFonts w:ascii="GHEA Grapalat" w:hAnsi="GHEA Grapalat"/>
          <w:b/>
          <w:sz w:val="18"/>
          <w:szCs w:val="18"/>
        </w:rPr>
        <w:t>մեջ</w:t>
      </w:r>
      <w:r w:rsidRPr="00A170D1">
        <w:rPr>
          <w:rFonts w:ascii="GHEA Grapalat" w:hAnsi="GHEA Grapalat"/>
          <w:b/>
          <w:sz w:val="18"/>
          <w:szCs w:val="18"/>
          <w:lang w:val="es-ES"/>
        </w:rPr>
        <w:t xml:space="preserve"> </w:t>
      </w:r>
      <w:r w:rsidRPr="00EF02DC">
        <w:rPr>
          <w:rFonts w:ascii="GHEA Grapalat" w:hAnsi="GHEA Grapalat"/>
          <w:b/>
          <w:sz w:val="18"/>
          <w:szCs w:val="18"/>
        </w:rPr>
        <w:t>մտնելու</w:t>
      </w:r>
      <w:r w:rsidRPr="00A170D1">
        <w:rPr>
          <w:rFonts w:ascii="GHEA Grapalat" w:hAnsi="GHEA Grapalat"/>
          <w:b/>
          <w:sz w:val="18"/>
          <w:szCs w:val="18"/>
          <w:lang w:val="es-ES"/>
        </w:rPr>
        <w:t xml:space="preserve"> </w:t>
      </w:r>
      <w:r w:rsidRPr="00EF02DC">
        <w:rPr>
          <w:rFonts w:ascii="GHEA Grapalat" w:hAnsi="GHEA Grapalat"/>
          <w:b/>
          <w:sz w:val="18"/>
          <w:szCs w:val="18"/>
        </w:rPr>
        <w:t>օրը</w:t>
      </w:r>
      <w:r w:rsidRPr="00A170D1">
        <w:rPr>
          <w:rFonts w:ascii="GHEA Grapalat" w:hAnsi="GHEA Grapalat"/>
          <w:b/>
          <w:sz w:val="18"/>
          <w:szCs w:val="18"/>
          <w:lang w:val="es-ES"/>
        </w:rPr>
        <w:t xml:space="preserve">, </w:t>
      </w:r>
      <w:r w:rsidRPr="00EF02DC">
        <w:rPr>
          <w:rFonts w:ascii="GHEA Grapalat" w:hAnsi="GHEA Grapalat"/>
          <w:b/>
          <w:sz w:val="18"/>
          <w:szCs w:val="18"/>
        </w:rPr>
        <w:t>բացառությամբ</w:t>
      </w:r>
      <w:r w:rsidRPr="00A170D1">
        <w:rPr>
          <w:rFonts w:ascii="GHEA Grapalat" w:hAnsi="GHEA Grapalat"/>
          <w:b/>
          <w:sz w:val="18"/>
          <w:szCs w:val="18"/>
          <w:lang w:val="es-ES"/>
        </w:rPr>
        <w:t xml:space="preserve"> </w:t>
      </w:r>
      <w:r w:rsidRPr="00EF02DC">
        <w:rPr>
          <w:rFonts w:ascii="GHEA Grapalat" w:hAnsi="GHEA Grapalat"/>
          <w:b/>
          <w:sz w:val="18"/>
          <w:szCs w:val="18"/>
        </w:rPr>
        <w:t>այն</w:t>
      </w:r>
      <w:r w:rsidRPr="00A170D1">
        <w:rPr>
          <w:rFonts w:ascii="GHEA Grapalat" w:hAnsi="GHEA Grapalat"/>
          <w:b/>
          <w:sz w:val="18"/>
          <w:szCs w:val="18"/>
          <w:lang w:val="es-ES"/>
        </w:rPr>
        <w:t xml:space="preserve"> </w:t>
      </w:r>
      <w:r w:rsidRPr="00EF02DC">
        <w:rPr>
          <w:rFonts w:ascii="GHEA Grapalat" w:hAnsi="GHEA Grapalat"/>
          <w:b/>
          <w:sz w:val="18"/>
          <w:szCs w:val="18"/>
        </w:rPr>
        <w:t>դեպքի</w:t>
      </w:r>
      <w:r w:rsidRPr="00A170D1">
        <w:rPr>
          <w:rFonts w:ascii="GHEA Grapalat" w:hAnsi="GHEA Grapalat"/>
          <w:b/>
          <w:sz w:val="18"/>
          <w:szCs w:val="18"/>
          <w:lang w:val="es-ES"/>
        </w:rPr>
        <w:t xml:space="preserve">, </w:t>
      </w:r>
      <w:r w:rsidRPr="00EF02DC">
        <w:rPr>
          <w:rFonts w:ascii="GHEA Grapalat" w:hAnsi="GHEA Grapalat"/>
          <w:b/>
          <w:sz w:val="18"/>
          <w:szCs w:val="18"/>
        </w:rPr>
        <w:t>երբ</w:t>
      </w:r>
      <w:r w:rsidRPr="00A170D1">
        <w:rPr>
          <w:rFonts w:ascii="GHEA Grapalat" w:hAnsi="GHEA Grapalat"/>
          <w:b/>
          <w:sz w:val="18"/>
          <w:szCs w:val="18"/>
          <w:lang w:val="es-ES"/>
        </w:rPr>
        <w:t xml:space="preserve"> </w:t>
      </w:r>
      <w:r w:rsidRPr="00EF02DC">
        <w:rPr>
          <w:rFonts w:ascii="GHEA Grapalat" w:hAnsi="GHEA Grapalat"/>
          <w:b/>
          <w:sz w:val="18"/>
          <w:szCs w:val="18"/>
        </w:rPr>
        <w:t>ընտրված</w:t>
      </w:r>
      <w:r w:rsidRPr="00A170D1">
        <w:rPr>
          <w:rFonts w:ascii="GHEA Grapalat" w:hAnsi="GHEA Grapalat"/>
          <w:b/>
          <w:sz w:val="18"/>
          <w:szCs w:val="18"/>
          <w:lang w:val="es-ES"/>
        </w:rPr>
        <w:t xml:space="preserve"> </w:t>
      </w:r>
      <w:r w:rsidRPr="00EF02DC">
        <w:rPr>
          <w:rFonts w:ascii="GHEA Grapalat" w:hAnsi="GHEA Grapalat"/>
          <w:b/>
          <w:sz w:val="18"/>
          <w:szCs w:val="18"/>
        </w:rPr>
        <w:t>մասնակիցը</w:t>
      </w:r>
      <w:r w:rsidRPr="00A170D1">
        <w:rPr>
          <w:rFonts w:ascii="GHEA Grapalat" w:hAnsi="GHEA Grapalat"/>
          <w:b/>
          <w:sz w:val="18"/>
          <w:szCs w:val="18"/>
          <w:lang w:val="es-ES"/>
        </w:rPr>
        <w:t xml:space="preserve"> </w:t>
      </w:r>
      <w:r w:rsidRPr="00EF02DC">
        <w:rPr>
          <w:rFonts w:ascii="GHEA Grapalat" w:hAnsi="GHEA Grapalat"/>
          <w:b/>
          <w:sz w:val="18"/>
          <w:szCs w:val="18"/>
        </w:rPr>
        <w:t>համաձայնում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ապրանքը</w:t>
      </w:r>
      <w:r w:rsidRPr="00A170D1">
        <w:rPr>
          <w:rFonts w:ascii="GHEA Grapalat" w:hAnsi="GHEA Grapalat"/>
          <w:b/>
          <w:sz w:val="18"/>
          <w:szCs w:val="18"/>
          <w:lang w:val="es-ES"/>
        </w:rPr>
        <w:t xml:space="preserve"> </w:t>
      </w:r>
      <w:r w:rsidRPr="00EF02DC">
        <w:rPr>
          <w:rFonts w:ascii="GHEA Grapalat" w:hAnsi="GHEA Grapalat"/>
          <w:b/>
          <w:sz w:val="18"/>
          <w:szCs w:val="18"/>
        </w:rPr>
        <w:t>մատակարարել</w:t>
      </w:r>
      <w:r w:rsidRPr="00A170D1">
        <w:rPr>
          <w:rFonts w:ascii="GHEA Grapalat" w:hAnsi="GHEA Grapalat"/>
          <w:b/>
          <w:sz w:val="18"/>
          <w:szCs w:val="18"/>
          <w:lang w:val="es-ES"/>
        </w:rPr>
        <w:t xml:space="preserve"> </w:t>
      </w:r>
      <w:r w:rsidRPr="00EF02DC">
        <w:rPr>
          <w:rFonts w:ascii="GHEA Grapalat" w:hAnsi="GHEA Grapalat"/>
          <w:b/>
          <w:sz w:val="18"/>
          <w:szCs w:val="18"/>
        </w:rPr>
        <w:t>ավելի</w:t>
      </w:r>
      <w:r w:rsidRPr="00A170D1">
        <w:rPr>
          <w:rFonts w:ascii="GHEA Grapalat" w:hAnsi="GHEA Grapalat"/>
          <w:b/>
          <w:sz w:val="18"/>
          <w:szCs w:val="18"/>
          <w:lang w:val="es-ES"/>
        </w:rPr>
        <w:t xml:space="preserve"> </w:t>
      </w:r>
      <w:r w:rsidRPr="00EF02DC">
        <w:rPr>
          <w:rFonts w:ascii="GHEA Grapalat" w:hAnsi="GHEA Grapalat"/>
          <w:b/>
          <w:sz w:val="18"/>
          <w:szCs w:val="18"/>
        </w:rPr>
        <w:t>կարճ</w:t>
      </w:r>
      <w:r w:rsidRPr="00A170D1">
        <w:rPr>
          <w:rFonts w:ascii="GHEA Grapalat" w:hAnsi="GHEA Grapalat"/>
          <w:b/>
          <w:sz w:val="18"/>
          <w:szCs w:val="18"/>
          <w:lang w:val="es-ES"/>
        </w:rPr>
        <w:t xml:space="preserve"> </w:t>
      </w:r>
      <w:r w:rsidRPr="00EF02DC">
        <w:rPr>
          <w:rFonts w:ascii="GHEA Grapalat" w:hAnsi="GHEA Grapalat"/>
          <w:b/>
          <w:sz w:val="18"/>
          <w:szCs w:val="18"/>
        </w:rPr>
        <w:t>ժամկետում</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վերջնաժամկետը</w:t>
      </w:r>
      <w:r w:rsidRPr="00A170D1">
        <w:rPr>
          <w:rFonts w:ascii="GHEA Grapalat" w:hAnsi="GHEA Grapalat"/>
          <w:b/>
          <w:sz w:val="18"/>
          <w:szCs w:val="18"/>
          <w:lang w:val="es-ES"/>
        </w:rPr>
        <w:t xml:space="preserve"> </w:t>
      </w:r>
      <w:r w:rsidRPr="00EF02DC">
        <w:rPr>
          <w:rFonts w:ascii="GHEA Grapalat" w:hAnsi="GHEA Grapalat"/>
          <w:b/>
          <w:sz w:val="18"/>
          <w:szCs w:val="18"/>
        </w:rPr>
        <w:t>չի</w:t>
      </w:r>
      <w:r w:rsidRPr="00A170D1">
        <w:rPr>
          <w:rFonts w:ascii="GHEA Grapalat" w:hAnsi="GHEA Grapalat"/>
          <w:b/>
          <w:sz w:val="18"/>
          <w:szCs w:val="18"/>
          <w:lang w:val="es-ES"/>
        </w:rPr>
        <w:t xml:space="preserve"> </w:t>
      </w:r>
      <w:r w:rsidRPr="00EF02DC">
        <w:rPr>
          <w:rFonts w:ascii="GHEA Grapalat" w:hAnsi="GHEA Grapalat"/>
          <w:b/>
          <w:sz w:val="18"/>
          <w:szCs w:val="18"/>
        </w:rPr>
        <w:t>կարող</w:t>
      </w:r>
      <w:r w:rsidRPr="00A170D1">
        <w:rPr>
          <w:rFonts w:ascii="GHEA Grapalat" w:hAnsi="GHEA Grapalat"/>
          <w:b/>
          <w:sz w:val="18"/>
          <w:szCs w:val="18"/>
          <w:lang w:val="es-ES"/>
        </w:rPr>
        <w:t xml:space="preserve"> </w:t>
      </w:r>
      <w:r w:rsidRPr="00EF02DC">
        <w:rPr>
          <w:rFonts w:ascii="GHEA Grapalat" w:hAnsi="GHEA Grapalat"/>
          <w:b/>
          <w:sz w:val="18"/>
          <w:szCs w:val="18"/>
        </w:rPr>
        <w:t>ավել</w:t>
      </w:r>
      <w:r w:rsidRPr="00A170D1">
        <w:rPr>
          <w:rFonts w:ascii="GHEA Grapalat" w:hAnsi="GHEA Grapalat"/>
          <w:b/>
          <w:sz w:val="18"/>
          <w:szCs w:val="18"/>
          <w:lang w:val="es-ES"/>
        </w:rPr>
        <w:t xml:space="preserve"> </w:t>
      </w:r>
      <w:r w:rsidRPr="00EF02DC">
        <w:rPr>
          <w:rFonts w:ascii="GHEA Grapalat" w:hAnsi="GHEA Grapalat"/>
          <w:b/>
          <w:sz w:val="18"/>
          <w:szCs w:val="18"/>
        </w:rPr>
        <w:t>լինել</w:t>
      </w:r>
      <w:r w:rsidRPr="00A170D1">
        <w:rPr>
          <w:rFonts w:ascii="GHEA Grapalat" w:hAnsi="GHEA Grapalat"/>
          <w:b/>
          <w:sz w:val="18"/>
          <w:szCs w:val="18"/>
          <w:lang w:val="es-ES"/>
        </w:rPr>
        <w:t xml:space="preserve">, </w:t>
      </w:r>
      <w:r w:rsidRPr="00EF02DC">
        <w:rPr>
          <w:rFonts w:ascii="GHEA Grapalat" w:hAnsi="GHEA Grapalat"/>
          <w:b/>
          <w:sz w:val="18"/>
          <w:szCs w:val="18"/>
        </w:rPr>
        <w:t>քան</w:t>
      </w:r>
      <w:r w:rsidRPr="00A170D1">
        <w:rPr>
          <w:rFonts w:ascii="GHEA Grapalat" w:hAnsi="GHEA Grapalat"/>
          <w:b/>
          <w:sz w:val="18"/>
          <w:szCs w:val="18"/>
          <w:lang w:val="es-ES"/>
        </w:rPr>
        <w:t xml:space="preserve"> </w:t>
      </w:r>
      <w:r w:rsidRPr="00EF02DC">
        <w:rPr>
          <w:rFonts w:ascii="GHEA Grapalat" w:hAnsi="GHEA Grapalat"/>
          <w:b/>
          <w:sz w:val="18"/>
          <w:szCs w:val="18"/>
        </w:rPr>
        <w:t>տվյալ</w:t>
      </w:r>
      <w:r w:rsidRPr="00A170D1">
        <w:rPr>
          <w:rFonts w:ascii="GHEA Grapalat" w:hAnsi="GHEA Grapalat"/>
          <w:b/>
          <w:sz w:val="18"/>
          <w:szCs w:val="18"/>
          <w:lang w:val="es-ES"/>
        </w:rPr>
        <w:t xml:space="preserve"> </w:t>
      </w:r>
      <w:r w:rsidRPr="00EF02DC">
        <w:rPr>
          <w:rFonts w:ascii="GHEA Grapalat" w:hAnsi="GHEA Grapalat"/>
          <w:b/>
          <w:sz w:val="18"/>
          <w:szCs w:val="18"/>
        </w:rPr>
        <w:t>տարվա</w:t>
      </w:r>
      <w:r w:rsidRPr="00A170D1">
        <w:rPr>
          <w:rFonts w:ascii="GHEA Grapalat" w:hAnsi="GHEA Grapalat"/>
          <w:b/>
          <w:sz w:val="18"/>
          <w:szCs w:val="18"/>
          <w:lang w:val="es-ES"/>
        </w:rPr>
        <w:t xml:space="preserve"> </w:t>
      </w:r>
      <w:r w:rsidRPr="00EF02DC">
        <w:rPr>
          <w:rFonts w:ascii="GHEA Grapalat" w:hAnsi="GHEA Grapalat"/>
          <w:b/>
          <w:sz w:val="18"/>
          <w:szCs w:val="18"/>
        </w:rPr>
        <w:t>դեկտեմբերի</w:t>
      </w:r>
      <w:r w:rsidRPr="00A170D1">
        <w:rPr>
          <w:rFonts w:ascii="GHEA Grapalat" w:hAnsi="GHEA Grapalat"/>
          <w:b/>
          <w:sz w:val="18"/>
          <w:szCs w:val="18"/>
          <w:lang w:val="es-ES"/>
        </w:rPr>
        <w:t xml:space="preserve"> 25-</w:t>
      </w:r>
      <w:r w:rsidRPr="00EF02DC">
        <w:rPr>
          <w:rFonts w:ascii="GHEA Grapalat" w:hAnsi="GHEA Grapalat"/>
          <w:b/>
          <w:sz w:val="18"/>
          <w:szCs w:val="18"/>
        </w:rPr>
        <w:t>ը</w:t>
      </w:r>
      <w:r w:rsidRPr="00A170D1">
        <w:rPr>
          <w:rFonts w:ascii="GHEA Grapalat" w:hAnsi="GHEA Grapalat"/>
          <w:b/>
          <w:sz w:val="18"/>
          <w:szCs w:val="18"/>
          <w:lang w:val="es-ES"/>
        </w:rPr>
        <w:t xml:space="preserve">:    </w:t>
      </w:r>
    </w:p>
    <w:p w14:paraId="1A3A9E1E"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w:t>
      </w:r>
      <w:r w:rsidRPr="00EF02DC">
        <w:rPr>
          <w:rFonts w:ascii="GHEA Grapalat" w:hAnsi="GHEA Grapalat"/>
          <w:b/>
          <w:sz w:val="18"/>
          <w:szCs w:val="18"/>
        </w:rPr>
        <w:t>Եթե</w:t>
      </w:r>
      <w:r w:rsidRPr="00A170D1">
        <w:rPr>
          <w:rFonts w:ascii="GHEA Grapalat" w:hAnsi="GHEA Grapalat"/>
          <w:b/>
          <w:sz w:val="18"/>
          <w:szCs w:val="18"/>
          <w:lang w:val="es-ES"/>
        </w:rPr>
        <w:t xml:space="preserve"> </w:t>
      </w:r>
      <w:r w:rsidRPr="00EF02DC">
        <w:rPr>
          <w:rFonts w:ascii="GHEA Grapalat" w:hAnsi="GHEA Grapalat"/>
          <w:b/>
          <w:sz w:val="18"/>
          <w:szCs w:val="18"/>
        </w:rPr>
        <w:t>պայմանագրի</w:t>
      </w:r>
      <w:r w:rsidRPr="00A170D1">
        <w:rPr>
          <w:rFonts w:ascii="GHEA Grapalat" w:hAnsi="GHEA Grapalat"/>
          <w:b/>
          <w:sz w:val="18"/>
          <w:szCs w:val="18"/>
          <w:lang w:val="es-ES"/>
        </w:rPr>
        <w:t xml:space="preserve"> </w:t>
      </w:r>
      <w:r w:rsidRPr="00EF02DC">
        <w:rPr>
          <w:rFonts w:ascii="GHEA Grapalat" w:hAnsi="GHEA Grapalat"/>
          <w:b/>
          <w:sz w:val="18"/>
          <w:szCs w:val="18"/>
        </w:rPr>
        <w:t>գործողության</w:t>
      </w:r>
      <w:r w:rsidRPr="00A170D1">
        <w:rPr>
          <w:rFonts w:ascii="GHEA Grapalat" w:hAnsi="GHEA Grapalat"/>
          <w:b/>
          <w:sz w:val="18"/>
          <w:szCs w:val="18"/>
          <w:lang w:val="es-ES"/>
        </w:rPr>
        <w:t xml:space="preserve"> </w:t>
      </w:r>
      <w:r w:rsidRPr="00EF02DC">
        <w:rPr>
          <w:rFonts w:ascii="GHEA Grapalat" w:hAnsi="GHEA Grapalat"/>
          <w:b/>
          <w:sz w:val="18"/>
          <w:szCs w:val="18"/>
        </w:rPr>
        <w:t>ընթացքում</w:t>
      </w:r>
      <w:r w:rsidRPr="00A170D1">
        <w:rPr>
          <w:rFonts w:ascii="GHEA Grapalat" w:hAnsi="GHEA Grapalat"/>
          <w:b/>
          <w:sz w:val="18"/>
          <w:szCs w:val="18"/>
          <w:lang w:val="es-ES"/>
        </w:rPr>
        <w:t xml:space="preserve"> </w:t>
      </w:r>
      <w:r w:rsidRPr="00EF02DC">
        <w:rPr>
          <w:rFonts w:ascii="GHEA Grapalat" w:hAnsi="GHEA Grapalat"/>
          <w:b/>
          <w:sz w:val="18"/>
          <w:szCs w:val="18"/>
        </w:rPr>
        <w:t>Պատվիրատուի</w:t>
      </w:r>
      <w:r w:rsidRPr="00A170D1">
        <w:rPr>
          <w:rFonts w:ascii="GHEA Grapalat" w:hAnsi="GHEA Grapalat"/>
          <w:b/>
          <w:sz w:val="18"/>
          <w:szCs w:val="18"/>
          <w:lang w:val="es-ES"/>
        </w:rPr>
        <w:t xml:space="preserve"> </w:t>
      </w:r>
      <w:r w:rsidRPr="00EF02DC">
        <w:rPr>
          <w:rFonts w:ascii="GHEA Grapalat" w:hAnsi="GHEA Grapalat"/>
          <w:b/>
          <w:sz w:val="18"/>
          <w:szCs w:val="18"/>
        </w:rPr>
        <w:t>կողմից</w:t>
      </w:r>
      <w:r w:rsidRPr="00A170D1">
        <w:rPr>
          <w:rFonts w:ascii="GHEA Grapalat" w:hAnsi="GHEA Grapalat"/>
          <w:b/>
          <w:sz w:val="18"/>
          <w:szCs w:val="18"/>
          <w:lang w:val="es-ES"/>
        </w:rPr>
        <w:t xml:space="preserve"> </w:t>
      </w:r>
      <w:r w:rsidRPr="00EF02DC">
        <w:rPr>
          <w:rFonts w:ascii="GHEA Grapalat" w:hAnsi="GHEA Grapalat"/>
          <w:b/>
          <w:sz w:val="18"/>
          <w:szCs w:val="18"/>
        </w:rPr>
        <w:t>գնման</w:t>
      </w:r>
      <w:r w:rsidRPr="00A170D1">
        <w:rPr>
          <w:rFonts w:ascii="GHEA Grapalat" w:hAnsi="GHEA Grapalat"/>
          <w:b/>
          <w:sz w:val="18"/>
          <w:szCs w:val="18"/>
          <w:lang w:val="es-ES"/>
        </w:rPr>
        <w:t xml:space="preserve"> </w:t>
      </w:r>
      <w:r w:rsidRPr="00EF02DC">
        <w:rPr>
          <w:rFonts w:ascii="GHEA Grapalat" w:hAnsi="GHEA Grapalat"/>
          <w:b/>
          <w:sz w:val="18"/>
          <w:szCs w:val="18"/>
        </w:rPr>
        <w:t>առարկայի</w:t>
      </w:r>
      <w:r w:rsidRPr="00A170D1">
        <w:rPr>
          <w:rFonts w:ascii="GHEA Grapalat" w:hAnsi="GHEA Grapalat"/>
          <w:b/>
          <w:sz w:val="18"/>
          <w:szCs w:val="18"/>
          <w:lang w:val="es-ES"/>
        </w:rPr>
        <w:t xml:space="preserve"> </w:t>
      </w:r>
      <w:r w:rsidRPr="00EF02DC">
        <w:rPr>
          <w:rFonts w:ascii="GHEA Grapalat" w:hAnsi="GHEA Grapalat"/>
          <w:b/>
          <w:sz w:val="18"/>
          <w:szCs w:val="18"/>
        </w:rPr>
        <w:t>պահանջը</w:t>
      </w:r>
      <w:r w:rsidRPr="00A170D1">
        <w:rPr>
          <w:rFonts w:ascii="GHEA Grapalat" w:hAnsi="GHEA Grapalat"/>
          <w:b/>
          <w:sz w:val="18"/>
          <w:szCs w:val="18"/>
          <w:lang w:val="es-ES"/>
        </w:rPr>
        <w:t xml:space="preserve"> </w:t>
      </w:r>
      <w:r w:rsidRPr="00EF02DC">
        <w:rPr>
          <w:rFonts w:ascii="GHEA Grapalat" w:hAnsi="GHEA Grapalat"/>
          <w:b/>
          <w:sz w:val="18"/>
          <w:szCs w:val="18"/>
        </w:rPr>
        <w:t>ներկայացվել</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ոչ</w:t>
      </w:r>
      <w:r w:rsidRPr="00A170D1">
        <w:rPr>
          <w:rFonts w:ascii="GHEA Grapalat" w:hAnsi="GHEA Grapalat"/>
          <w:b/>
          <w:sz w:val="18"/>
          <w:szCs w:val="18"/>
          <w:lang w:val="es-ES"/>
        </w:rPr>
        <w:t xml:space="preserve"> </w:t>
      </w:r>
      <w:r w:rsidRPr="00EF02DC">
        <w:rPr>
          <w:rFonts w:ascii="GHEA Grapalat" w:hAnsi="GHEA Grapalat"/>
          <w:b/>
          <w:sz w:val="18"/>
          <w:szCs w:val="18"/>
        </w:rPr>
        <w:t>ամբողջ</w:t>
      </w:r>
      <w:r w:rsidRPr="00A170D1">
        <w:rPr>
          <w:rFonts w:ascii="GHEA Grapalat" w:hAnsi="GHEA Grapalat"/>
          <w:b/>
          <w:sz w:val="18"/>
          <w:szCs w:val="18"/>
          <w:lang w:val="es-ES"/>
        </w:rPr>
        <w:t xml:space="preserve"> </w:t>
      </w:r>
      <w:r w:rsidRPr="00EF02DC">
        <w:rPr>
          <w:rFonts w:ascii="GHEA Grapalat" w:hAnsi="GHEA Grapalat"/>
          <w:b/>
          <w:sz w:val="18"/>
          <w:szCs w:val="18"/>
        </w:rPr>
        <w:t>խմբաքանակի</w:t>
      </w:r>
      <w:r w:rsidRPr="00A170D1">
        <w:rPr>
          <w:rFonts w:ascii="GHEA Grapalat" w:hAnsi="GHEA Grapalat"/>
          <w:b/>
          <w:sz w:val="18"/>
          <w:szCs w:val="18"/>
          <w:lang w:val="es-ES"/>
        </w:rPr>
        <w:t xml:space="preserve"> </w:t>
      </w:r>
      <w:r w:rsidRPr="00EF02DC">
        <w:rPr>
          <w:rFonts w:ascii="GHEA Grapalat" w:hAnsi="GHEA Grapalat"/>
          <w:b/>
          <w:sz w:val="18"/>
          <w:szCs w:val="18"/>
        </w:rPr>
        <w:t>համար</w:t>
      </w:r>
      <w:r w:rsidRPr="00A170D1">
        <w:rPr>
          <w:rFonts w:ascii="GHEA Grapalat" w:hAnsi="GHEA Grapalat"/>
          <w:b/>
          <w:sz w:val="18"/>
          <w:szCs w:val="18"/>
          <w:lang w:val="es-ES"/>
        </w:rPr>
        <w:t xml:space="preserve">, </w:t>
      </w:r>
      <w:r w:rsidRPr="00EF02DC">
        <w:rPr>
          <w:rFonts w:ascii="GHEA Grapalat" w:hAnsi="GHEA Grapalat"/>
          <w:b/>
          <w:sz w:val="18"/>
          <w:szCs w:val="18"/>
        </w:rPr>
        <w:t>ապա</w:t>
      </w:r>
      <w:r w:rsidRPr="00A170D1">
        <w:rPr>
          <w:rFonts w:ascii="GHEA Grapalat" w:hAnsi="GHEA Grapalat"/>
          <w:b/>
          <w:sz w:val="18"/>
          <w:szCs w:val="18"/>
          <w:lang w:val="es-ES"/>
        </w:rPr>
        <w:t xml:space="preserve"> </w:t>
      </w:r>
      <w:r w:rsidRPr="00EF02DC">
        <w:rPr>
          <w:rFonts w:ascii="GHEA Grapalat" w:hAnsi="GHEA Grapalat"/>
          <w:b/>
          <w:sz w:val="18"/>
          <w:szCs w:val="18"/>
        </w:rPr>
        <w:t>գնման</w:t>
      </w:r>
      <w:r w:rsidRPr="00A170D1">
        <w:rPr>
          <w:rFonts w:ascii="GHEA Grapalat" w:hAnsi="GHEA Grapalat"/>
          <w:b/>
          <w:sz w:val="18"/>
          <w:szCs w:val="18"/>
          <w:lang w:val="es-ES"/>
        </w:rPr>
        <w:t xml:space="preserve"> </w:t>
      </w:r>
      <w:r w:rsidRPr="00EF02DC">
        <w:rPr>
          <w:rFonts w:ascii="GHEA Grapalat" w:hAnsi="GHEA Grapalat"/>
          <w:b/>
          <w:sz w:val="18"/>
          <w:szCs w:val="18"/>
        </w:rPr>
        <w:t>առարկայի</w:t>
      </w:r>
      <w:r w:rsidRPr="00A170D1">
        <w:rPr>
          <w:rFonts w:ascii="GHEA Grapalat" w:hAnsi="GHEA Grapalat"/>
          <w:b/>
          <w:sz w:val="18"/>
          <w:szCs w:val="18"/>
          <w:lang w:val="es-ES"/>
        </w:rPr>
        <w:t xml:space="preserve"> </w:t>
      </w:r>
      <w:r w:rsidRPr="00EF02DC">
        <w:rPr>
          <w:rFonts w:ascii="GHEA Grapalat" w:hAnsi="GHEA Grapalat"/>
          <w:b/>
          <w:sz w:val="18"/>
          <w:szCs w:val="18"/>
        </w:rPr>
        <w:t>չմատակարարված</w:t>
      </w:r>
      <w:r w:rsidRPr="00A170D1">
        <w:rPr>
          <w:rFonts w:ascii="GHEA Grapalat" w:hAnsi="GHEA Grapalat"/>
          <w:b/>
          <w:sz w:val="18"/>
          <w:szCs w:val="18"/>
          <w:lang w:val="es-ES"/>
        </w:rPr>
        <w:t xml:space="preserve">, </w:t>
      </w:r>
      <w:r w:rsidRPr="00EF02DC">
        <w:rPr>
          <w:rFonts w:ascii="GHEA Grapalat" w:hAnsi="GHEA Grapalat"/>
          <w:b/>
          <w:sz w:val="18"/>
          <w:szCs w:val="18"/>
        </w:rPr>
        <w:t>մնացորդային</w:t>
      </w:r>
      <w:r w:rsidRPr="00A170D1">
        <w:rPr>
          <w:rFonts w:ascii="GHEA Grapalat" w:hAnsi="GHEA Grapalat"/>
          <w:b/>
          <w:sz w:val="18"/>
          <w:szCs w:val="18"/>
          <w:lang w:val="es-ES"/>
        </w:rPr>
        <w:t xml:space="preserve"> </w:t>
      </w:r>
      <w:r w:rsidRPr="00EF02DC">
        <w:rPr>
          <w:rFonts w:ascii="GHEA Grapalat" w:hAnsi="GHEA Grapalat"/>
          <w:b/>
          <w:sz w:val="18"/>
          <w:szCs w:val="18"/>
        </w:rPr>
        <w:t>խմբաքանակի</w:t>
      </w:r>
      <w:r w:rsidRPr="00A170D1">
        <w:rPr>
          <w:rFonts w:ascii="GHEA Grapalat" w:hAnsi="GHEA Grapalat"/>
          <w:b/>
          <w:sz w:val="18"/>
          <w:szCs w:val="18"/>
          <w:lang w:val="es-ES"/>
        </w:rPr>
        <w:t xml:space="preserve"> </w:t>
      </w:r>
      <w:r w:rsidRPr="00EF02DC">
        <w:rPr>
          <w:rFonts w:ascii="GHEA Grapalat" w:hAnsi="GHEA Grapalat"/>
          <w:b/>
          <w:sz w:val="18"/>
          <w:szCs w:val="18"/>
        </w:rPr>
        <w:t>մասով</w:t>
      </w:r>
      <w:r w:rsidRPr="00A170D1">
        <w:rPr>
          <w:rFonts w:ascii="GHEA Grapalat" w:hAnsi="GHEA Grapalat"/>
          <w:b/>
          <w:sz w:val="18"/>
          <w:szCs w:val="18"/>
          <w:lang w:val="es-ES"/>
        </w:rPr>
        <w:t xml:space="preserve"> </w:t>
      </w:r>
      <w:r w:rsidRPr="00EF02DC">
        <w:rPr>
          <w:rFonts w:ascii="GHEA Grapalat" w:hAnsi="GHEA Grapalat"/>
          <w:b/>
          <w:sz w:val="18"/>
          <w:szCs w:val="18"/>
        </w:rPr>
        <w:t>պայմանագիրը</w:t>
      </w:r>
      <w:r w:rsidRPr="00A170D1">
        <w:rPr>
          <w:rFonts w:ascii="GHEA Grapalat" w:hAnsi="GHEA Grapalat"/>
          <w:b/>
          <w:sz w:val="18"/>
          <w:szCs w:val="18"/>
          <w:lang w:val="es-ES"/>
        </w:rPr>
        <w:t xml:space="preserve"> </w:t>
      </w:r>
      <w:r w:rsidRPr="00EF02DC">
        <w:rPr>
          <w:rFonts w:ascii="GHEA Grapalat" w:hAnsi="GHEA Grapalat"/>
          <w:b/>
          <w:sz w:val="18"/>
          <w:szCs w:val="18"/>
        </w:rPr>
        <w:t>լուծվում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w:t>
      </w: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9"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0A6167F8"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55DE420D" w14:textId="5A77E6E5"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sidR="00533563">
        <w:rPr>
          <w:rFonts w:ascii="GHEA Grapalat" w:hAnsi="GHEA Grapalat"/>
          <w:i/>
          <w:sz w:val="18"/>
          <w:lang w:val="hy-AM"/>
        </w:rPr>
        <w:t>2</w:t>
      </w:r>
      <w:r w:rsidRPr="007569E5">
        <w:rPr>
          <w:rFonts w:ascii="GHEA Grapalat" w:hAnsi="GHEA Grapalat"/>
          <w:i/>
          <w:sz w:val="18"/>
          <w:lang w:val="hy-AM"/>
        </w:rPr>
        <w:t>»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520"/>
        <w:gridCol w:w="2880"/>
        <w:gridCol w:w="540"/>
        <w:gridCol w:w="540"/>
        <w:gridCol w:w="630"/>
        <w:gridCol w:w="630"/>
        <w:gridCol w:w="540"/>
        <w:gridCol w:w="630"/>
        <w:gridCol w:w="540"/>
        <w:gridCol w:w="810"/>
        <w:gridCol w:w="810"/>
        <w:gridCol w:w="810"/>
        <w:gridCol w:w="720"/>
        <w:gridCol w:w="630"/>
        <w:gridCol w:w="1103"/>
      </w:tblGrid>
      <w:tr w:rsidR="00366A91" w:rsidRPr="00B6690F" w14:paraId="01502DBC" w14:textId="77777777" w:rsidTr="00514B46">
        <w:tc>
          <w:tcPr>
            <w:tcW w:w="15858" w:type="dxa"/>
            <w:gridSpan w:val="16"/>
            <w:shd w:val="clear" w:color="auto" w:fill="auto"/>
          </w:tcPr>
          <w:p w14:paraId="239E0C72" w14:textId="77777777" w:rsidR="00366A91" w:rsidRPr="00B6690F" w:rsidRDefault="00366A91" w:rsidP="00514B46">
            <w:pPr>
              <w:jc w:val="center"/>
              <w:rPr>
                <w:rFonts w:ascii="GHEA Grapalat" w:hAnsi="GHEA Grapalat"/>
                <w:sz w:val="18"/>
                <w:lang w:val="es-ES"/>
              </w:rPr>
            </w:pPr>
            <w:r w:rsidRPr="00B6690F">
              <w:rPr>
                <w:rFonts w:ascii="GHEA Grapalat" w:hAnsi="GHEA Grapalat"/>
                <w:sz w:val="18"/>
                <w:lang w:val="es-ES"/>
              </w:rPr>
              <w:t>Ապրանքի</w:t>
            </w:r>
          </w:p>
        </w:tc>
      </w:tr>
      <w:tr w:rsidR="00366A91" w:rsidRPr="00D100E9" w14:paraId="0A628019" w14:textId="77777777" w:rsidTr="00C110E7">
        <w:tc>
          <w:tcPr>
            <w:tcW w:w="1525" w:type="dxa"/>
            <w:shd w:val="clear" w:color="auto" w:fill="auto"/>
          </w:tcPr>
          <w:p w14:paraId="7BF7413C" w14:textId="77777777" w:rsidR="00366A91" w:rsidRPr="00B6690F" w:rsidRDefault="00366A91" w:rsidP="00514B46">
            <w:pPr>
              <w:jc w:val="center"/>
              <w:rPr>
                <w:rFonts w:ascii="GHEA Grapalat" w:hAnsi="GHEA Grapalat"/>
                <w:sz w:val="18"/>
                <w:lang w:val="es-ES"/>
              </w:rPr>
            </w:pPr>
            <w:r w:rsidRPr="00B6690F">
              <w:rPr>
                <w:rFonts w:ascii="GHEA Grapalat" w:hAnsi="GHEA Grapalat"/>
                <w:sz w:val="18"/>
              </w:rPr>
              <w:t>հրավերով նախատեսված չափաբաժնի համարը</w:t>
            </w:r>
          </w:p>
        </w:tc>
        <w:tc>
          <w:tcPr>
            <w:tcW w:w="2520" w:type="dxa"/>
            <w:shd w:val="clear" w:color="auto" w:fill="auto"/>
          </w:tcPr>
          <w:p w14:paraId="578EA6FD" w14:textId="77777777" w:rsidR="00366A91" w:rsidRPr="00B6690F" w:rsidRDefault="00366A91" w:rsidP="00514B46">
            <w:pPr>
              <w:jc w:val="center"/>
              <w:rPr>
                <w:rFonts w:ascii="GHEA Grapalat" w:hAnsi="GHEA Grapalat"/>
                <w:sz w:val="18"/>
                <w:lang w:val="es-ES"/>
              </w:rPr>
            </w:pPr>
            <w:r w:rsidRPr="00B6690F">
              <w:rPr>
                <w:rFonts w:ascii="GHEA Grapalat" w:hAnsi="GHEA Grapalat"/>
                <w:sz w:val="18"/>
              </w:rPr>
              <w:t>գնումների</w:t>
            </w:r>
            <w:r w:rsidRPr="00B6690F">
              <w:rPr>
                <w:rFonts w:ascii="GHEA Grapalat" w:hAnsi="GHEA Grapalat"/>
                <w:sz w:val="18"/>
                <w:lang w:val="es-ES"/>
              </w:rPr>
              <w:t xml:space="preserve"> </w:t>
            </w:r>
            <w:r w:rsidRPr="00B6690F">
              <w:rPr>
                <w:rFonts w:ascii="GHEA Grapalat" w:hAnsi="GHEA Grapalat"/>
                <w:sz w:val="18"/>
              </w:rPr>
              <w:t>պլանով</w:t>
            </w:r>
            <w:r w:rsidRPr="00B6690F">
              <w:rPr>
                <w:rFonts w:ascii="GHEA Grapalat" w:hAnsi="GHEA Grapalat"/>
                <w:sz w:val="18"/>
                <w:lang w:val="es-ES"/>
              </w:rPr>
              <w:t xml:space="preserve"> </w:t>
            </w:r>
            <w:r w:rsidRPr="00B6690F">
              <w:rPr>
                <w:rFonts w:ascii="GHEA Grapalat" w:hAnsi="GHEA Grapalat"/>
                <w:sz w:val="18"/>
              </w:rPr>
              <w:t>նախատեսված</w:t>
            </w:r>
            <w:r w:rsidRPr="00B6690F">
              <w:rPr>
                <w:rFonts w:ascii="GHEA Grapalat" w:hAnsi="GHEA Grapalat"/>
                <w:sz w:val="18"/>
                <w:lang w:val="es-ES"/>
              </w:rPr>
              <w:t xml:space="preserve"> </w:t>
            </w:r>
            <w:r w:rsidRPr="00B6690F">
              <w:rPr>
                <w:rFonts w:ascii="GHEA Grapalat" w:hAnsi="GHEA Grapalat"/>
                <w:sz w:val="18"/>
              </w:rPr>
              <w:t>միջանցիկ</w:t>
            </w:r>
            <w:r w:rsidRPr="00B6690F">
              <w:rPr>
                <w:rFonts w:ascii="GHEA Grapalat" w:hAnsi="GHEA Grapalat"/>
                <w:sz w:val="18"/>
                <w:lang w:val="es-ES"/>
              </w:rPr>
              <w:t xml:space="preserve"> </w:t>
            </w:r>
            <w:r w:rsidRPr="00B6690F">
              <w:rPr>
                <w:rFonts w:ascii="GHEA Grapalat" w:hAnsi="GHEA Grapalat"/>
                <w:sz w:val="18"/>
              </w:rPr>
              <w:t>ծածկագիրը</w:t>
            </w:r>
            <w:r w:rsidRPr="00B6690F">
              <w:rPr>
                <w:rFonts w:ascii="GHEA Grapalat" w:hAnsi="GHEA Grapalat"/>
                <w:sz w:val="18"/>
                <w:lang w:val="es-ES"/>
              </w:rPr>
              <w:t xml:space="preserve">` </w:t>
            </w:r>
            <w:r w:rsidRPr="00B6690F">
              <w:rPr>
                <w:rFonts w:ascii="GHEA Grapalat" w:hAnsi="GHEA Grapalat"/>
                <w:sz w:val="18"/>
              </w:rPr>
              <w:t>ըստ</w:t>
            </w:r>
            <w:r w:rsidRPr="00B6690F">
              <w:rPr>
                <w:rFonts w:ascii="GHEA Grapalat" w:hAnsi="GHEA Grapalat"/>
                <w:sz w:val="18"/>
                <w:lang w:val="es-ES"/>
              </w:rPr>
              <w:t xml:space="preserve"> </w:t>
            </w:r>
            <w:r w:rsidRPr="00B6690F">
              <w:rPr>
                <w:rFonts w:ascii="GHEA Grapalat" w:hAnsi="GHEA Grapalat"/>
                <w:sz w:val="18"/>
              </w:rPr>
              <w:t>ԳՄԱ</w:t>
            </w:r>
            <w:r w:rsidRPr="00B6690F">
              <w:rPr>
                <w:rFonts w:ascii="GHEA Grapalat" w:hAnsi="GHEA Grapalat"/>
                <w:sz w:val="18"/>
                <w:lang w:val="es-ES"/>
              </w:rPr>
              <w:t xml:space="preserve"> </w:t>
            </w:r>
            <w:r w:rsidRPr="00B6690F">
              <w:rPr>
                <w:rFonts w:ascii="GHEA Grapalat" w:hAnsi="GHEA Grapalat"/>
                <w:sz w:val="18"/>
              </w:rPr>
              <w:t>դասակարգման</w:t>
            </w:r>
            <w:r w:rsidRPr="00B6690F">
              <w:rPr>
                <w:rFonts w:ascii="GHEA Grapalat" w:hAnsi="GHEA Grapalat"/>
                <w:sz w:val="18"/>
                <w:lang w:val="es-ES"/>
              </w:rPr>
              <w:t xml:space="preserve"> (CPV)</w:t>
            </w:r>
          </w:p>
        </w:tc>
        <w:tc>
          <w:tcPr>
            <w:tcW w:w="2880" w:type="dxa"/>
            <w:shd w:val="clear" w:color="auto" w:fill="auto"/>
          </w:tcPr>
          <w:p w14:paraId="16A91799" w14:textId="77777777" w:rsidR="00366A91" w:rsidRPr="00B6690F" w:rsidRDefault="00366A91" w:rsidP="00514B46">
            <w:pPr>
              <w:jc w:val="center"/>
              <w:rPr>
                <w:rFonts w:ascii="GHEA Grapalat" w:hAnsi="GHEA Grapalat"/>
                <w:sz w:val="18"/>
                <w:lang w:val="es-ES"/>
              </w:rPr>
            </w:pPr>
            <w:r w:rsidRPr="00B6690F">
              <w:rPr>
                <w:rFonts w:ascii="GHEA Grapalat" w:hAnsi="GHEA Grapalat"/>
                <w:sz w:val="18"/>
              </w:rPr>
              <w:t>անվանումը</w:t>
            </w:r>
          </w:p>
        </w:tc>
        <w:tc>
          <w:tcPr>
            <w:tcW w:w="8933" w:type="dxa"/>
            <w:gridSpan w:val="13"/>
            <w:shd w:val="clear" w:color="auto" w:fill="auto"/>
          </w:tcPr>
          <w:p w14:paraId="6FFAFA55" w14:textId="77777777" w:rsidR="00366A91" w:rsidRPr="00B6690F" w:rsidRDefault="00366A91" w:rsidP="00514B46">
            <w:pPr>
              <w:jc w:val="both"/>
              <w:rPr>
                <w:rFonts w:ascii="GHEA Grapalat" w:hAnsi="GHEA Grapalat"/>
                <w:sz w:val="18"/>
                <w:lang w:val="es-ES"/>
              </w:rPr>
            </w:pPr>
            <w:r w:rsidRPr="00B6690F">
              <w:rPr>
                <w:rFonts w:ascii="GHEA Grapalat" w:hAnsi="GHEA Grapalat"/>
                <w:sz w:val="18"/>
                <w:lang w:val="es-ES"/>
              </w:rPr>
              <w:t>դիմաց վճարումները նախատեսվում է իրականացնել 202</w:t>
            </w:r>
            <w:r w:rsidRPr="00B6690F">
              <w:rPr>
                <w:rFonts w:ascii="GHEA Grapalat" w:hAnsi="GHEA Grapalat"/>
                <w:sz w:val="18"/>
                <w:lang w:val="hy-AM"/>
              </w:rPr>
              <w:t>5</w:t>
            </w:r>
            <w:r w:rsidRPr="00B6690F">
              <w:rPr>
                <w:rFonts w:ascii="GHEA Grapalat" w:hAnsi="GHEA Grapalat"/>
                <w:sz w:val="18"/>
                <w:lang w:val="es-ES"/>
              </w:rPr>
              <w:t>թ-ին` ըստ ամիսների, այդ թվում**</w:t>
            </w:r>
          </w:p>
        </w:tc>
      </w:tr>
      <w:tr w:rsidR="00366A91" w:rsidRPr="00B6690F" w14:paraId="3CF49F0C" w14:textId="77777777" w:rsidTr="000465FA">
        <w:trPr>
          <w:trHeight w:val="1142"/>
        </w:trPr>
        <w:tc>
          <w:tcPr>
            <w:tcW w:w="1525" w:type="dxa"/>
            <w:shd w:val="clear" w:color="auto" w:fill="auto"/>
          </w:tcPr>
          <w:p w14:paraId="7FD9043D" w14:textId="77777777" w:rsidR="00366A91" w:rsidRPr="00B6690F" w:rsidRDefault="00366A91" w:rsidP="00514B46">
            <w:pPr>
              <w:jc w:val="center"/>
              <w:rPr>
                <w:rFonts w:ascii="GHEA Grapalat" w:hAnsi="GHEA Grapalat"/>
                <w:color w:val="333333"/>
                <w:sz w:val="16"/>
                <w:szCs w:val="16"/>
                <w:lang w:val="pt-BR"/>
              </w:rPr>
            </w:pPr>
          </w:p>
        </w:tc>
        <w:tc>
          <w:tcPr>
            <w:tcW w:w="2520" w:type="dxa"/>
            <w:shd w:val="clear" w:color="auto" w:fill="auto"/>
          </w:tcPr>
          <w:p w14:paraId="43848B1A" w14:textId="77777777" w:rsidR="00366A91" w:rsidRPr="00B6690F" w:rsidRDefault="00366A91" w:rsidP="00514B46">
            <w:pPr>
              <w:jc w:val="center"/>
              <w:rPr>
                <w:rFonts w:ascii="GHEA Grapalat" w:hAnsi="GHEA Grapalat"/>
                <w:color w:val="333333"/>
                <w:sz w:val="16"/>
                <w:szCs w:val="16"/>
                <w:lang w:val="pt-BR"/>
              </w:rPr>
            </w:pPr>
          </w:p>
        </w:tc>
        <w:tc>
          <w:tcPr>
            <w:tcW w:w="2880" w:type="dxa"/>
            <w:shd w:val="clear" w:color="auto" w:fill="auto"/>
          </w:tcPr>
          <w:p w14:paraId="4ED9307F" w14:textId="77777777" w:rsidR="00366A91" w:rsidRPr="00B6690F" w:rsidRDefault="00366A91" w:rsidP="00514B46">
            <w:pPr>
              <w:jc w:val="center"/>
              <w:rPr>
                <w:rFonts w:ascii="GHEA Grapalat" w:hAnsi="GHEA Grapalat"/>
                <w:color w:val="333333"/>
                <w:sz w:val="16"/>
                <w:szCs w:val="16"/>
                <w:lang w:val="pt-BR"/>
              </w:rPr>
            </w:pPr>
          </w:p>
        </w:tc>
        <w:tc>
          <w:tcPr>
            <w:tcW w:w="540" w:type="dxa"/>
            <w:shd w:val="clear" w:color="auto" w:fill="auto"/>
            <w:textDirection w:val="btLr"/>
          </w:tcPr>
          <w:p w14:paraId="7D265FFC"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հունվար</w:t>
            </w:r>
          </w:p>
        </w:tc>
        <w:tc>
          <w:tcPr>
            <w:tcW w:w="540" w:type="dxa"/>
            <w:shd w:val="clear" w:color="auto" w:fill="auto"/>
            <w:textDirection w:val="btLr"/>
          </w:tcPr>
          <w:p w14:paraId="443D3D4F" w14:textId="77777777" w:rsidR="00366A91" w:rsidRPr="00B6690F" w:rsidRDefault="00366A91" w:rsidP="00514B46">
            <w:pPr>
              <w:ind w:left="113" w:right="-7"/>
              <w:jc w:val="center"/>
              <w:rPr>
                <w:rFonts w:ascii="GHEA Grapalat" w:hAnsi="GHEA Grapalat" w:cs="Sylfaen"/>
                <w:sz w:val="18"/>
                <w:szCs w:val="22"/>
                <w:lang w:val="pt-BR"/>
              </w:rPr>
            </w:pPr>
            <w:r w:rsidRPr="00B6690F">
              <w:rPr>
                <w:rFonts w:ascii="GHEA Grapalat" w:hAnsi="GHEA Grapalat" w:cs="Sylfaen"/>
                <w:sz w:val="18"/>
                <w:szCs w:val="22"/>
                <w:lang w:val="pt-BR"/>
              </w:rPr>
              <w:t>փետրվար</w:t>
            </w:r>
          </w:p>
        </w:tc>
        <w:tc>
          <w:tcPr>
            <w:tcW w:w="630" w:type="dxa"/>
            <w:shd w:val="clear" w:color="auto" w:fill="auto"/>
            <w:textDirection w:val="btLr"/>
          </w:tcPr>
          <w:p w14:paraId="7C65D5CA"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մարտ</w:t>
            </w:r>
          </w:p>
        </w:tc>
        <w:tc>
          <w:tcPr>
            <w:tcW w:w="630" w:type="dxa"/>
            <w:shd w:val="clear" w:color="auto" w:fill="auto"/>
            <w:textDirection w:val="btLr"/>
          </w:tcPr>
          <w:p w14:paraId="69C79B45" w14:textId="77777777" w:rsidR="00366A91" w:rsidRPr="00B6690F" w:rsidRDefault="00366A91" w:rsidP="00514B46">
            <w:pPr>
              <w:ind w:left="113" w:right="-7"/>
              <w:jc w:val="center"/>
              <w:rPr>
                <w:rFonts w:ascii="GHEA Grapalat" w:hAnsi="GHEA Grapalat" w:cs="Sylfaen"/>
                <w:sz w:val="18"/>
                <w:szCs w:val="22"/>
                <w:lang w:val="pt-BR"/>
              </w:rPr>
            </w:pPr>
            <w:r w:rsidRPr="00B6690F">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մայիս</w:t>
            </w:r>
          </w:p>
        </w:tc>
        <w:tc>
          <w:tcPr>
            <w:tcW w:w="630" w:type="dxa"/>
            <w:shd w:val="clear" w:color="auto" w:fill="auto"/>
            <w:textDirection w:val="btLr"/>
          </w:tcPr>
          <w:p w14:paraId="75F4A127"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հուլիս</w:t>
            </w:r>
            <w:r w:rsidRPr="00B6690F">
              <w:rPr>
                <w:rFonts w:ascii="GHEA Grapalat" w:hAnsi="GHEA Grapalat" w:cs="Times Armenian"/>
                <w:sz w:val="18"/>
                <w:szCs w:val="22"/>
                <w:lang w:val="pt-BR"/>
              </w:rPr>
              <w:t xml:space="preserve"> </w:t>
            </w:r>
          </w:p>
        </w:tc>
        <w:tc>
          <w:tcPr>
            <w:tcW w:w="810" w:type="dxa"/>
            <w:shd w:val="clear" w:color="auto" w:fill="auto"/>
            <w:textDirection w:val="btLr"/>
          </w:tcPr>
          <w:p w14:paraId="153AA085"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օգոստոս</w:t>
            </w:r>
          </w:p>
        </w:tc>
        <w:tc>
          <w:tcPr>
            <w:tcW w:w="810" w:type="dxa"/>
            <w:shd w:val="clear" w:color="auto" w:fill="auto"/>
            <w:textDirection w:val="btLr"/>
          </w:tcPr>
          <w:p w14:paraId="052CBEE0"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սեպտեմբեր</w:t>
            </w:r>
            <w:r w:rsidRPr="00B6690F">
              <w:rPr>
                <w:rFonts w:ascii="GHEA Grapalat" w:hAnsi="GHEA Grapalat" w:cs="Times Armenian"/>
                <w:sz w:val="18"/>
                <w:szCs w:val="22"/>
                <w:lang w:val="pt-BR"/>
              </w:rPr>
              <w:t xml:space="preserve"> </w:t>
            </w:r>
          </w:p>
        </w:tc>
        <w:tc>
          <w:tcPr>
            <w:tcW w:w="810" w:type="dxa"/>
            <w:shd w:val="clear" w:color="auto" w:fill="auto"/>
            <w:textDirection w:val="btLr"/>
          </w:tcPr>
          <w:p w14:paraId="20A33F77"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հոկտեմբեր</w:t>
            </w:r>
          </w:p>
        </w:tc>
        <w:tc>
          <w:tcPr>
            <w:tcW w:w="720" w:type="dxa"/>
            <w:shd w:val="clear" w:color="auto" w:fill="auto"/>
            <w:textDirection w:val="btLr"/>
          </w:tcPr>
          <w:p w14:paraId="31C67287"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sz w:val="18"/>
              </w:rPr>
              <w:t xml:space="preserve"> </w:t>
            </w:r>
            <w:r w:rsidRPr="00B6690F">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B6690F" w:rsidRDefault="00366A91" w:rsidP="00514B46">
            <w:pPr>
              <w:ind w:left="113" w:right="-7"/>
              <w:jc w:val="center"/>
              <w:rPr>
                <w:rFonts w:ascii="GHEA Grapalat" w:hAnsi="GHEA Grapalat"/>
                <w:sz w:val="18"/>
                <w:szCs w:val="22"/>
                <w:lang w:val="pt-BR"/>
              </w:rPr>
            </w:pPr>
            <w:r w:rsidRPr="00B6690F">
              <w:rPr>
                <w:rFonts w:ascii="GHEA Grapalat" w:hAnsi="GHEA Grapalat" w:cs="Sylfaen"/>
                <w:sz w:val="18"/>
                <w:szCs w:val="22"/>
                <w:lang w:val="pt-BR"/>
              </w:rPr>
              <w:t>դեկտեմբեր</w:t>
            </w:r>
          </w:p>
        </w:tc>
        <w:tc>
          <w:tcPr>
            <w:tcW w:w="1103" w:type="dxa"/>
            <w:shd w:val="clear" w:color="auto" w:fill="auto"/>
          </w:tcPr>
          <w:p w14:paraId="0036630B" w14:textId="77777777" w:rsidR="00366A91" w:rsidRPr="00B6690F" w:rsidRDefault="00366A91" w:rsidP="00514B46">
            <w:pPr>
              <w:ind w:right="-1"/>
              <w:jc w:val="center"/>
              <w:rPr>
                <w:rFonts w:ascii="GHEA Grapalat" w:hAnsi="GHEA Grapalat"/>
                <w:sz w:val="18"/>
                <w:szCs w:val="22"/>
                <w:lang w:val="pt-BR"/>
              </w:rPr>
            </w:pPr>
            <w:r w:rsidRPr="00B6690F">
              <w:rPr>
                <w:rFonts w:ascii="GHEA Grapalat" w:hAnsi="GHEA Grapalat" w:cs="Sylfaen"/>
                <w:sz w:val="18"/>
                <w:szCs w:val="22"/>
                <w:lang w:val="pt-BR"/>
              </w:rPr>
              <w:t>Ընդամենը</w:t>
            </w:r>
          </w:p>
          <w:p w14:paraId="41824096" w14:textId="77777777" w:rsidR="00366A91" w:rsidRPr="00B6690F" w:rsidRDefault="00366A91" w:rsidP="00514B46">
            <w:pPr>
              <w:jc w:val="center"/>
              <w:rPr>
                <w:rFonts w:ascii="GHEA Grapalat" w:hAnsi="GHEA Grapalat"/>
                <w:sz w:val="18"/>
                <w:lang w:val="es-ES"/>
              </w:rPr>
            </w:pPr>
          </w:p>
        </w:tc>
      </w:tr>
      <w:tr w:rsidR="00C47C31" w:rsidRPr="00B6690F" w14:paraId="65950F5D" w14:textId="77777777" w:rsidTr="009565A7">
        <w:trPr>
          <w:cantSplit/>
          <w:trHeight w:val="728"/>
        </w:trPr>
        <w:tc>
          <w:tcPr>
            <w:tcW w:w="1525" w:type="dxa"/>
            <w:shd w:val="clear" w:color="auto" w:fill="auto"/>
            <w:vAlign w:val="center"/>
          </w:tcPr>
          <w:p w14:paraId="0F866E72" w14:textId="5975553B" w:rsidR="00C47C31" w:rsidRPr="00B6690F" w:rsidRDefault="00C47C31" w:rsidP="00C47C31">
            <w:pPr>
              <w:jc w:val="center"/>
              <w:rPr>
                <w:rFonts w:ascii="GHEA Grapalat" w:hAnsi="GHEA Grapalat" w:cs="Arial LatArm"/>
              </w:rPr>
            </w:pPr>
            <w:r w:rsidRPr="00B6690F">
              <w:rPr>
                <w:rFonts w:ascii="GHEA Grapalat" w:hAnsi="GHEA Grapalat" w:cs="Arial LatArm"/>
              </w:rPr>
              <w:t xml:space="preserve">1 </w:t>
            </w:r>
          </w:p>
        </w:tc>
        <w:tc>
          <w:tcPr>
            <w:tcW w:w="2520" w:type="dxa"/>
            <w:shd w:val="clear" w:color="auto" w:fill="auto"/>
            <w:vAlign w:val="center"/>
          </w:tcPr>
          <w:p w14:paraId="3347D226" w14:textId="7227F8B6" w:rsidR="00C47C31" w:rsidRPr="00B6690F" w:rsidRDefault="00C47C31" w:rsidP="00C47C31">
            <w:pPr>
              <w:jc w:val="center"/>
              <w:rPr>
                <w:rFonts w:ascii="GHEA Grapalat" w:hAnsi="GHEA Grapalat"/>
                <w:color w:val="000000"/>
                <w:sz w:val="16"/>
                <w:szCs w:val="16"/>
              </w:rPr>
            </w:pPr>
            <w:r w:rsidRPr="00B6690F">
              <w:rPr>
                <w:rFonts w:ascii="GHEA Grapalat" w:hAnsi="GHEA Grapalat"/>
                <w:sz w:val="16"/>
                <w:szCs w:val="16"/>
                <w:lang w:val="pt-BR"/>
              </w:rPr>
              <w:t>33631290/</w:t>
            </w:r>
            <w:r w:rsidRPr="00B6690F">
              <w:rPr>
                <w:rFonts w:ascii="GHEA Grapalat" w:hAnsi="GHEA Grapalat"/>
                <w:sz w:val="16"/>
                <w:szCs w:val="16"/>
                <w:lang w:val="hy-AM"/>
              </w:rPr>
              <w:t>1</w:t>
            </w:r>
          </w:p>
        </w:tc>
        <w:tc>
          <w:tcPr>
            <w:tcW w:w="2880" w:type="dxa"/>
            <w:shd w:val="clear" w:color="auto" w:fill="auto"/>
            <w:vAlign w:val="center"/>
          </w:tcPr>
          <w:p w14:paraId="6555C143" w14:textId="1CACB794" w:rsidR="00C47C31" w:rsidRPr="00B6690F" w:rsidRDefault="00C47C31" w:rsidP="00C47C31">
            <w:pPr>
              <w:pStyle w:val="BodyTextIndent2"/>
              <w:spacing w:line="240" w:lineRule="auto"/>
              <w:ind w:firstLine="0"/>
              <w:rPr>
                <w:rFonts w:ascii="GHEA Grapalat" w:hAnsi="GHEA Grapalat"/>
                <w:sz w:val="16"/>
                <w:szCs w:val="16"/>
              </w:rPr>
            </w:pPr>
            <w:r w:rsidRPr="00B6690F">
              <w:rPr>
                <w:rFonts w:ascii="GHEA Grapalat" w:hAnsi="GHEA Grapalat" w:cs="Arial"/>
                <w:lang w:val="es-ES"/>
              </w:rPr>
              <w:t>իբուպրոֆեն c01eb16, g02cc01, m01ae01, m02aa13</w:t>
            </w:r>
          </w:p>
        </w:tc>
        <w:tc>
          <w:tcPr>
            <w:tcW w:w="540" w:type="dxa"/>
            <w:shd w:val="clear" w:color="auto" w:fill="auto"/>
          </w:tcPr>
          <w:p w14:paraId="25E40FCB" w14:textId="718DFEA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93E9A2A" w14:textId="6DEA6E6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1AD18AC" w14:textId="6221930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8984909" w14:textId="1902492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536D434" w14:textId="1F26CF4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377CB5A" w14:textId="38F3011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5C0E3DC" w14:textId="6A2ADB9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3F2302E" w14:textId="3BA24B4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D2F5CEF" w14:textId="69763B1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D0CF8FF" w14:textId="64C82027" w:rsidR="00C47C31" w:rsidRPr="00B6690F" w:rsidRDefault="00C47C31" w:rsidP="00C47C31">
            <w:pPr>
              <w:ind w:left="113" w:right="113"/>
            </w:pPr>
            <w:r w:rsidRPr="00B6690F">
              <w:rPr>
                <w:rFonts w:ascii="GHEA Grapalat" w:hAnsi="GHEA Grapalat" w:cs="Arial"/>
                <w:sz w:val="18"/>
                <w:szCs w:val="18"/>
                <w:lang w:val="pt-BR"/>
              </w:rPr>
              <w:t>%</w:t>
            </w:r>
          </w:p>
        </w:tc>
        <w:tc>
          <w:tcPr>
            <w:tcW w:w="720" w:type="dxa"/>
            <w:shd w:val="clear" w:color="auto" w:fill="auto"/>
          </w:tcPr>
          <w:p w14:paraId="45B8FCA5" w14:textId="4C1B8DC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4C10DA5" w14:textId="352BB6DE" w:rsidR="00C47C31" w:rsidRPr="00B6690F" w:rsidRDefault="00C47C31" w:rsidP="00C47C31">
            <w:pPr>
              <w:ind w:left="113" w:right="113"/>
            </w:pPr>
            <w:r w:rsidRPr="00B6690F">
              <w:rPr>
                <w:rFonts w:ascii="GHEA Grapalat" w:hAnsi="GHEA Grapalat" w:cs="Arial"/>
                <w:sz w:val="18"/>
                <w:szCs w:val="18"/>
                <w:lang w:val="pt-BR"/>
              </w:rPr>
              <w:t>%</w:t>
            </w:r>
          </w:p>
        </w:tc>
        <w:tc>
          <w:tcPr>
            <w:tcW w:w="1103" w:type="dxa"/>
            <w:shd w:val="clear" w:color="auto" w:fill="auto"/>
          </w:tcPr>
          <w:p w14:paraId="5D356CA0" w14:textId="0748CD85" w:rsidR="00C47C31" w:rsidRPr="00B6690F" w:rsidRDefault="00C47C31" w:rsidP="00C47C31">
            <w:pPr>
              <w:ind w:left="113" w:right="113"/>
            </w:pPr>
            <w:r w:rsidRPr="00B6690F">
              <w:rPr>
                <w:rFonts w:ascii="GHEA Grapalat" w:hAnsi="GHEA Grapalat" w:cs="Arial"/>
                <w:sz w:val="18"/>
                <w:szCs w:val="18"/>
                <w:lang w:val="pt-BR"/>
              </w:rPr>
              <w:t>%</w:t>
            </w:r>
          </w:p>
        </w:tc>
      </w:tr>
      <w:tr w:rsidR="00C47C31" w:rsidRPr="00B6690F" w14:paraId="465DE50D" w14:textId="77777777" w:rsidTr="009565A7">
        <w:trPr>
          <w:cantSplit/>
          <w:trHeight w:val="710"/>
        </w:trPr>
        <w:tc>
          <w:tcPr>
            <w:tcW w:w="1525" w:type="dxa"/>
            <w:shd w:val="clear" w:color="auto" w:fill="auto"/>
            <w:vAlign w:val="center"/>
          </w:tcPr>
          <w:p w14:paraId="227B4970" w14:textId="35ECA788" w:rsidR="00C47C31" w:rsidRPr="00B6690F" w:rsidRDefault="00C47C31" w:rsidP="00C47C31">
            <w:pPr>
              <w:jc w:val="center"/>
              <w:rPr>
                <w:rFonts w:ascii="GHEA Grapalat" w:hAnsi="GHEA Grapalat" w:cs="Arial LatArm"/>
              </w:rPr>
            </w:pPr>
            <w:r w:rsidRPr="00B6690F">
              <w:rPr>
                <w:rFonts w:ascii="GHEA Grapalat" w:hAnsi="GHEA Grapalat" w:cs="Arial LatArm"/>
              </w:rPr>
              <w:t>2</w:t>
            </w:r>
          </w:p>
        </w:tc>
        <w:tc>
          <w:tcPr>
            <w:tcW w:w="2520" w:type="dxa"/>
            <w:shd w:val="clear" w:color="auto" w:fill="auto"/>
            <w:vAlign w:val="center"/>
          </w:tcPr>
          <w:p w14:paraId="6EBD21AE" w14:textId="0C8ECA5B" w:rsidR="00C47C31" w:rsidRPr="00B6690F" w:rsidRDefault="00C47C31" w:rsidP="00C47C31">
            <w:pPr>
              <w:jc w:val="center"/>
              <w:rPr>
                <w:rFonts w:ascii="GHEA Grapalat" w:hAnsi="GHEA Grapalat"/>
                <w:color w:val="000000"/>
                <w:sz w:val="16"/>
                <w:szCs w:val="16"/>
                <w:lang w:val="hy-AM"/>
              </w:rPr>
            </w:pPr>
            <w:r w:rsidRPr="00B6690F">
              <w:rPr>
                <w:rFonts w:ascii="GHEA Grapalat" w:hAnsi="GHEA Grapalat"/>
                <w:sz w:val="16"/>
                <w:szCs w:val="16"/>
                <w:lang w:val="pt-BR"/>
              </w:rPr>
              <w:t>33631290/</w:t>
            </w:r>
            <w:r w:rsidRPr="00B6690F">
              <w:rPr>
                <w:rFonts w:ascii="GHEA Grapalat" w:hAnsi="GHEA Grapalat"/>
                <w:sz w:val="16"/>
                <w:szCs w:val="16"/>
                <w:lang w:val="hy-AM"/>
              </w:rPr>
              <w:t>2</w:t>
            </w:r>
          </w:p>
        </w:tc>
        <w:tc>
          <w:tcPr>
            <w:tcW w:w="2880" w:type="dxa"/>
            <w:shd w:val="clear" w:color="auto" w:fill="auto"/>
            <w:vAlign w:val="center"/>
          </w:tcPr>
          <w:p w14:paraId="68C201CD" w14:textId="58BDFC90" w:rsidR="00C47C31" w:rsidRPr="00B6690F" w:rsidRDefault="00C47C31" w:rsidP="00C47C31">
            <w:pPr>
              <w:pStyle w:val="BodyTextIndent2"/>
              <w:spacing w:line="240" w:lineRule="auto"/>
              <w:ind w:firstLine="0"/>
              <w:rPr>
                <w:rFonts w:ascii="GHEA Grapalat" w:hAnsi="GHEA Grapalat"/>
                <w:sz w:val="16"/>
                <w:szCs w:val="16"/>
              </w:rPr>
            </w:pPr>
            <w:r w:rsidRPr="00B6690F">
              <w:rPr>
                <w:rFonts w:ascii="GHEA Grapalat" w:hAnsi="GHEA Grapalat" w:cs="Arial"/>
                <w:lang w:val="es-ES"/>
              </w:rPr>
              <w:t>իբուպրոֆեն c01eb16, g02cc01, m01ae01, m02aa13</w:t>
            </w:r>
          </w:p>
        </w:tc>
        <w:tc>
          <w:tcPr>
            <w:tcW w:w="540" w:type="dxa"/>
            <w:shd w:val="clear" w:color="auto" w:fill="auto"/>
          </w:tcPr>
          <w:p w14:paraId="75CBFD65" w14:textId="6F6EBE6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DC5096C" w14:textId="559ADF9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B074647" w14:textId="3D11B8A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1200E06" w14:textId="07BDBA9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5C6DC51" w14:textId="2EEB5C7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8FEC4A0" w14:textId="5D7EBEB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0CA069E" w14:textId="0936D6B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16CA2BB" w14:textId="25C02E3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FABB6C6" w14:textId="740508D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98FB7C6" w14:textId="7C911405" w:rsidR="00C47C31" w:rsidRPr="00B6690F" w:rsidRDefault="00C47C31" w:rsidP="00C47C31">
            <w:pPr>
              <w:ind w:left="113" w:right="113"/>
            </w:pPr>
            <w:r w:rsidRPr="00B6690F">
              <w:rPr>
                <w:rFonts w:ascii="GHEA Grapalat" w:hAnsi="GHEA Grapalat" w:cs="Arial"/>
                <w:sz w:val="18"/>
                <w:szCs w:val="18"/>
                <w:lang w:val="pt-BR"/>
              </w:rPr>
              <w:t>%</w:t>
            </w:r>
          </w:p>
        </w:tc>
        <w:tc>
          <w:tcPr>
            <w:tcW w:w="720" w:type="dxa"/>
            <w:shd w:val="clear" w:color="auto" w:fill="auto"/>
          </w:tcPr>
          <w:p w14:paraId="798A0BB4" w14:textId="0F0AE2D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FF0045B" w14:textId="232C6BC3" w:rsidR="00C47C31" w:rsidRPr="00B6690F" w:rsidRDefault="00C47C31" w:rsidP="00C47C31">
            <w:pPr>
              <w:ind w:left="113" w:right="113"/>
            </w:pPr>
            <w:r w:rsidRPr="00B6690F">
              <w:rPr>
                <w:rFonts w:ascii="GHEA Grapalat" w:hAnsi="GHEA Grapalat" w:cs="Arial"/>
                <w:sz w:val="18"/>
                <w:szCs w:val="18"/>
                <w:lang w:val="pt-BR"/>
              </w:rPr>
              <w:t>%</w:t>
            </w:r>
          </w:p>
        </w:tc>
        <w:tc>
          <w:tcPr>
            <w:tcW w:w="1103" w:type="dxa"/>
            <w:shd w:val="clear" w:color="auto" w:fill="auto"/>
          </w:tcPr>
          <w:p w14:paraId="75E3FC95" w14:textId="39DABEFF" w:rsidR="00C47C31" w:rsidRPr="00B6690F" w:rsidRDefault="00C47C31" w:rsidP="00C47C31">
            <w:pPr>
              <w:ind w:left="113" w:right="113"/>
            </w:pPr>
            <w:r w:rsidRPr="00B6690F">
              <w:rPr>
                <w:rFonts w:ascii="GHEA Grapalat" w:hAnsi="GHEA Grapalat" w:cs="Arial"/>
                <w:sz w:val="18"/>
                <w:szCs w:val="18"/>
                <w:lang w:val="pt-BR"/>
              </w:rPr>
              <w:t>%</w:t>
            </w:r>
          </w:p>
        </w:tc>
      </w:tr>
      <w:tr w:rsidR="00C47C31" w:rsidRPr="00B6690F" w14:paraId="582883F4" w14:textId="77777777" w:rsidTr="00587037">
        <w:trPr>
          <w:cantSplit/>
          <w:trHeight w:val="710"/>
        </w:trPr>
        <w:tc>
          <w:tcPr>
            <w:tcW w:w="1525" w:type="dxa"/>
            <w:shd w:val="clear" w:color="auto" w:fill="auto"/>
            <w:vAlign w:val="center"/>
          </w:tcPr>
          <w:p w14:paraId="1B29068E" w14:textId="086CECD7" w:rsidR="00C47C31" w:rsidRPr="00B6690F" w:rsidRDefault="00C47C31" w:rsidP="00C47C31">
            <w:pPr>
              <w:jc w:val="center"/>
              <w:rPr>
                <w:rFonts w:ascii="GHEA Grapalat" w:hAnsi="GHEA Grapalat" w:cs="Arial LatArm"/>
              </w:rPr>
            </w:pPr>
            <w:r w:rsidRPr="00B6690F">
              <w:rPr>
                <w:rFonts w:ascii="GHEA Grapalat" w:hAnsi="GHEA Grapalat" w:cs="Arial LatArm"/>
              </w:rPr>
              <w:t>3</w:t>
            </w:r>
          </w:p>
        </w:tc>
        <w:tc>
          <w:tcPr>
            <w:tcW w:w="2520" w:type="dxa"/>
            <w:shd w:val="clear" w:color="auto" w:fill="auto"/>
            <w:vAlign w:val="center"/>
          </w:tcPr>
          <w:p w14:paraId="0FED3F78" w14:textId="441FEDE2" w:rsidR="00C47C31" w:rsidRPr="00B6690F" w:rsidRDefault="00C47C31" w:rsidP="00C47C31">
            <w:pPr>
              <w:jc w:val="center"/>
              <w:rPr>
                <w:rFonts w:ascii="GHEA Grapalat" w:hAnsi="GHEA Grapalat"/>
                <w:color w:val="000000"/>
                <w:sz w:val="16"/>
                <w:szCs w:val="16"/>
              </w:rPr>
            </w:pPr>
            <w:r w:rsidRPr="00B6690F">
              <w:rPr>
                <w:rFonts w:ascii="GHEA Grapalat" w:hAnsi="GHEA Grapalat"/>
                <w:sz w:val="16"/>
                <w:szCs w:val="16"/>
                <w:lang w:val="pt-BR"/>
              </w:rPr>
              <w:t>33631290/</w:t>
            </w:r>
            <w:r w:rsidRPr="00B6690F">
              <w:rPr>
                <w:rFonts w:ascii="GHEA Grapalat" w:hAnsi="GHEA Grapalat"/>
                <w:sz w:val="16"/>
                <w:szCs w:val="16"/>
                <w:lang w:val="hy-AM"/>
              </w:rPr>
              <w:t>3</w:t>
            </w:r>
          </w:p>
        </w:tc>
        <w:tc>
          <w:tcPr>
            <w:tcW w:w="2880" w:type="dxa"/>
            <w:shd w:val="clear" w:color="auto" w:fill="auto"/>
            <w:vAlign w:val="center"/>
          </w:tcPr>
          <w:p w14:paraId="1BA895D2" w14:textId="4C468042" w:rsidR="00C47C31" w:rsidRPr="00B6690F" w:rsidRDefault="00C47C31" w:rsidP="00C47C31">
            <w:pPr>
              <w:jc w:val="both"/>
              <w:rPr>
                <w:rFonts w:ascii="GHEA Grapalat" w:hAnsi="GHEA Grapalat"/>
                <w:sz w:val="20"/>
                <w:szCs w:val="20"/>
              </w:rPr>
            </w:pPr>
            <w:r w:rsidRPr="00B6690F">
              <w:rPr>
                <w:rFonts w:ascii="GHEA Grapalat" w:hAnsi="GHEA Grapalat" w:cs="Arial"/>
                <w:sz w:val="20"/>
                <w:szCs w:val="20"/>
                <w:lang w:val="es-ES"/>
              </w:rPr>
              <w:t>իբուպրոֆեն c01eb16, g02cc01, m01ae01, m02aa13</w:t>
            </w:r>
          </w:p>
        </w:tc>
        <w:tc>
          <w:tcPr>
            <w:tcW w:w="540" w:type="dxa"/>
            <w:shd w:val="clear" w:color="auto" w:fill="auto"/>
          </w:tcPr>
          <w:p w14:paraId="2D8847BF" w14:textId="068C6EB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035358A" w14:textId="318103F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453D016" w14:textId="6BE59AF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E62DDD8" w14:textId="14ABB64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1E57911" w14:textId="16463FF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B625399" w14:textId="6267D5D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62DE6EE" w14:textId="17D91B4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A0103D7" w14:textId="520CC37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3FD1E9B" w14:textId="19A001A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08BEF6F" w14:textId="4C4227B4" w:rsidR="00C47C31" w:rsidRPr="00B6690F" w:rsidRDefault="00C47C31" w:rsidP="00C47C31">
            <w:pPr>
              <w:ind w:left="113" w:right="113"/>
            </w:pPr>
            <w:r w:rsidRPr="00B6690F">
              <w:rPr>
                <w:rFonts w:ascii="GHEA Grapalat" w:hAnsi="GHEA Grapalat" w:cs="Arial"/>
                <w:sz w:val="18"/>
                <w:szCs w:val="18"/>
                <w:lang w:val="pt-BR"/>
              </w:rPr>
              <w:t>%</w:t>
            </w:r>
          </w:p>
        </w:tc>
        <w:tc>
          <w:tcPr>
            <w:tcW w:w="720" w:type="dxa"/>
            <w:shd w:val="clear" w:color="auto" w:fill="auto"/>
          </w:tcPr>
          <w:p w14:paraId="536D47F8" w14:textId="7DBB505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26EDC59" w14:textId="758A56EC" w:rsidR="00C47C31" w:rsidRPr="00B6690F" w:rsidRDefault="00C47C31" w:rsidP="00C47C31">
            <w:pPr>
              <w:ind w:left="113" w:right="113"/>
            </w:pPr>
            <w:r w:rsidRPr="00B6690F">
              <w:rPr>
                <w:rFonts w:ascii="GHEA Grapalat" w:hAnsi="GHEA Grapalat" w:cs="Arial"/>
                <w:sz w:val="18"/>
                <w:szCs w:val="18"/>
                <w:lang w:val="pt-BR"/>
              </w:rPr>
              <w:t>%</w:t>
            </w:r>
          </w:p>
        </w:tc>
        <w:tc>
          <w:tcPr>
            <w:tcW w:w="1103" w:type="dxa"/>
            <w:shd w:val="clear" w:color="auto" w:fill="auto"/>
          </w:tcPr>
          <w:p w14:paraId="1208015A" w14:textId="3A4E2351" w:rsidR="00C47C31" w:rsidRPr="00B6690F" w:rsidRDefault="00C47C31" w:rsidP="00C47C31">
            <w:pPr>
              <w:ind w:left="113" w:right="113"/>
            </w:pPr>
            <w:r w:rsidRPr="00B6690F">
              <w:rPr>
                <w:rFonts w:ascii="GHEA Grapalat" w:hAnsi="GHEA Grapalat" w:cs="Arial"/>
                <w:sz w:val="18"/>
                <w:szCs w:val="18"/>
                <w:lang w:val="pt-BR"/>
              </w:rPr>
              <w:t>%</w:t>
            </w:r>
          </w:p>
        </w:tc>
      </w:tr>
      <w:tr w:rsidR="00C47C31" w:rsidRPr="00B6690F" w14:paraId="0AFC8395" w14:textId="77777777" w:rsidTr="009565A7">
        <w:trPr>
          <w:cantSplit/>
          <w:trHeight w:val="737"/>
        </w:trPr>
        <w:tc>
          <w:tcPr>
            <w:tcW w:w="1525" w:type="dxa"/>
            <w:shd w:val="clear" w:color="auto" w:fill="auto"/>
            <w:vAlign w:val="center"/>
          </w:tcPr>
          <w:p w14:paraId="255B1291" w14:textId="417716A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4</w:t>
            </w:r>
          </w:p>
        </w:tc>
        <w:tc>
          <w:tcPr>
            <w:tcW w:w="2520" w:type="dxa"/>
            <w:shd w:val="clear" w:color="auto" w:fill="auto"/>
            <w:vAlign w:val="center"/>
          </w:tcPr>
          <w:p w14:paraId="31E3FFDF" w14:textId="02FB48DF" w:rsidR="00C47C31" w:rsidRPr="00B6690F" w:rsidRDefault="00C47C31" w:rsidP="00C47C31">
            <w:pPr>
              <w:jc w:val="center"/>
              <w:rPr>
                <w:rFonts w:ascii="GHEA Grapalat" w:hAnsi="GHEA Grapalat"/>
                <w:color w:val="000000"/>
                <w:sz w:val="16"/>
                <w:szCs w:val="16"/>
              </w:rPr>
            </w:pPr>
            <w:r w:rsidRPr="00B6690F">
              <w:rPr>
                <w:rFonts w:ascii="GHEA Grapalat" w:hAnsi="GHEA Grapalat"/>
                <w:sz w:val="16"/>
                <w:szCs w:val="16"/>
                <w:lang w:val="hy-AM"/>
              </w:rPr>
              <w:t>33631300/1</w:t>
            </w:r>
          </w:p>
        </w:tc>
        <w:tc>
          <w:tcPr>
            <w:tcW w:w="2880" w:type="dxa"/>
            <w:shd w:val="clear" w:color="auto" w:fill="auto"/>
            <w:vAlign w:val="center"/>
          </w:tcPr>
          <w:p w14:paraId="12DBD486" w14:textId="659748CA" w:rsidR="00C47C31" w:rsidRPr="00B6690F" w:rsidRDefault="00C47C31" w:rsidP="00C47C31">
            <w:pPr>
              <w:pStyle w:val="BodyTextIndent2"/>
              <w:spacing w:line="240" w:lineRule="auto"/>
              <w:ind w:firstLine="0"/>
              <w:rPr>
                <w:rFonts w:ascii="GHEA Grapalat" w:hAnsi="GHEA Grapalat"/>
                <w:sz w:val="16"/>
                <w:szCs w:val="16"/>
              </w:rPr>
            </w:pPr>
            <w:r w:rsidRPr="00B6690F">
              <w:rPr>
                <w:rFonts w:ascii="GHEA Grapalat" w:hAnsi="GHEA Grapalat"/>
              </w:rPr>
              <w:t>կետոպրոֆեն</w:t>
            </w:r>
            <w:r w:rsidRPr="00B6690F">
              <w:rPr>
                <w:rFonts w:ascii="GHEA Grapalat" w:hAnsi="GHEA Grapalat"/>
                <w:lang w:val="pt-BR"/>
              </w:rPr>
              <w:t xml:space="preserve"> m01ae03, m02aa13</w:t>
            </w:r>
          </w:p>
        </w:tc>
        <w:tc>
          <w:tcPr>
            <w:tcW w:w="540" w:type="dxa"/>
            <w:shd w:val="clear" w:color="auto" w:fill="auto"/>
          </w:tcPr>
          <w:p w14:paraId="1674C93C" w14:textId="547EF8A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958D140" w14:textId="3D81FF9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F603E8A" w14:textId="627797D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A4C407A" w14:textId="1A7D8F7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A52440A" w14:textId="20114D5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109048E" w14:textId="44826A2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2009C04" w14:textId="7EF84DF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C6E3CE3" w14:textId="78A15C5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C22BED6" w14:textId="6A9ED229"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BFFE093" w14:textId="34A5EC0F" w:rsidR="00C47C31" w:rsidRPr="00B6690F" w:rsidRDefault="00C47C31" w:rsidP="00C47C31">
            <w:pPr>
              <w:ind w:left="113" w:right="113"/>
            </w:pPr>
            <w:r w:rsidRPr="00B6690F">
              <w:rPr>
                <w:rFonts w:ascii="GHEA Grapalat" w:hAnsi="GHEA Grapalat" w:cs="Arial"/>
                <w:sz w:val="18"/>
                <w:szCs w:val="18"/>
                <w:lang w:val="pt-BR"/>
              </w:rPr>
              <w:t>%</w:t>
            </w:r>
          </w:p>
        </w:tc>
        <w:tc>
          <w:tcPr>
            <w:tcW w:w="720" w:type="dxa"/>
            <w:shd w:val="clear" w:color="auto" w:fill="auto"/>
          </w:tcPr>
          <w:p w14:paraId="42573028" w14:textId="1A34A1C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5DF56AF" w14:textId="3FB48C09" w:rsidR="00C47C31" w:rsidRPr="00B6690F" w:rsidRDefault="00C47C31" w:rsidP="00C47C31">
            <w:pPr>
              <w:ind w:left="113" w:right="113"/>
            </w:pPr>
            <w:r w:rsidRPr="00B6690F">
              <w:rPr>
                <w:rFonts w:ascii="GHEA Grapalat" w:hAnsi="GHEA Grapalat" w:cs="Arial"/>
                <w:sz w:val="18"/>
                <w:szCs w:val="18"/>
                <w:lang w:val="pt-BR"/>
              </w:rPr>
              <w:t>%</w:t>
            </w:r>
          </w:p>
        </w:tc>
        <w:tc>
          <w:tcPr>
            <w:tcW w:w="1103" w:type="dxa"/>
            <w:shd w:val="clear" w:color="auto" w:fill="auto"/>
          </w:tcPr>
          <w:p w14:paraId="040D3D7C" w14:textId="3CC4080F" w:rsidR="00C47C31" w:rsidRPr="00B6690F" w:rsidRDefault="00C47C31" w:rsidP="00C47C31">
            <w:pPr>
              <w:ind w:left="113" w:right="113"/>
            </w:pPr>
            <w:r w:rsidRPr="00B6690F">
              <w:rPr>
                <w:rFonts w:ascii="GHEA Grapalat" w:hAnsi="GHEA Grapalat" w:cs="Arial"/>
                <w:sz w:val="18"/>
                <w:szCs w:val="18"/>
                <w:lang w:val="pt-BR"/>
              </w:rPr>
              <w:t>%</w:t>
            </w:r>
          </w:p>
        </w:tc>
      </w:tr>
      <w:tr w:rsidR="00C47C31" w:rsidRPr="00B6690F" w14:paraId="4909CC4D" w14:textId="77777777" w:rsidTr="00587037">
        <w:trPr>
          <w:cantSplit/>
          <w:trHeight w:val="728"/>
        </w:trPr>
        <w:tc>
          <w:tcPr>
            <w:tcW w:w="1525" w:type="dxa"/>
            <w:shd w:val="clear" w:color="auto" w:fill="auto"/>
            <w:vAlign w:val="center"/>
          </w:tcPr>
          <w:p w14:paraId="1450B430" w14:textId="11E666B8"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5</w:t>
            </w:r>
          </w:p>
        </w:tc>
        <w:tc>
          <w:tcPr>
            <w:tcW w:w="2520" w:type="dxa"/>
            <w:shd w:val="clear" w:color="auto" w:fill="auto"/>
            <w:vAlign w:val="center"/>
          </w:tcPr>
          <w:p w14:paraId="771D4CBB" w14:textId="35F08CD7"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33631300/2</w:t>
            </w:r>
          </w:p>
        </w:tc>
        <w:tc>
          <w:tcPr>
            <w:tcW w:w="2880" w:type="dxa"/>
            <w:shd w:val="clear" w:color="auto" w:fill="auto"/>
            <w:vAlign w:val="center"/>
          </w:tcPr>
          <w:p w14:paraId="3A15A416" w14:textId="0D8D0E67" w:rsidR="00C47C31" w:rsidRPr="00B6690F" w:rsidRDefault="00C47C31" w:rsidP="00C47C31">
            <w:pPr>
              <w:jc w:val="both"/>
              <w:rPr>
                <w:rFonts w:ascii="GHEA Grapalat" w:hAnsi="GHEA Grapalat"/>
                <w:sz w:val="20"/>
                <w:szCs w:val="20"/>
                <w:lang w:val="pt-BR"/>
              </w:rPr>
            </w:pPr>
            <w:r w:rsidRPr="00B6690F">
              <w:rPr>
                <w:rFonts w:ascii="GHEA Grapalat" w:hAnsi="GHEA Grapalat"/>
                <w:sz w:val="20"/>
                <w:szCs w:val="20"/>
              </w:rPr>
              <w:t>կետոպրոֆեն m01ae03, m02aa13</w:t>
            </w:r>
          </w:p>
        </w:tc>
        <w:tc>
          <w:tcPr>
            <w:tcW w:w="540" w:type="dxa"/>
            <w:shd w:val="clear" w:color="auto" w:fill="auto"/>
          </w:tcPr>
          <w:p w14:paraId="6B44A719" w14:textId="2615162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3CB5262" w14:textId="3F36E3B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A244D72" w14:textId="21096C0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DBBF212" w14:textId="5DF502B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E426657" w14:textId="52D19FB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45D1496" w14:textId="5A2F089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1EB976F" w14:textId="16D4723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61D481B" w14:textId="3810A42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C63F1EC" w14:textId="6A4C114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144DAD4" w14:textId="161731B4" w:rsidR="00C47C31" w:rsidRPr="00B6690F" w:rsidRDefault="00C47C31" w:rsidP="00C47C31">
            <w:pPr>
              <w:ind w:left="113" w:right="113"/>
            </w:pPr>
            <w:r w:rsidRPr="00B6690F">
              <w:rPr>
                <w:rFonts w:ascii="GHEA Grapalat" w:hAnsi="GHEA Grapalat" w:cs="Arial"/>
                <w:sz w:val="18"/>
                <w:szCs w:val="18"/>
                <w:lang w:val="pt-BR"/>
              </w:rPr>
              <w:t>%</w:t>
            </w:r>
          </w:p>
        </w:tc>
        <w:tc>
          <w:tcPr>
            <w:tcW w:w="720" w:type="dxa"/>
            <w:shd w:val="clear" w:color="auto" w:fill="auto"/>
          </w:tcPr>
          <w:p w14:paraId="698BC6AA" w14:textId="73D59FD3"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25144D2" w14:textId="509003D5" w:rsidR="00C47C31" w:rsidRPr="00B6690F" w:rsidRDefault="00C47C31" w:rsidP="00C47C31">
            <w:pPr>
              <w:ind w:left="113" w:right="113"/>
            </w:pPr>
            <w:r w:rsidRPr="00B6690F">
              <w:rPr>
                <w:rFonts w:ascii="GHEA Grapalat" w:hAnsi="GHEA Grapalat" w:cs="Arial"/>
                <w:sz w:val="18"/>
                <w:szCs w:val="18"/>
                <w:lang w:val="pt-BR"/>
              </w:rPr>
              <w:t>%</w:t>
            </w:r>
          </w:p>
        </w:tc>
        <w:tc>
          <w:tcPr>
            <w:tcW w:w="1103" w:type="dxa"/>
            <w:shd w:val="clear" w:color="auto" w:fill="auto"/>
          </w:tcPr>
          <w:p w14:paraId="72C9F6B1" w14:textId="1192CE4C" w:rsidR="00C47C31" w:rsidRPr="00B6690F" w:rsidRDefault="00C47C31" w:rsidP="00C47C31">
            <w:pPr>
              <w:ind w:left="113" w:right="113"/>
            </w:pPr>
            <w:r w:rsidRPr="00B6690F">
              <w:rPr>
                <w:rFonts w:ascii="GHEA Grapalat" w:hAnsi="GHEA Grapalat" w:cs="Arial"/>
                <w:sz w:val="18"/>
                <w:szCs w:val="18"/>
                <w:lang w:val="pt-BR"/>
              </w:rPr>
              <w:t>%</w:t>
            </w:r>
          </w:p>
        </w:tc>
      </w:tr>
      <w:tr w:rsidR="00C47C31" w:rsidRPr="00B6690F" w14:paraId="1630CFB2" w14:textId="77777777" w:rsidTr="009565A7">
        <w:trPr>
          <w:cantSplit/>
          <w:trHeight w:val="728"/>
        </w:trPr>
        <w:tc>
          <w:tcPr>
            <w:tcW w:w="1525" w:type="dxa"/>
            <w:shd w:val="clear" w:color="auto" w:fill="auto"/>
            <w:vAlign w:val="center"/>
          </w:tcPr>
          <w:p w14:paraId="1696EF89" w14:textId="5CEADF72"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w:t>
            </w:r>
          </w:p>
        </w:tc>
        <w:tc>
          <w:tcPr>
            <w:tcW w:w="2520" w:type="dxa"/>
            <w:shd w:val="clear" w:color="auto" w:fill="auto"/>
            <w:vAlign w:val="center"/>
          </w:tcPr>
          <w:p w14:paraId="3770239A" w14:textId="23BE6ACD"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33631300/3</w:t>
            </w:r>
          </w:p>
        </w:tc>
        <w:tc>
          <w:tcPr>
            <w:tcW w:w="2880" w:type="dxa"/>
            <w:shd w:val="clear" w:color="auto" w:fill="auto"/>
            <w:vAlign w:val="center"/>
          </w:tcPr>
          <w:p w14:paraId="6412AAB4" w14:textId="2C1CD595"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rPr>
              <w:t>կետոպրոֆեն m01ae03, m02aa13</w:t>
            </w:r>
          </w:p>
        </w:tc>
        <w:tc>
          <w:tcPr>
            <w:tcW w:w="540" w:type="dxa"/>
            <w:shd w:val="clear" w:color="auto" w:fill="auto"/>
          </w:tcPr>
          <w:p w14:paraId="3B2B9A7A" w14:textId="11FF8B98" w:rsidR="00C47C31" w:rsidRPr="00B6690F" w:rsidRDefault="00C47C31" w:rsidP="00C47C31">
            <w:pPr>
              <w:rPr>
                <w:lang w:val="pt-BR"/>
              </w:rPr>
            </w:pPr>
            <w:r w:rsidRPr="00B6690F">
              <w:rPr>
                <w:rFonts w:ascii="GHEA Grapalat" w:hAnsi="GHEA Grapalat" w:cs="Arial"/>
                <w:sz w:val="18"/>
                <w:szCs w:val="18"/>
                <w:lang w:val="pt-BR"/>
              </w:rPr>
              <w:t>%</w:t>
            </w:r>
          </w:p>
        </w:tc>
        <w:tc>
          <w:tcPr>
            <w:tcW w:w="540" w:type="dxa"/>
            <w:shd w:val="clear" w:color="auto" w:fill="auto"/>
          </w:tcPr>
          <w:p w14:paraId="12D2010E" w14:textId="37CA2B6F"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1D7F3B8C" w14:textId="0181F641"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351C2BF2" w14:textId="1B75514A"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14CEC4B3" w14:textId="4EE8C210"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630" w:type="dxa"/>
            <w:shd w:val="clear" w:color="auto" w:fill="auto"/>
          </w:tcPr>
          <w:p w14:paraId="5B5CBC13" w14:textId="596AAD47"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0FA815D3" w14:textId="6F2DC419"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810" w:type="dxa"/>
            <w:shd w:val="clear" w:color="auto" w:fill="auto"/>
          </w:tcPr>
          <w:p w14:paraId="3E59E8DD" w14:textId="7176292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A473C61" w14:textId="033FA2F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9E423C4" w14:textId="12DA96D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03CD778" w14:textId="656157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922D216" w14:textId="3FEFE3C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7E27861" w14:textId="4800E66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5FA3133" w14:textId="77777777" w:rsidTr="00587037">
        <w:trPr>
          <w:cantSplit/>
          <w:trHeight w:val="728"/>
        </w:trPr>
        <w:tc>
          <w:tcPr>
            <w:tcW w:w="1525" w:type="dxa"/>
            <w:shd w:val="clear" w:color="auto" w:fill="auto"/>
            <w:vAlign w:val="center"/>
          </w:tcPr>
          <w:p w14:paraId="2B7AA600" w14:textId="02D13CB5"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7</w:t>
            </w:r>
          </w:p>
        </w:tc>
        <w:tc>
          <w:tcPr>
            <w:tcW w:w="2520" w:type="dxa"/>
            <w:shd w:val="clear" w:color="auto" w:fill="auto"/>
            <w:vAlign w:val="center"/>
          </w:tcPr>
          <w:p w14:paraId="1B3F2B37" w14:textId="5373C320"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33631300/4</w:t>
            </w:r>
          </w:p>
        </w:tc>
        <w:tc>
          <w:tcPr>
            <w:tcW w:w="2880" w:type="dxa"/>
            <w:shd w:val="clear" w:color="auto" w:fill="auto"/>
          </w:tcPr>
          <w:p w14:paraId="61698EF5" w14:textId="0CF423F6"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կետոպրոֆեն m01ae03, m02aa13</w:t>
            </w:r>
          </w:p>
        </w:tc>
        <w:tc>
          <w:tcPr>
            <w:tcW w:w="540" w:type="dxa"/>
            <w:shd w:val="clear" w:color="auto" w:fill="auto"/>
          </w:tcPr>
          <w:p w14:paraId="299E2CC4" w14:textId="139B0D4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42813ED" w14:textId="61F1204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09131D6" w14:textId="71D0C77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D317DD6" w14:textId="7EBC499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EB56331" w14:textId="5269BB73"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FAB3C0C" w14:textId="6C865DB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72B6BC2" w14:textId="49C8EE6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7D1AB53" w14:textId="5D15DE3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1A64B52" w14:textId="3B5CA7B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3A45D28" w14:textId="66DA79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396B599" w14:textId="6261726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7C1A844" w14:textId="710274F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B6111F1" w14:textId="6594622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9187214" w14:textId="77777777" w:rsidTr="009565A7">
        <w:trPr>
          <w:cantSplit/>
          <w:trHeight w:val="728"/>
        </w:trPr>
        <w:tc>
          <w:tcPr>
            <w:tcW w:w="1525" w:type="dxa"/>
            <w:shd w:val="clear" w:color="auto" w:fill="auto"/>
            <w:vAlign w:val="center"/>
          </w:tcPr>
          <w:p w14:paraId="2A6A1F61" w14:textId="5E0C5B87"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w:t>
            </w:r>
          </w:p>
        </w:tc>
        <w:tc>
          <w:tcPr>
            <w:tcW w:w="2520" w:type="dxa"/>
            <w:shd w:val="clear" w:color="auto" w:fill="auto"/>
            <w:vAlign w:val="center"/>
          </w:tcPr>
          <w:p w14:paraId="4442A661" w14:textId="3CD67236"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33631300/</w:t>
            </w:r>
            <w:r w:rsidRPr="00B6690F">
              <w:rPr>
                <w:rFonts w:ascii="GHEA Grapalat" w:hAnsi="GHEA Grapalat"/>
                <w:sz w:val="16"/>
                <w:szCs w:val="16"/>
                <w:lang w:val="ru-RU"/>
              </w:rPr>
              <w:t>5</w:t>
            </w:r>
          </w:p>
        </w:tc>
        <w:tc>
          <w:tcPr>
            <w:tcW w:w="2880" w:type="dxa"/>
            <w:shd w:val="clear" w:color="auto" w:fill="auto"/>
            <w:vAlign w:val="center"/>
          </w:tcPr>
          <w:p w14:paraId="4BF59E6B" w14:textId="31824F41" w:rsidR="00C47C31" w:rsidRPr="00B6690F" w:rsidRDefault="00C47C31" w:rsidP="00C47C31">
            <w:pPr>
              <w:jc w:val="both"/>
              <w:rPr>
                <w:rFonts w:ascii="GHEA Grapalat" w:hAnsi="GHEA Grapalat" w:cs="Sylfaen"/>
                <w:sz w:val="20"/>
                <w:szCs w:val="20"/>
                <w:lang w:val="hy-AM"/>
              </w:rPr>
            </w:pPr>
            <w:r w:rsidRPr="00B6690F">
              <w:rPr>
                <w:rFonts w:ascii="GHEA Grapalat" w:hAnsi="GHEA Grapalat"/>
                <w:sz w:val="20"/>
                <w:szCs w:val="20"/>
              </w:rPr>
              <w:t>կետոպրոֆեն m01ae03, m02aa10</w:t>
            </w:r>
          </w:p>
        </w:tc>
        <w:tc>
          <w:tcPr>
            <w:tcW w:w="540" w:type="dxa"/>
            <w:shd w:val="clear" w:color="auto" w:fill="auto"/>
          </w:tcPr>
          <w:p w14:paraId="28CB5E24" w14:textId="3E58319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CE75ACE" w14:textId="7A6F632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2934E80" w14:textId="7180443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8377126" w14:textId="185F16A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1FC80F8" w14:textId="3D490A3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EEC6C7A" w14:textId="79C76A3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F0A81F9" w14:textId="3C6F31B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1291ED3" w14:textId="2AF9BE9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19057C0" w14:textId="6C9AEF3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9832517" w14:textId="666B35D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73289A6" w14:textId="4F6F080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8D751D0" w14:textId="064D93C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76A6E5B" w14:textId="088720E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0A74D8D" w14:textId="77777777" w:rsidTr="009565A7">
        <w:trPr>
          <w:cantSplit/>
          <w:trHeight w:val="728"/>
        </w:trPr>
        <w:tc>
          <w:tcPr>
            <w:tcW w:w="1525" w:type="dxa"/>
            <w:shd w:val="clear" w:color="auto" w:fill="auto"/>
            <w:vAlign w:val="center"/>
          </w:tcPr>
          <w:p w14:paraId="60A67A81" w14:textId="5196B35B"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w:t>
            </w:r>
          </w:p>
        </w:tc>
        <w:tc>
          <w:tcPr>
            <w:tcW w:w="2520" w:type="dxa"/>
            <w:shd w:val="clear" w:color="auto" w:fill="auto"/>
            <w:vAlign w:val="center"/>
          </w:tcPr>
          <w:p w14:paraId="6DB67F34" w14:textId="40652397"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33631310/1</w:t>
            </w:r>
          </w:p>
        </w:tc>
        <w:tc>
          <w:tcPr>
            <w:tcW w:w="2880" w:type="dxa"/>
            <w:shd w:val="clear" w:color="auto" w:fill="auto"/>
            <w:vAlign w:val="center"/>
          </w:tcPr>
          <w:p w14:paraId="0D3ACDA7" w14:textId="112459D3" w:rsidR="00C47C31" w:rsidRPr="00B6690F" w:rsidRDefault="00C47C31" w:rsidP="00C47C31">
            <w:pPr>
              <w:jc w:val="both"/>
              <w:rPr>
                <w:rFonts w:ascii="GHEA Grapalat" w:hAnsi="GHEA Grapalat" w:cs="Sylfaen"/>
                <w:sz w:val="20"/>
                <w:szCs w:val="20"/>
                <w:lang w:val="pt-BR"/>
              </w:rPr>
            </w:pPr>
            <w:r w:rsidRPr="00B6690F">
              <w:rPr>
                <w:rFonts w:ascii="GHEA Grapalat" w:hAnsi="GHEA Grapalat" w:cs="Arial"/>
                <w:sz w:val="20"/>
                <w:szCs w:val="20"/>
              </w:rPr>
              <w:t>դիկլոֆենակ d11ax18, m01ab05, m02aa15, s01bc03</w:t>
            </w:r>
          </w:p>
        </w:tc>
        <w:tc>
          <w:tcPr>
            <w:tcW w:w="540" w:type="dxa"/>
            <w:shd w:val="clear" w:color="auto" w:fill="auto"/>
          </w:tcPr>
          <w:p w14:paraId="23F0388A" w14:textId="5872F918" w:rsidR="00C47C31" w:rsidRPr="00B6690F" w:rsidRDefault="00C47C31" w:rsidP="00C47C31">
            <w:pPr>
              <w:rPr>
                <w:lang w:val="pt-BR"/>
              </w:rPr>
            </w:pPr>
            <w:r w:rsidRPr="00B6690F">
              <w:rPr>
                <w:rFonts w:ascii="GHEA Grapalat" w:hAnsi="GHEA Grapalat" w:cs="Arial"/>
                <w:sz w:val="18"/>
                <w:szCs w:val="18"/>
                <w:lang w:val="pt-BR"/>
              </w:rPr>
              <w:t>%</w:t>
            </w:r>
          </w:p>
        </w:tc>
        <w:tc>
          <w:tcPr>
            <w:tcW w:w="540" w:type="dxa"/>
            <w:shd w:val="clear" w:color="auto" w:fill="auto"/>
          </w:tcPr>
          <w:p w14:paraId="51B5DACD" w14:textId="1E3B036B"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4897CE0D" w14:textId="60C5FB9F"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02C8B1ED" w14:textId="12F5739E"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685E8578" w14:textId="361A895F"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630" w:type="dxa"/>
            <w:shd w:val="clear" w:color="auto" w:fill="auto"/>
          </w:tcPr>
          <w:p w14:paraId="0D334B87" w14:textId="724377C1"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03E538FD" w14:textId="10D4530B"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810" w:type="dxa"/>
            <w:shd w:val="clear" w:color="auto" w:fill="auto"/>
          </w:tcPr>
          <w:p w14:paraId="0BC7E534" w14:textId="4A126B7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EB0C493" w14:textId="0ED8431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E71F639" w14:textId="39FE4B6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4FFB2BC" w14:textId="7192CA6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078C1D2" w14:textId="692BED5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3B061DD" w14:textId="43052AF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4AB5391" w14:textId="77777777" w:rsidTr="009565A7">
        <w:trPr>
          <w:cantSplit/>
          <w:trHeight w:val="728"/>
        </w:trPr>
        <w:tc>
          <w:tcPr>
            <w:tcW w:w="1525" w:type="dxa"/>
            <w:shd w:val="clear" w:color="auto" w:fill="auto"/>
            <w:vAlign w:val="center"/>
          </w:tcPr>
          <w:p w14:paraId="2AF13836" w14:textId="40B3445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w:t>
            </w:r>
          </w:p>
        </w:tc>
        <w:tc>
          <w:tcPr>
            <w:tcW w:w="2520" w:type="dxa"/>
            <w:shd w:val="clear" w:color="auto" w:fill="auto"/>
            <w:vAlign w:val="center"/>
          </w:tcPr>
          <w:p w14:paraId="03062C03" w14:textId="594F65B4"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33631310/2</w:t>
            </w:r>
          </w:p>
        </w:tc>
        <w:tc>
          <w:tcPr>
            <w:tcW w:w="2880" w:type="dxa"/>
            <w:shd w:val="clear" w:color="auto" w:fill="auto"/>
            <w:vAlign w:val="center"/>
          </w:tcPr>
          <w:p w14:paraId="1ED33201" w14:textId="7DDFCDE6" w:rsidR="00C47C31" w:rsidRPr="00B6690F" w:rsidRDefault="00C47C31" w:rsidP="00C47C31">
            <w:pPr>
              <w:jc w:val="both"/>
              <w:rPr>
                <w:rFonts w:ascii="GHEA Grapalat" w:hAnsi="GHEA Grapalat"/>
                <w:sz w:val="20"/>
                <w:szCs w:val="20"/>
                <w:lang w:val="hy-AM"/>
              </w:rPr>
            </w:pPr>
            <w:r w:rsidRPr="00B6690F">
              <w:rPr>
                <w:rFonts w:ascii="GHEA Grapalat" w:hAnsi="GHEA Grapalat" w:cs="Arial"/>
                <w:sz w:val="20"/>
                <w:szCs w:val="20"/>
              </w:rPr>
              <w:t>դիկլոֆենակ d11ax18, m01ab05, m02aa15, s01bc03</w:t>
            </w:r>
          </w:p>
        </w:tc>
        <w:tc>
          <w:tcPr>
            <w:tcW w:w="540" w:type="dxa"/>
            <w:shd w:val="clear" w:color="auto" w:fill="auto"/>
          </w:tcPr>
          <w:p w14:paraId="27320BB6" w14:textId="4DCAF10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5F80A33" w14:textId="58FEE14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7AC327F" w14:textId="2652F68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41A2887" w14:textId="6D61318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A917637" w14:textId="3314D8B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9711E82" w14:textId="21561FF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3AC24E3" w14:textId="3C827AA1"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E0FF321" w14:textId="3FB0C92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4EF0A97" w14:textId="199273B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175EEE9" w14:textId="6B9FB2B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45B595C" w14:textId="276AD80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F7FC370" w14:textId="553C586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3796F30" w14:textId="384ED7D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2B4ED14" w14:textId="77777777" w:rsidTr="009565A7">
        <w:trPr>
          <w:cantSplit/>
          <w:trHeight w:val="728"/>
        </w:trPr>
        <w:tc>
          <w:tcPr>
            <w:tcW w:w="1525" w:type="dxa"/>
            <w:shd w:val="clear" w:color="auto" w:fill="auto"/>
            <w:vAlign w:val="center"/>
          </w:tcPr>
          <w:p w14:paraId="13C25C44" w14:textId="07DE42EA"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lastRenderedPageBreak/>
              <w:t>11</w:t>
            </w:r>
          </w:p>
        </w:tc>
        <w:tc>
          <w:tcPr>
            <w:tcW w:w="2520" w:type="dxa"/>
            <w:shd w:val="clear" w:color="auto" w:fill="auto"/>
            <w:vAlign w:val="center"/>
          </w:tcPr>
          <w:p w14:paraId="225A6037" w14:textId="179EEC43"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33631310/3</w:t>
            </w:r>
          </w:p>
        </w:tc>
        <w:tc>
          <w:tcPr>
            <w:tcW w:w="2880" w:type="dxa"/>
            <w:shd w:val="clear" w:color="auto" w:fill="auto"/>
            <w:vAlign w:val="center"/>
          </w:tcPr>
          <w:p w14:paraId="0029EAB6" w14:textId="46A856C9" w:rsidR="00C47C31" w:rsidRPr="00B6690F" w:rsidRDefault="00C47C31" w:rsidP="00C47C31">
            <w:pPr>
              <w:jc w:val="both"/>
              <w:rPr>
                <w:rFonts w:ascii="GHEA Grapalat" w:hAnsi="GHEA Grapalat" w:cs="Sylfaen"/>
                <w:sz w:val="20"/>
                <w:szCs w:val="20"/>
              </w:rPr>
            </w:pPr>
            <w:r w:rsidRPr="00B6690F">
              <w:rPr>
                <w:rFonts w:ascii="GHEA Grapalat" w:hAnsi="GHEA Grapalat" w:cs="Arial"/>
                <w:sz w:val="20"/>
                <w:szCs w:val="20"/>
              </w:rPr>
              <w:t>դիկլոֆենակ d11ax18, m01ab05, m02aa15, s01bc03</w:t>
            </w:r>
          </w:p>
        </w:tc>
        <w:tc>
          <w:tcPr>
            <w:tcW w:w="540" w:type="dxa"/>
            <w:shd w:val="clear" w:color="auto" w:fill="auto"/>
          </w:tcPr>
          <w:p w14:paraId="631DFB97" w14:textId="7D8C5A5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049C7E5" w14:textId="451576F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9865D9A" w14:textId="57C864D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2C1CCBD" w14:textId="44B65D5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FD848CC" w14:textId="41CB41E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76DA7A8" w14:textId="00156CD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4C5A0F1" w14:textId="74A73DB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CBBE6EA" w14:textId="7C21EE1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F965CAD" w14:textId="226D18D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66E1F22" w14:textId="6898F45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9AD1D5D" w14:textId="48EEA13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14C539A" w14:textId="07192E2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82FF41E" w14:textId="43BA57B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2D7C168" w14:textId="77777777" w:rsidTr="009565A7">
        <w:trPr>
          <w:cantSplit/>
          <w:trHeight w:val="728"/>
        </w:trPr>
        <w:tc>
          <w:tcPr>
            <w:tcW w:w="1525" w:type="dxa"/>
            <w:shd w:val="clear" w:color="auto" w:fill="auto"/>
            <w:vAlign w:val="center"/>
          </w:tcPr>
          <w:p w14:paraId="16D15C29" w14:textId="490C4785"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12</w:t>
            </w:r>
          </w:p>
        </w:tc>
        <w:tc>
          <w:tcPr>
            <w:tcW w:w="2520" w:type="dxa"/>
            <w:shd w:val="clear" w:color="auto" w:fill="auto"/>
            <w:vAlign w:val="center"/>
          </w:tcPr>
          <w:p w14:paraId="78C94292" w14:textId="39B9E02F"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33631310/4</w:t>
            </w:r>
          </w:p>
        </w:tc>
        <w:tc>
          <w:tcPr>
            <w:tcW w:w="2880" w:type="dxa"/>
            <w:shd w:val="clear" w:color="auto" w:fill="auto"/>
            <w:vAlign w:val="center"/>
          </w:tcPr>
          <w:p w14:paraId="5C0BC549" w14:textId="11CF1F7A" w:rsidR="00C47C31" w:rsidRPr="00B6690F" w:rsidRDefault="00C47C31" w:rsidP="00C47C31">
            <w:pPr>
              <w:jc w:val="both"/>
              <w:rPr>
                <w:rFonts w:ascii="GHEA Grapalat" w:hAnsi="GHEA Grapalat"/>
                <w:sz w:val="20"/>
                <w:szCs w:val="20"/>
                <w:lang w:val="hy-AM"/>
              </w:rPr>
            </w:pPr>
            <w:r w:rsidRPr="00B6690F">
              <w:rPr>
                <w:rFonts w:ascii="GHEA Grapalat" w:hAnsi="GHEA Grapalat" w:cs="Arial"/>
                <w:sz w:val="20"/>
                <w:szCs w:val="20"/>
              </w:rPr>
              <w:t>դիկլոֆենակ d11ax18, m01ab05, m02aa15, s01bc03</w:t>
            </w:r>
          </w:p>
        </w:tc>
        <w:tc>
          <w:tcPr>
            <w:tcW w:w="540" w:type="dxa"/>
            <w:shd w:val="clear" w:color="auto" w:fill="auto"/>
          </w:tcPr>
          <w:p w14:paraId="4A9C713D" w14:textId="0C720D6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EB10454" w14:textId="6381226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7FFFC2F" w14:textId="3DD291F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27A5FAE" w14:textId="232897B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BB5706D" w14:textId="2DABBE5E"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AA6D3C0" w14:textId="50FD8F0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D163189" w14:textId="4EF77D6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77724DE" w14:textId="3CB75A5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0CE3928" w14:textId="4E5E5A7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2738B92" w14:textId="4EE1CAC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5BE4A49" w14:textId="05ABB3E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034C216" w14:textId="6C0D79B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306B198" w14:textId="5EC341A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7480996" w14:textId="77777777" w:rsidTr="009565A7">
        <w:trPr>
          <w:cantSplit/>
          <w:trHeight w:val="728"/>
        </w:trPr>
        <w:tc>
          <w:tcPr>
            <w:tcW w:w="1525" w:type="dxa"/>
            <w:shd w:val="clear" w:color="auto" w:fill="auto"/>
            <w:vAlign w:val="center"/>
          </w:tcPr>
          <w:p w14:paraId="6D790FD9" w14:textId="16E01663"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13</w:t>
            </w:r>
          </w:p>
        </w:tc>
        <w:tc>
          <w:tcPr>
            <w:tcW w:w="2520" w:type="dxa"/>
            <w:shd w:val="clear" w:color="auto" w:fill="auto"/>
            <w:vAlign w:val="center"/>
          </w:tcPr>
          <w:p w14:paraId="5861EA3F" w14:textId="59EBD400"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hy-AM"/>
              </w:rPr>
              <w:t>33631310/5</w:t>
            </w:r>
          </w:p>
        </w:tc>
        <w:tc>
          <w:tcPr>
            <w:tcW w:w="2880" w:type="dxa"/>
            <w:shd w:val="clear" w:color="auto" w:fill="auto"/>
            <w:vAlign w:val="center"/>
          </w:tcPr>
          <w:p w14:paraId="3F645AD0" w14:textId="37F21BD5" w:rsidR="00C47C31" w:rsidRPr="00B6690F" w:rsidRDefault="00C47C31" w:rsidP="00C47C31">
            <w:pPr>
              <w:jc w:val="both"/>
              <w:rPr>
                <w:rFonts w:ascii="GHEA Grapalat" w:hAnsi="GHEA Grapalat" w:cs="Sylfaen"/>
              </w:rPr>
            </w:pPr>
            <w:r w:rsidRPr="00B6690F">
              <w:rPr>
                <w:rFonts w:ascii="GHEA Grapalat" w:hAnsi="GHEA Grapalat" w:cs="Arial"/>
                <w:sz w:val="20"/>
                <w:szCs w:val="20"/>
              </w:rPr>
              <w:t>դիկլոֆենակ d11ax18, m01ab05, m02aa15, s01bc03</w:t>
            </w:r>
          </w:p>
        </w:tc>
        <w:tc>
          <w:tcPr>
            <w:tcW w:w="540" w:type="dxa"/>
            <w:shd w:val="clear" w:color="auto" w:fill="auto"/>
          </w:tcPr>
          <w:p w14:paraId="07FCB4EF" w14:textId="0E77F30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4B5E05D" w14:textId="6C122A0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06CF15A" w14:textId="523640C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E73F1EB" w14:textId="67514D0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114B79C" w14:textId="30B2DD43"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2D4C399" w14:textId="2A65FE3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7609BF3" w14:textId="0792D63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04B8B2C" w14:textId="6111BD2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D270547" w14:textId="14C0DB0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D025D04" w14:textId="472CF7B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EB755B2" w14:textId="2721F84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A5F4F3A" w14:textId="5C036D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56F3B70" w14:textId="03BA4C0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A7E71D0" w14:textId="77777777" w:rsidTr="009565A7">
        <w:trPr>
          <w:cantSplit/>
          <w:trHeight w:val="728"/>
        </w:trPr>
        <w:tc>
          <w:tcPr>
            <w:tcW w:w="1525" w:type="dxa"/>
            <w:shd w:val="clear" w:color="auto" w:fill="auto"/>
            <w:vAlign w:val="center"/>
          </w:tcPr>
          <w:p w14:paraId="27D161EA" w14:textId="6CC89A9A"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14</w:t>
            </w:r>
          </w:p>
        </w:tc>
        <w:tc>
          <w:tcPr>
            <w:tcW w:w="2520" w:type="dxa"/>
            <w:shd w:val="clear" w:color="auto" w:fill="auto"/>
            <w:vAlign w:val="center"/>
          </w:tcPr>
          <w:p w14:paraId="26A620A8" w14:textId="3BAEEDAC"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33631310/6</w:t>
            </w:r>
          </w:p>
        </w:tc>
        <w:tc>
          <w:tcPr>
            <w:tcW w:w="2880" w:type="dxa"/>
            <w:shd w:val="clear" w:color="auto" w:fill="auto"/>
            <w:vAlign w:val="center"/>
          </w:tcPr>
          <w:p w14:paraId="4E3F8DEB" w14:textId="07E4DA52" w:rsidR="00C47C31" w:rsidRPr="00B6690F" w:rsidRDefault="00C47C31" w:rsidP="00C47C31">
            <w:pPr>
              <w:jc w:val="both"/>
              <w:rPr>
                <w:rFonts w:ascii="GHEA Grapalat" w:hAnsi="GHEA Grapalat" w:cs="Sylfaen"/>
                <w:sz w:val="20"/>
                <w:szCs w:val="20"/>
              </w:rPr>
            </w:pPr>
            <w:r w:rsidRPr="00B6690F">
              <w:rPr>
                <w:rFonts w:ascii="GHEA Grapalat" w:hAnsi="GHEA Grapalat" w:cs="Arial"/>
                <w:sz w:val="20"/>
                <w:szCs w:val="20"/>
              </w:rPr>
              <w:t>դիկլոֆենակ d11ax18, m01ab05, m02aa15, s01bc03</w:t>
            </w:r>
          </w:p>
        </w:tc>
        <w:tc>
          <w:tcPr>
            <w:tcW w:w="540" w:type="dxa"/>
            <w:shd w:val="clear" w:color="auto" w:fill="auto"/>
          </w:tcPr>
          <w:p w14:paraId="773455BF" w14:textId="2AB2C3C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DCA7760" w14:textId="0FE423F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B52626F" w14:textId="065F741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2971DE2" w14:textId="3503ED1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A622D9B" w14:textId="58DF274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37C9096" w14:textId="25D5EA8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CC3BF4E" w14:textId="2731219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C8EF3FF" w14:textId="0092838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3333D68" w14:textId="459F489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FC761FF" w14:textId="232886B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F075BB6" w14:textId="5D3F186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856516C" w14:textId="0A9EB31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27E8344" w14:textId="1D048B4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28BBB1D" w14:textId="77777777" w:rsidTr="009565A7">
        <w:trPr>
          <w:cantSplit/>
          <w:trHeight w:val="728"/>
        </w:trPr>
        <w:tc>
          <w:tcPr>
            <w:tcW w:w="1525" w:type="dxa"/>
            <w:shd w:val="clear" w:color="auto" w:fill="auto"/>
            <w:vAlign w:val="center"/>
          </w:tcPr>
          <w:p w14:paraId="66E04A33" w14:textId="75B63CBE"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15</w:t>
            </w:r>
          </w:p>
        </w:tc>
        <w:tc>
          <w:tcPr>
            <w:tcW w:w="2520" w:type="dxa"/>
            <w:shd w:val="clear" w:color="auto" w:fill="auto"/>
            <w:vAlign w:val="center"/>
          </w:tcPr>
          <w:p w14:paraId="458B8335" w14:textId="5C244C51"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33631310/7</w:t>
            </w:r>
          </w:p>
        </w:tc>
        <w:tc>
          <w:tcPr>
            <w:tcW w:w="2880" w:type="dxa"/>
            <w:shd w:val="clear" w:color="auto" w:fill="auto"/>
            <w:vAlign w:val="center"/>
          </w:tcPr>
          <w:p w14:paraId="14356BB0" w14:textId="00FE5B42" w:rsidR="00C47C31" w:rsidRPr="00B6690F" w:rsidRDefault="00C47C31" w:rsidP="00C47C31">
            <w:pPr>
              <w:jc w:val="both"/>
              <w:rPr>
                <w:rFonts w:ascii="GHEA Grapalat" w:hAnsi="GHEA Grapalat"/>
                <w:sz w:val="20"/>
                <w:szCs w:val="20"/>
              </w:rPr>
            </w:pPr>
            <w:r w:rsidRPr="00B6690F">
              <w:rPr>
                <w:rFonts w:ascii="GHEA Grapalat" w:hAnsi="GHEA Grapalat" w:cs="Arial"/>
                <w:sz w:val="20"/>
                <w:szCs w:val="20"/>
              </w:rPr>
              <w:t>դիկլոֆենակ d11ax18, m01ab05, m02aa15, s01bc03</w:t>
            </w:r>
          </w:p>
        </w:tc>
        <w:tc>
          <w:tcPr>
            <w:tcW w:w="540" w:type="dxa"/>
            <w:shd w:val="clear" w:color="auto" w:fill="auto"/>
          </w:tcPr>
          <w:p w14:paraId="6070F3D6" w14:textId="270EB07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8473BB8" w14:textId="3E45971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FCB0007" w14:textId="16F5B53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9CCBB85" w14:textId="72AA668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E42D940" w14:textId="03F1F99A"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5953083" w14:textId="1A9239F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772D745" w14:textId="22E1C83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BB96F6C" w14:textId="0FCD477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3F457A7" w14:textId="0AB00F9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FD37E34" w14:textId="64C4124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F9D773E" w14:textId="589737D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6F46402" w14:textId="054A283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8AD7C70" w14:textId="525F121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CD5C709" w14:textId="77777777" w:rsidTr="009565A7">
        <w:trPr>
          <w:cantSplit/>
          <w:trHeight w:val="728"/>
        </w:trPr>
        <w:tc>
          <w:tcPr>
            <w:tcW w:w="1525" w:type="dxa"/>
            <w:shd w:val="clear" w:color="auto" w:fill="auto"/>
            <w:vAlign w:val="center"/>
          </w:tcPr>
          <w:p w14:paraId="1DE63280" w14:textId="43D7F3D9"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16</w:t>
            </w:r>
          </w:p>
        </w:tc>
        <w:tc>
          <w:tcPr>
            <w:tcW w:w="2520" w:type="dxa"/>
            <w:shd w:val="clear" w:color="auto" w:fill="auto"/>
            <w:vAlign w:val="center"/>
          </w:tcPr>
          <w:p w14:paraId="232C08FB" w14:textId="34BBBDFB"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33631310/8</w:t>
            </w:r>
          </w:p>
        </w:tc>
        <w:tc>
          <w:tcPr>
            <w:tcW w:w="2880" w:type="dxa"/>
            <w:shd w:val="clear" w:color="auto" w:fill="auto"/>
            <w:vAlign w:val="center"/>
          </w:tcPr>
          <w:p w14:paraId="6B614CAA" w14:textId="7ADE6750" w:rsidR="00C47C31" w:rsidRPr="00B6690F" w:rsidRDefault="00C47C31" w:rsidP="00C47C31">
            <w:pPr>
              <w:jc w:val="both"/>
              <w:rPr>
                <w:rFonts w:ascii="GHEA Grapalat" w:hAnsi="GHEA Grapalat" w:cs="Sylfaen"/>
                <w:sz w:val="20"/>
                <w:szCs w:val="20"/>
              </w:rPr>
            </w:pPr>
            <w:r w:rsidRPr="00B6690F">
              <w:rPr>
                <w:rFonts w:ascii="GHEA Grapalat" w:hAnsi="GHEA Grapalat" w:cs="Arial"/>
                <w:sz w:val="20"/>
                <w:szCs w:val="20"/>
              </w:rPr>
              <w:t>դիկլոֆենակ d11ax18, m01ab05, m02aa15, s01bc03</w:t>
            </w:r>
          </w:p>
        </w:tc>
        <w:tc>
          <w:tcPr>
            <w:tcW w:w="540" w:type="dxa"/>
            <w:shd w:val="clear" w:color="auto" w:fill="auto"/>
          </w:tcPr>
          <w:p w14:paraId="0EC6FA8A" w14:textId="7995B8D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2863F74" w14:textId="0EC1788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33CE4E8" w14:textId="6B3568B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2269917" w14:textId="0E2B986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DCBB4B1" w14:textId="75014EA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ADF99A9" w14:textId="76C7AB0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F16AB14" w14:textId="4ACAA83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3AE116F" w14:textId="513A424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7DF89C5" w14:textId="1F53B63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5B5181D" w14:textId="50FD65A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F6B10A9" w14:textId="3C466E4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96B1475" w14:textId="08F5A72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BFCD075" w14:textId="2446795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93EF0DB" w14:textId="77777777" w:rsidTr="009565A7">
        <w:trPr>
          <w:cantSplit/>
          <w:trHeight w:val="728"/>
        </w:trPr>
        <w:tc>
          <w:tcPr>
            <w:tcW w:w="1525" w:type="dxa"/>
            <w:shd w:val="clear" w:color="auto" w:fill="auto"/>
            <w:vAlign w:val="center"/>
          </w:tcPr>
          <w:p w14:paraId="7C39BC4E" w14:textId="29019174"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17</w:t>
            </w:r>
          </w:p>
        </w:tc>
        <w:tc>
          <w:tcPr>
            <w:tcW w:w="2520" w:type="dxa"/>
            <w:shd w:val="clear" w:color="auto" w:fill="auto"/>
            <w:vAlign w:val="center"/>
          </w:tcPr>
          <w:p w14:paraId="4DFA09BA" w14:textId="7968EBAC"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33631310/9</w:t>
            </w:r>
          </w:p>
        </w:tc>
        <w:tc>
          <w:tcPr>
            <w:tcW w:w="2880" w:type="dxa"/>
            <w:shd w:val="clear" w:color="auto" w:fill="auto"/>
            <w:vAlign w:val="center"/>
          </w:tcPr>
          <w:p w14:paraId="0C53F51F" w14:textId="59216FDB" w:rsidR="00C47C31" w:rsidRPr="00B6690F" w:rsidRDefault="00C47C31" w:rsidP="00C47C31">
            <w:pPr>
              <w:jc w:val="both"/>
              <w:rPr>
                <w:rFonts w:ascii="GHEA Grapalat" w:hAnsi="GHEA Grapalat" w:cs="Sylfaen"/>
                <w:sz w:val="20"/>
                <w:szCs w:val="20"/>
              </w:rPr>
            </w:pPr>
            <w:r w:rsidRPr="00B6690F">
              <w:rPr>
                <w:rFonts w:ascii="GHEA Grapalat" w:hAnsi="GHEA Grapalat" w:cs="Arial"/>
                <w:sz w:val="20"/>
                <w:szCs w:val="20"/>
              </w:rPr>
              <w:t>դիկլոֆենակ d11ax18, m01ab05, m02aa15, s01bc03</w:t>
            </w:r>
          </w:p>
        </w:tc>
        <w:tc>
          <w:tcPr>
            <w:tcW w:w="540" w:type="dxa"/>
            <w:shd w:val="clear" w:color="auto" w:fill="auto"/>
          </w:tcPr>
          <w:p w14:paraId="0BEF63DB" w14:textId="7FE240D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9D687DF" w14:textId="2F3A084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6276282" w14:textId="7AFF836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FFAEFAB" w14:textId="3982F8D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8C92FCF" w14:textId="4E324D7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93C1D58" w14:textId="64F8F8A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23EB0A0" w14:textId="5BA435B2"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A0AED66" w14:textId="430E1BD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04244E3" w14:textId="6981BD4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9598258" w14:textId="2430FB2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9EA478F" w14:textId="7501699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BC7E767" w14:textId="531AC04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F054BEF" w14:textId="3EA8D44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D2E8D33" w14:textId="77777777" w:rsidTr="00587037">
        <w:trPr>
          <w:cantSplit/>
          <w:trHeight w:val="728"/>
        </w:trPr>
        <w:tc>
          <w:tcPr>
            <w:tcW w:w="1525" w:type="dxa"/>
            <w:shd w:val="clear" w:color="auto" w:fill="auto"/>
            <w:vAlign w:val="center"/>
          </w:tcPr>
          <w:p w14:paraId="70FE4B1E" w14:textId="3FA6E570"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18</w:t>
            </w:r>
          </w:p>
        </w:tc>
        <w:tc>
          <w:tcPr>
            <w:tcW w:w="2520" w:type="dxa"/>
            <w:shd w:val="clear" w:color="auto" w:fill="auto"/>
            <w:vAlign w:val="center"/>
          </w:tcPr>
          <w:p w14:paraId="68E8DE3F" w14:textId="77777777" w:rsidR="00C47C31" w:rsidRPr="00B6690F" w:rsidRDefault="00C47C31" w:rsidP="00C47C31">
            <w:pPr>
              <w:jc w:val="both"/>
              <w:rPr>
                <w:rFonts w:ascii="GHEA Grapalat" w:hAnsi="GHEA Grapalat"/>
                <w:sz w:val="16"/>
                <w:szCs w:val="16"/>
                <w:lang w:val="hy-AM"/>
              </w:rPr>
            </w:pPr>
            <w:r w:rsidRPr="00B6690F">
              <w:rPr>
                <w:rFonts w:ascii="GHEA Grapalat" w:hAnsi="GHEA Grapalat"/>
                <w:sz w:val="16"/>
                <w:szCs w:val="16"/>
                <w:lang w:val="hy-AM"/>
              </w:rPr>
              <w:t>33631430/1</w:t>
            </w:r>
          </w:p>
          <w:p w14:paraId="6694B94E" w14:textId="00BCDFF8" w:rsidR="00C47C31" w:rsidRPr="00B6690F" w:rsidRDefault="00C47C31" w:rsidP="00C47C31">
            <w:pPr>
              <w:jc w:val="center"/>
              <w:rPr>
                <w:rFonts w:ascii="GHEA Grapalat" w:hAnsi="GHEA Grapalat"/>
                <w:color w:val="333333"/>
                <w:sz w:val="16"/>
                <w:szCs w:val="16"/>
                <w:lang w:val="pt-BR"/>
              </w:rPr>
            </w:pPr>
          </w:p>
        </w:tc>
        <w:tc>
          <w:tcPr>
            <w:tcW w:w="2880" w:type="dxa"/>
            <w:shd w:val="clear" w:color="auto" w:fill="auto"/>
          </w:tcPr>
          <w:p w14:paraId="7295C577" w14:textId="2EDFE25D"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lang w:val="es-ES"/>
              </w:rPr>
              <w:t>դեքսկետոպրոֆեն (դեքսկետոպրոֆենի տրոմետամոլ)</w:t>
            </w:r>
            <w:r w:rsidRPr="00B6690F">
              <w:rPr>
                <w:rFonts w:ascii="GHEA Grapalat" w:hAnsi="GHEA Grapalat"/>
                <w:sz w:val="20"/>
                <w:szCs w:val="20"/>
                <w:lang w:val="hy-AM"/>
              </w:rPr>
              <w:t xml:space="preserve"> </w:t>
            </w:r>
            <w:r w:rsidRPr="00B6690F">
              <w:rPr>
                <w:rFonts w:ascii="GHEA Grapalat" w:hAnsi="GHEA Grapalat"/>
                <w:sz w:val="20"/>
                <w:szCs w:val="20"/>
              </w:rPr>
              <w:t>M01AE17</w:t>
            </w:r>
          </w:p>
        </w:tc>
        <w:tc>
          <w:tcPr>
            <w:tcW w:w="540" w:type="dxa"/>
            <w:shd w:val="clear" w:color="auto" w:fill="auto"/>
          </w:tcPr>
          <w:p w14:paraId="76C56827" w14:textId="25DD6AD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E399F2D" w14:textId="605D0DF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39C3054" w14:textId="3762077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9F6DC16" w14:textId="7091443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E65FC19" w14:textId="7AD33D2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9854F8F" w14:textId="3E67A85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A49D9D1" w14:textId="45ACE73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E3621F4" w14:textId="0F4EC82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DC197BB" w14:textId="31467B0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6E6D826" w14:textId="061EDD7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0FEDCFB" w14:textId="523CB0D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C706559" w14:textId="444F9C0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EECCAD7" w14:textId="6DE5201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6373C98" w14:textId="77777777" w:rsidTr="009565A7">
        <w:trPr>
          <w:cantSplit/>
          <w:trHeight w:val="728"/>
        </w:trPr>
        <w:tc>
          <w:tcPr>
            <w:tcW w:w="1525" w:type="dxa"/>
            <w:shd w:val="clear" w:color="auto" w:fill="auto"/>
            <w:vAlign w:val="center"/>
          </w:tcPr>
          <w:p w14:paraId="1BB6B7CD" w14:textId="1EA998BA"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19</w:t>
            </w:r>
          </w:p>
        </w:tc>
        <w:tc>
          <w:tcPr>
            <w:tcW w:w="2520" w:type="dxa"/>
            <w:shd w:val="clear" w:color="auto" w:fill="auto"/>
            <w:vAlign w:val="center"/>
          </w:tcPr>
          <w:p w14:paraId="4BB5F808" w14:textId="337F092C"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33631430</w:t>
            </w:r>
            <w:r w:rsidRPr="00B6690F">
              <w:rPr>
                <w:rFonts w:ascii="GHEA Grapalat" w:hAnsi="GHEA Grapalat"/>
                <w:sz w:val="16"/>
                <w:szCs w:val="16"/>
              </w:rPr>
              <w:t>/</w:t>
            </w:r>
            <w:r w:rsidRPr="00B6690F">
              <w:rPr>
                <w:rFonts w:ascii="GHEA Grapalat" w:hAnsi="GHEA Grapalat"/>
                <w:sz w:val="16"/>
                <w:szCs w:val="16"/>
                <w:lang w:val="hy-AM"/>
              </w:rPr>
              <w:t>2</w:t>
            </w:r>
          </w:p>
        </w:tc>
        <w:tc>
          <w:tcPr>
            <w:tcW w:w="2880" w:type="dxa"/>
            <w:shd w:val="clear" w:color="auto" w:fill="auto"/>
          </w:tcPr>
          <w:p w14:paraId="1EF92C77" w14:textId="42E71404"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lang w:val="es-ES"/>
              </w:rPr>
              <w:t>դեքսկետոպրոֆեն (դեքսկետոպրոֆենի տրոմետամոլ)</w:t>
            </w:r>
            <w:r w:rsidRPr="00B6690F">
              <w:rPr>
                <w:rFonts w:ascii="GHEA Grapalat" w:hAnsi="GHEA Grapalat"/>
                <w:sz w:val="20"/>
                <w:szCs w:val="20"/>
                <w:lang w:val="hy-AM"/>
              </w:rPr>
              <w:t xml:space="preserve"> </w:t>
            </w:r>
            <w:r w:rsidRPr="00B6690F">
              <w:rPr>
                <w:rFonts w:ascii="GHEA Grapalat" w:hAnsi="GHEA Grapalat"/>
                <w:sz w:val="20"/>
                <w:szCs w:val="20"/>
              </w:rPr>
              <w:t>M01AE17</w:t>
            </w:r>
          </w:p>
        </w:tc>
        <w:tc>
          <w:tcPr>
            <w:tcW w:w="540" w:type="dxa"/>
            <w:shd w:val="clear" w:color="auto" w:fill="auto"/>
          </w:tcPr>
          <w:p w14:paraId="582B97BD" w14:textId="3A59918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B690494" w14:textId="6CEEC6E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6E17038" w14:textId="46C5982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19ACEA4" w14:textId="0FF3ED3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AF62932" w14:textId="14DECAD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0971ECE" w14:textId="29B1AF4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085B527" w14:textId="152E5AD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4837DCC" w14:textId="5C61006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37DD2D9" w14:textId="77EB4EA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D0EC393" w14:textId="69229B6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A7191BA" w14:textId="7D5983B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1F076AB" w14:textId="3D221E9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1055FC1" w14:textId="0A0D840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AA0DFE6" w14:textId="77777777" w:rsidTr="00587037">
        <w:trPr>
          <w:cantSplit/>
          <w:trHeight w:val="728"/>
        </w:trPr>
        <w:tc>
          <w:tcPr>
            <w:tcW w:w="1525" w:type="dxa"/>
            <w:shd w:val="clear" w:color="auto" w:fill="auto"/>
            <w:vAlign w:val="center"/>
          </w:tcPr>
          <w:p w14:paraId="66705290" w14:textId="799BDCCC"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20</w:t>
            </w:r>
          </w:p>
        </w:tc>
        <w:tc>
          <w:tcPr>
            <w:tcW w:w="2520" w:type="dxa"/>
            <w:shd w:val="clear" w:color="auto" w:fill="auto"/>
            <w:vAlign w:val="center"/>
          </w:tcPr>
          <w:p w14:paraId="7E1C58D1" w14:textId="2081AA8A"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33631430</w:t>
            </w:r>
            <w:r w:rsidRPr="00B6690F">
              <w:rPr>
                <w:rFonts w:ascii="GHEA Grapalat" w:hAnsi="GHEA Grapalat"/>
                <w:sz w:val="16"/>
                <w:szCs w:val="16"/>
              </w:rPr>
              <w:t>/</w:t>
            </w:r>
            <w:r w:rsidRPr="00B6690F">
              <w:rPr>
                <w:rFonts w:ascii="GHEA Grapalat" w:hAnsi="GHEA Grapalat"/>
                <w:sz w:val="16"/>
                <w:szCs w:val="16"/>
                <w:lang w:val="hy-AM"/>
              </w:rPr>
              <w:t>3</w:t>
            </w:r>
          </w:p>
        </w:tc>
        <w:tc>
          <w:tcPr>
            <w:tcW w:w="2880" w:type="dxa"/>
            <w:shd w:val="clear" w:color="auto" w:fill="auto"/>
          </w:tcPr>
          <w:p w14:paraId="20884975" w14:textId="023CDADD"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lang w:val="es-ES"/>
              </w:rPr>
              <w:t>դեքսկետոպրոֆեն (դեքսկետոպրոֆենի տրոմետամոլ)</w:t>
            </w:r>
            <w:r w:rsidRPr="00B6690F">
              <w:rPr>
                <w:rFonts w:ascii="GHEA Grapalat" w:hAnsi="GHEA Grapalat"/>
                <w:sz w:val="20"/>
                <w:szCs w:val="20"/>
                <w:lang w:val="hy-AM"/>
              </w:rPr>
              <w:t xml:space="preserve"> </w:t>
            </w:r>
            <w:r w:rsidRPr="00B6690F">
              <w:rPr>
                <w:rFonts w:ascii="GHEA Grapalat" w:hAnsi="GHEA Grapalat"/>
                <w:sz w:val="20"/>
                <w:szCs w:val="20"/>
              </w:rPr>
              <w:t>M01AE17</w:t>
            </w:r>
          </w:p>
        </w:tc>
        <w:tc>
          <w:tcPr>
            <w:tcW w:w="540" w:type="dxa"/>
            <w:shd w:val="clear" w:color="auto" w:fill="auto"/>
          </w:tcPr>
          <w:p w14:paraId="2776C6FA" w14:textId="192FC6F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2BC2483" w14:textId="1F52636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6D17833" w14:textId="256BF3C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CFD28B9" w14:textId="1BDF559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7102622" w14:textId="4218EF6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193D9E5" w14:textId="209E0DF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01ADD1D" w14:textId="2E5F65E9"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1A180D8" w14:textId="1058EB1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BD8BA1C" w14:textId="1936427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4687D45" w14:textId="6FAFDC2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79A8348" w14:textId="6E1F129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DAB1202" w14:textId="60FBB94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6DEC10D" w14:textId="438DC5E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CF3842C" w14:textId="77777777" w:rsidTr="009565A7">
        <w:trPr>
          <w:cantSplit/>
          <w:trHeight w:val="728"/>
        </w:trPr>
        <w:tc>
          <w:tcPr>
            <w:tcW w:w="1525" w:type="dxa"/>
            <w:shd w:val="clear" w:color="auto" w:fill="auto"/>
            <w:vAlign w:val="center"/>
          </w:tcPr>
          <w:p w14:paraId="550C1CB0" w14:textId="1C4EE45D" w:rsidR="00C47C31" w:rsidRPr="00B6690F" w:rsidRDefault="00C47C31" w:rsidP="00C47C31">
            <w:pPr>
              <w:jc w:val="center"/>
              <w:rPr>
                <w:rFonts w:ascii="GHEA Grapalat" w:hAnsi="GHEA Grapalat" w:cs="Arial LatArm"/>
              </w:rPr>
            </w:pPr>
            <w:r w:rsidRPr="00B6690F">
              <w:rPr>
                <w:rFonts w:ascii="GHEA Grapalat" w:hAnsi="GHEA Grapalat" w:cs="Arial LatArm"/>
              </w:rPr>
              <w:t>21</w:t>
            </w:r>
          </w:p>
        </w:tc>
        <w:tc>
          <w:tcPr>
            <w:tcW w:w="2520" w:type="dxa"/>
            <w:shd w:val="clear" w:color="auto" w:fill="auto"/>
            <w:vAlign w:val="center"/>
          </w:tcPr>
          <w:p w14:paraId="4CB57F2E" w14:textId="7BF61A1D"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33651111</w:t>
            </w:r>
            <w:r w:rsidRPr="00B6690F">
              <w:rPr>
                <w:rFonts w:ascii="GHEA Grapalat" w:hAnsi="GHEA Grapalat"/>
                <w:sz w:val="16"/>
                <w:szCs w:val="16"/>
              </w:rPr>
              <w:t>/1</w:t>
            </w:r>
          </w:p>
        </w:tc>
        <w:tc>
          <w:tcPr>
            <w:tcW w:w="2880" w:type="dxa"/>
            <w:shd w:val="clear" w:color="auto" w:fill="auto"/>
            <w:vAlign w:val="center"/>
          </w:tcPr>
          <w:p w14:paraId="69DCE020" w14:textId="6C74631D" w:rsidR="00C47C31" w:rsidRPr="00B6690F" w:rsidRDefault="00C47C31" w:rsidP="00C47C31">
            <w:pPr>
              <w:jc w:val="both"/>
              <w:rPr>
                <w:rFonts w:ascii="GHEA Grapalat" w:hAnsi="GHEA Grapalat"/>
                <w:sz w:val="20"/>
                <w:szCs w:val="20"/>
              </w:rPr>
            </w:pPr>
            <w:r w:rsidRPr="00B6690F">
              <w:rPr>
                <w:rFonts w:ascii="GHEA Grapalat" w:hAnsi="GHEA Grapalat" w:cs="Sylfaen"/>
                <w:sz w:val="20"/>
                <w:szCs w:val="20"/>
              </w:rPr>
              <w:t>ամօքսիցիլին</w:t>
            </w:r>
            <w:r w:rsidRPr="00B6690F">
              <w:rPr>
                <w:rFonts w:ascii="GHEA Grapalat" w:hAnsi="GHEA Grapalat"/>
                <w:sz w:val="20"/>
                <w:szCs w:val="20"/>
              </w:rPr>
              <w:t xml:space="preserve"> j01ca04</w:t>
            </w:r>
          </w:p>
        </w:tc>
        <w:tc>
          <w:tcPr>
            <w:tcW w:w="540" w:type="dxa"/>
            <w:shd w:val="clear" w:color="auto" w:fill="auto"/>
          </w:tcPr>
          <w:p w14:paraId="598F125A" w14:textId="58F01DE2"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0BFE1A8" w14:textId="36BBBF6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C40D781" w14:textId="3973F5A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E9831CD" w14:textId="61E2F45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FBB5951" w14:textId="51A6077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15E5C14" w14:textId="6A896D2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BFF5B6E" w14:textId="1CD56EE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E6387F2" w14:textId="3E3EFD3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B63017E" w14:textId="51A01C8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03D098D" w14:textId="489EF24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0A44AB5" w14:textId="391928A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9D2A51F" w14:textId="3400BF4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11565E9" w14:textId="30EDD07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EB2E322" w14:textId="77777777" w:rsidTr="009565A7">
        <w:trPr>
          <w:cantSplit/>
          <w:trHeight w:val="728"/>
        </w:trPr>
        <w:tc>
          <w:tcPr>
            <w:tcW w:w="1525" w:type="dxa"/>
            <w:shd w:val="clear" w:color="auto" w:fill="auto"/>
            <w:vAlign w:val="center"/>
          </w:tcPr>
          <w:p w14:paraId="04A28D17" w14:textId="7518B62A" w:rsidR="00C47C31" w:rsidRPr="00B6690F" w:rsidRDefault="00C47C31" w:rsidP="00C47C31">
            <w:pPr>
              <w:jc w:val="center"/>
              <w:rPr>
                <w:rFonts w:ascii="GHEA Grapalat" w:hAnsi="GHEA Grapalat" w:cs="Arial LatArm"/>
              </w:rPr>
            </w:pPr>
            <w:r w:rsidRPr="00B6690F">
              <w:rPr>
                <w:rFonts w:ascii="GHEA Grapalat" w:hAnsi="GHEA Grapalat" w:cs="Arial LatArm"/>
              </w:rPr>
              <w:t>22</w:t>
            </w:r>
          </w:p>
        </w:tc>
        <w:tc>
          <w:tcPr>
            <w:tcW w:w="2520" w:type="dxa"/>
            <w:shd w:val="clear" w:color="auto" w:fill="auto"/>
            <w:vAlign w:val="center"/>
          </w:tcPr>
          <w:p w14:paraId="6B0B6D37" w14:textId="47274444"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3365111</w:t>
            </w:r>
            <w:r w:rsidRPr="00B6690F">
              <w:rPr>
                <w:rFonts w:ascii="GHEA Grapalat" w:hAnsi="GHEA Grapalat"/>
                <w:sz w:val="16"/>
                <w:szCs w:val="16"/>
                <w:lang w:val="ru-RU"/>
              </w:rPr>
              <w:t>2</w:t>
            </w:r>
            <w:r w:rsidRPr="00B6690F">
              <w:rPr>
                <w:rFonts w:ascii="GHEA Grapalat" w:hAnsi="GHEA Grapalat"/>
                <w:sz w:val="16"/>
                <w:szCs w:val="16"/>
              </w:rPr>
              <w:t>/1</w:t>
            </w:r>
          </w:p>
        </w:tc>
        <w:tc>
          <w:tcPr>
            <w:tcW w:w="2880" w:type="dxa"/>
            <w:shd w:val="clear" w:color="auto" w:fill="auto"/>
            <w:vAlign w:val="center"/>
          </w:tcPr>
          <w:p w14:paraId="3069CA39" w14:textId="75FEC0EA" w:rsidR="00C47C31" w:rsidRPr="00B6690F" w:rsidRDefault="00C47C31" w:rsidP="00C47C31">
            <w:pPr>
              <w:jc w:val="both"/>
              <w:rPr>
                <w:rFonts w:ascii="GHEA Grapalat" w:hAnsi="GHEA Grapalat"/>
                <w:sz w:val="20"/>
                <w:szCs w:val="20"/>
              </w:rPr>
            </w:pPr>
            <w:r w:rsidRPr="00B6690F">
              <w:rPr>
                <w:rFonts w:ascii="GHEA Grapalat" w:hAnsi="GHEA Grapalat" w:cs="Sylfaen"/>
                <w:sz w:val="20"/>
                <w:szCs w:val="20"/>
              </w:rPr>
              <w:t>ամօքսիցիլին</w:t>
            </w:r>
            <w:r w:rsidRPr="00B6690F">
              <w:rPr>
                <w:rFonts w:ascii="GHEA Grapalat" w:hAnsi="GHEA Grapalat"/>
                <w:sz w:val="20"/>
                <w:szCs w:val="20"/>
              </w:rPr>
              <w:t xml:space="preserve"> j01ca04</w:t>
            </w:r>
          </w:p>
        </w:tc>
        <w:tc>
          <w:tcPr>
            <w:tcW w:w="540" w:type="dxa"/>
            <w:shd w:val="clear" w:color="auto" w:fill="auto"/>
          </w:tcPr>
          <w:p w14:paraId="657FAE44" w14:textId="0EB75D7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E4D646E" w14:textId="5BA9D41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A12C839" w14:textId="30A4ECA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D97FAB7" w14:textId="5AC59FA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A7A0750" w14:textId="6978EBB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67750D1" w14:textId="352E520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A644A13" w14:textId="430BF319"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47AA753" w14:textId="1184DB2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071EEA0" w14:textId="06725BD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DDC30F0" w14:textId="14C0992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34E4598" w14:textId="1539B4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CD0DED4" w14:textId="1BB5D2E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4013DF7" w14:textId="2E640D4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D64DD24" w14:textId="77777777" w:rsidTr="009565A7">
        <w:trPr>
          <w:cantSplit/>
          <w:trHeight w:val="728"/>
        </w:trPr>
        <w:tc>
          <w:tcPr>
            <w:tcW w:w="1525" w:type="dxa"/>
            <w:shd w:val="clear" w:color="auto" w:fill="auto"/>
            <w:vAlign w:val="center"/>
          </w:tcPr>
          <w:p w14:paraId="18632012" w14:textId="14C7CDF5"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23</w:t>
            </w:r>
          </w:p>
        </w:tc>
        <w:tc>
          <w:tcPr>
            <w:tcW w:w="2520" w:type="dxa"/>
            <w:shd w:val="clear" w:color="auto" w:fill="auto"/>
            <w:vAlign w:val="center"/>
          </w:tcPr>
          <w:p w14:paraId="2DD20E8F" w14:textId="1BBF2C8D"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sz w:val="16"/>
                <w:szCs w:val="16"/>
                <w:lang w:val="hy-AM"/>
              </w:rPr>
              <w:t>33651116/1</w:t>
            </w:r>
          </w:p>
        </w:tc>
        <w:tc>
          <w:tcPr>
            <w:tcW w:w="2880" w:type="dxa"/>
            <w:shd w:val="clear" w:color="auto" w:fill="auto"/>
            <w:vAlign w:val="center"/>
          </w:tcPr>
          <w:p w14:paraId="6E854A61" w14:textId="3EFA781E" w:rsidR="00C47C31" w:rsidRPr="00B6690F" w:rsidRDefault="00C47C31" w:rsidP="00C47C31">
            <w:pPr>
              <w:jc w:val="both"/>
              <w:rPr>
                <w:rFonts w:ascii="GHEA Grapalat" w:hAnsi="GHEA Grapalat"/>
                <w:sz w:val="20"/>
                <w:szCs w:val="20"/>
                <w:lang w:val="hy-AM"/>
              </w:rPr>
            </w:pPr>
            <w:r w:rsidRPr="00B6690F">
              <w:rPr>
                <w:rFonts w:ascii="GHEA Grapalat" w:hAnsi="GHEA Grapalat"/>
                <w:sz w:val="20"/>
                <w:szCs w:val="20"/>
                <w:lang w:val="hy-AM"/>
              </w:rPr>
              <w:t xml:space="preserve">ցեֆազոլին </w:t>
            </w:r>
            <w:r w:rsidRPr="00B6690F">
              <w:rPr>
                <w:rFonts w:ascii="GHEA Grapalat" w:hAnsi="GHEA Grapalat"/>
                <w:sz w:val="20"/>
                <w:szCs w:val="20"/>
              </w:rPr>
              <w:t>j01bd04</w:t>
            </w:r>
          </w:p>
        </w:tc>
        <w:tc>
          <w:tcPr>
            <w:tcW w:w="540" w:type="dxa"/>
            <w:shd w:val="clear" w:color="auto" w:fill="auto"/>
          </w:tcPr>
          <w:p w14:paraId="0A83618E" w14:textId="2B8A5DF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D4230DE" w14:textId="1D3A46C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F599BE7" w14:textId="42169CD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BBEAC15" w14:textId="6A8B8E6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CDC8030" w14:textId="5EF6DD7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22E941E" w14:textId="4D0CD77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FF52548" w14:textId="3C79F0D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AA40196" w14:textId="30D76B0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0DDCDCE" w14:textId="6C399B1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82D2A68" w14:textId="3BBF67F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7C0B811" w14:textId="61C8120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7622751" w14:textId="29684A1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B8AF84F" w14:textId="4F5E034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3ACE80A" w14:textId="77777777" w:rsidTr="00587037">
        <w:trPr>
          <w:cantSplit/>
          <w:trHeight w:val="728"/>
        </w:trPr>
        <w:tc>
          <w:tcPr>
            <w:tcW w:w="1525" w:type="dxa"/>
            <w:shd w:val="clear" w:color="auto" w:fill="auto"/>
            <w:vAlign w:val="center"/>
          </w:tcPr>
          <w:p w14:paraId="5AF6294A" w14:textId="6A3363E8"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24</w:t>
            </w:r>
          </w:p>
        </w:tc>
        <w:tc>
          <w:tcPr>
            <w:tcW w:w="2520" w:type="dxa"/>
            <w:shd w:val="clear" w:color="auto" w:fill="auto"/>
            <w:vAlign w:val="center"/>
          </w:tcPr>
          <w:p w14:paraId="309AD98B" w14:textId="3E3E610B"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33651117/1</w:t>
            </w:r>
          </w:p>
        </w:tc>
        <w:tc>
          <w:tcPr>
            <w:tcW w:w="2880" w:type="dxa"/>
            <w:shd w:val="clear" w:color="auto" w:fill="auto"/>
          </w:tcPr>
          <w:p w14:paraId="3F988549" w14:textId="61BCD118" w:rsidR="00C47C31" w:rsidRPr="00B6690F" w:rsidRDefault="00C47C31" w:rsidP="00C47C31">
            <w:pPr>
              <w:jc w:val="both"/>
              <w:rPr>
                <w:rFonts w:ascii="GHEA Grapalat" w:hAnsi="GHEA Grapalat"/>
                <w:sz w:val="20"/>
                <w:szCs w:val="20"/>
                <w:lang w:val="es-ES"/>
              </w:rPr>
            </w:pPr>
            <w:r w:rsidRPr="00B6690F">
              <w:rPr>
                <w:rFonts w:ascii="GHEA Grapalat" w:hAnsi="GHEA Grapalat"/>
                <w:sz w:val="20"/>
                <w:szCs w:val="20"/>
                <w:lang w:val="hy-AM"/>
              </w:rPr>
              <w:t xml:space="preserve">ցեֆիքսիմ </w:t>
            </w:r>
            <w:r w:rsidRPr="00B6690F">
              <w:rPr>
                <w:rFonts w:ascii="GHEA Grapalat" w:hAnsi="GHEA Grapalat"/>
                <w:sz w:val="20"/>
                <w:szCs w:val="20"/>
              </w:rPr>
              <w:t>j01dd08</w:t>
            </w:r>
          </w:p>
        </w:tc>
        <w:tc>
          <w:tcPr>
            <w:tcW w:w="540" w:type="dxa"/>
            <w:shd w:val="clear" w:color="auto" w:fill="auto"/>
          </w:tcPr>
          <w:p w14:paraId="593E088D" w14:textId="76430F7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BDAEA8E" w14:textId="5FB9302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865218D" w14:textId="788C322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AC50181" w14:textId="06E30E7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2D77F31" w14:textId="3F9BC56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0373FAA" w14:textId="00B2C7A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2920D76" w14:textId="2D19D52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81B4441" w14:textId="53312CC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9164A08" w14:textId="7900DC8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722D546" w14:textId="39038A6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E5C9307" w14:textId="53682E4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0816103" w14:textId="20EF6FA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E739877" w14:textId="64B1AF1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284645B" w14:textId="77777777" w:rsidTr="009565A7">
        <w:trPr>
          <w:cantSplit/>
          <w:trHeight w:val="728"/>
        </w:trPr>
        <w:tc>
          <w:tcPr>
            <w:tcW w:w="1525" w:type="dxa"/>
            <w:shd w:val="clear" w:color="auto" w:fill="auto"/>
            <w:vAlign w:val="center"/>
          </w:tcPr>
          <w:p w14:paraId="24C05746" w14:textId="75CDE903" w:rsidR="00C47C31" w:rsidRPr="00B6690F" w:rsidRDefault="00C47C31" w:rsidP="00C47C31">
            <w:pPr>
              <w:jc w:val="center"/>
              <w:rPr>
                <w:rFonts w:ascii="GHEA Grapalat" w:hAnsi="GHEA Grapalat" w:cs="Arial LatArm"/>
              </w:rPr>
            </w:pPr>
            <w:r w:rsidRPr="00B6690F">
              <w:rPr>
                <w:rFonts w:ascii="GHEA Grapalat" w:hAnsi="GHEA Grapalat" w:cs="Arial LatArm"/>
                <w:lang w:val="pt-BR"/>
              </w:rPr>
              <w:lastRenderedPageBreak/>
              <w:t>25</w:t>
            </w:r>
          </w:p>
        </w:tc>
        <w:tc>
          <w:tcPr>
            <w:tcW w:w="2520" w:type="dxa"/>
            <w:shd w:val="clear" w:color="auto" w:fill="auto"/>
            <w:vAlign w:val="center"/>
          </w:tcPr>
          <w:p w14:paraId="01E0D8B9" w14:textId="471FD99E"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33651118/1</w:t>
            </w:r>
          </w:p>
        </w:tc>
        <w:tc>
          <w:tcPr>
            <w:tcW w:w="2880" w:type="dxa"/>
            <w:shd w:val="clear" w:color="auto" w:fill="auto"/>
            <w:vAlign w:val="center"/>
          </w:tcPr>
          <w:p w14:paraId="29E6DED7" w14:textId="238A79A1" w:rsidR="00C47C31" w:rsidRPr="00B6690F" w:rsidRDefault="00C47C31" w:rsidP="00C47C31">
            <w:pPr>
              <w:jc w:val="both"/>
              <w:rPr>
                <w:rFonts w:ascii="GHEA Grapalat" w:hAnsi="GHEA Grapalat" w:cs="Sylfaen"/>
                <w:sz w:val="20"/>
                <w:szCs w:val="20"/>
              </w:rPr>
            </w:pPr>
            <w:r w:rsidRPr="00B6690F">
              <w:rPr>
                <w:rFonts w:ascii="GHEA Grapalat" w:hAnsi="GHEA Grapalat" w:cs="Arial"/>
                <w:sz w:val="20"/>
                <w:szCs w:val="20"/>
                <w:lang w:val="hy-AM"/>
              </w:rPr>
              <w:t xml:space="preserve">ցեֆտրիաքսոն </w:t>
            </w:r>
            <w:r w:rsidRPr="00B6690F">
              <w:rPr>
                <w:rFonts w:ascii="GHEA Grapalat" w:hAnsi="GHEA Grapalat" w:cs="Arial"/>
                <w:sz w:val="20"/>
                <w:szCs w:val="20"/>
              </w:rPr>
              <w:t>j01dd04</w:t>
            </w:r>
          </w:p>
        </w:tc>
        <w:tc>
          <w:tcPr>
            <w:tcW w:w="540" w:type="dxa"/>
            <w:shd w:val="clear" w:color="auto" w:fill="auto"/>
          </w:tcPr>
          <w:p w14:paraId="18FFA957" w14:textId="05B4259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31020CF" w14:textId="5E784FE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CC77380" w14:textId="356D160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AA6C838" w14:textId="4FAEA72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B5BFA8F" w14:textId="55EFB9D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2A84793" w14:textId="65A2EA5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CCE7D2F" w14:textId="5314147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8A56969" w14:textId="208EB9B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CC9CC37" w14:textId="311A542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4AC498C" w14:textId="57E162F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08E6B88" w14:textId="5EC4E3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2C01AEC" w14:textId="1C9C54C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ED59366" w14:textId="0F97B4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0044042" w14:textId="77777777" w:rsidTr="009565A7">
        <w:trPr>
          <w:cantSplit/>
          <w:trHeight w:val="728"/>
        </w:trPr>
        <w:tc>
          <w:tcPr>
            <w:tcW w:w="1525" w:type="dxa"/>
            <w:shd w:val="clear" w:color="auto" w:fill="auto"/>
            <w:vAlign w:val="center"/>
          </w:tcPr>
          <w:p w14:paraId="051C23E8" w14:textId="5D480B7B"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26</w:t>
            </w:r>
          </w:p>
        </w:tc>
        <w:tc>
          <w:tcPr>
            <w:tcW w:w="2520" w:type="dxa"/>
            <w:shd w:val="clear" w:color="auto" w:fill="auto"/>
            <w:vAlign w:val="center"/>
          </w:tcPr>
          <w:p w14:paraId="239A2CA9" w14:textId="3FE00EB1"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33651125/1</w:t>
            </w:r>
          </w:p>
        </w:tc>
        <w:tc>
          <w:tcPr>
            <w:tcW w:w="2880" w:type="dxa"/>
            <w:shd w:val="clear" w:color="auto" w:fill="auto"/>
            <w:vAlign w:val="center"/>
          </w:tcPr>
          <w:p w14:paraId="6CB01DC4" w14:textId="5506478F" w:rsidR="00C47C31" w:rsidRPr="00B6690F" w:rsidRDefault="00C47C31" w:rsidP="00C47C31">
            <w:pPr>
              <w:jc w:val="both"/>
              <w:rPr>
                <w:rFonts w:ascii="GHEA Grapalat" w:hAnsi="GHEA Grapalat" w:cs="Sylfaen"/>
                <w:sz w:val="20"/>
                <w:szCs w:val="20"/>
              </w:rPr>
            </w:pPr>
            <w:r w:rsidRPr="00B6690F">
              <w:rPr>
                <w:rFonts w:ascii="GHEA Grapalat" w:hAnsi="GHEA Grapalat" w:cs="Arial"/>
                <w:sz w:val="20"/>
                <w:szCs w:val="20"/>
              </w:rPr>
              <w:t>ազիթրոմիցին</w:t>
            </w:r>
            <w:r w:rsidRPr="00B6690F">
              <w:rPr>
                <w:rFonts w:ascii="GHEA Grapalat" w:hAnsi="GHEA Grapalat" w:cs="Arial"/>
                <w:sz w:val="20"/>
                <w:szCs w:val="20"/>
                <w:lang w:val="pt-BR"/>
              </w:rPr>
              <w:t xml:space="preserve"> j01fa10, s01aa26</w:t>
            </w:r>
          </w:p>
        </w:tc>
        <w:tc>
          <w:tcPr>
            <w:tcW w:w="540" w:type="dxa"/>
            <w:shd w:val="clear" w:color="auto" w:fill="auto"/>
          </w:tcPr>
          <w:p w14:paraId="3B72E842" w14:textId="6B11D21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244EFC9" w14:textId="489E630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9AFDA9E" w14:textId="34F1E66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A62CF1E" w14:textId="7A5028C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BB08511" w14:textId="68B9F96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DEDCED8" w14:textId="3605428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724FD00" w14:textId="4461C909"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10ABC3E" w14:textId="1E774D8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3E48F28" w14:textId="5A1B664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254DC75" w14:textId="7C9D830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C9A2FB2" w14:textId="4252504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224AC89" w14:textId="346E409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3FBDAC4" w14:textId="4A0641D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4BDAA89" w14:textId="77777777" w:rsidTr="009565A7">
        <w:trPr>
          <w:cantSplit/>
          <w:trHeight w:val="728"/>
        </w:trPr>
        <w:tc>
          <w:tcPr>
            <w:tcW w:w="1525" w:type="dxa"/>
            <w:shd w:val="clear" w:color="auto" w:fill="auto"/>
            <w:vAlign w:val="center"/>
          </w:tcPr>
          <w:p w14:paraId="377F09BE" w14:textId="6AAF9EFC" w:rsidR="00C47C31" w:rsidRPr="00B6690F" w:rsidRDefault="00C47C31" w:rsidP="00C47C31">
            <w:pPr>
              <w:jc w:val="center"/>
              <w:rPr>
                <w:rFonts w:ascii="GHEA Grapalat" w:hAnsi="GHEA Grapalat" w:cs="Arial LatArm"/>
              </w:rPr>
            </w:pPr>
            <w:r w:rsidRPr="00B6690F">
              <w:rPr>
                <w:rFonts w:ascii="GHEA Grapalat" w:hAnsi="GHEA Grapalat" w:cs="Arial LatArm"/>
              </w:rPr>
              <w:t>27</w:t>
            </w:r>
          </w:p>
        </w:tc>
        <w:tc>
          <w:tcPr>
            <w:tcW w:w="2520" w:type="dxa"/>
            <w:shd w:val="clear" w:color="auto" w:fill="auto"/>
            <w:vAlign w:val="center"/>
          </w:tcPr>
          <w:p w14:paraId="1FA59970" w14:textId="4EE82C88"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33651127/1</w:t>
            </w:r>
          </w:p>
        </w:tc>
        <w:tc>
          <w:tcPr>
            <w:tcW w:w="2880" w:type="dxa"/>
            <w:shd w:val="clear" w:color="auto" w:fill="auto"/>
            <w:vAlign w:val="center"/>
          </w:tcPr>
          <w:p w14:paraId="2EFC283E" w14:textId="156C40AA" w:rsidR="00C47C31" w:rsidRPr="00B6690F" w:rsidRDefault="00C47C31" w:rsidP="00C47C31">
            <w:pPr>
              <w:jc w:val="both"/>
              <w:rPr>
                <w:rFonts w:ascii="GHEA Grapalat" w:hAnsi="GHEA Grapalat"/>
                <w:sz w:val="20"/>
                <w:szCs w:val="20"/>
                <w:lang w:val="pt-BR"/>
              </w:rPr>
            </w:pPr>
            <w:r w:rsidRPr="00B6690F">
              <w:rPr>
                <w:rFonts w:ascii="GHEA Grapalat" w:hAnsi="GHEA Grapalat" w:cs="Arial"/>
                <w:sz w:val="20"/>
                <w:szCs w:val="20"/>
              </w:rPr>
              <w:t>դ</w:t>
            </w:r>
            <w:r w:rsidRPr="00B6690F">
              <w:rPr>
                <w:rFonts w:ascii="GHEA Grapalat" w:hAnsi="GHEA Grapalat" w:cs="Arial"/>
                <w:sz w:val="20"/>
                <w:szCs w:val="20"/>
                <w:lang w:val="pt-BR"/>
              </w:rPr>
              <w:t>o</w:t>
            </w:r>
            <w:r w:rsidRPr="00B6690F">
              <w:rPr>
                <w:rFonts w:ascii="GHEA Grapalat" w:hAnsi="GHEA Grapalat" w:cs="Arial"/>
                <w:sz w:val="20"/>
                <w:szCs w:val="20"/>
              </w:rPr>
              <w:t>քսիցիկլին</w:t>
            </w:r>
            <w:r w:rsidRPr="00B6690F">
              <w:rPr>
                <w:rFonts w:ascii="GHEA Grapalat" w:hAnsi="GHEA Grapalat" w:cs="Arial"/>
                <w:sz w:val="20"/>
                <w:szCs w:val="20"/>
                <w:lang w:val="pt-BR"/>
              </w:rPr>
              <w:t xml:space="preserve"> a01ab22, j01aa0</w:t>
            </w:r>
            <w:r w:rsidRPr="00B6690F">
              <w:rPr>
                <w:rFonts w:ascii="GHEA Grapalat" w:hAnsi="GHEA Grapalat" w:cs="Arial"/>
                <w:sz w:val="20"/>
                <w:szCs w:val="20"/>
              </w:rPr>
              <w:t>2</w:t>
            </w:r>
          </w:p>
        </w:tc>
        <w:tc>
          <w:tcPr>
            <w:tcW w:w="540" w:type="dxa"/>
            <w:shd w:val="clear" w:color="auto" w:fill="auto"/>
          </w:tcPr>
          <w:p w14:paraId="1AA0A21A" w14:textId="25B68358"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F776F2D" w14:textId="7F49E50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3F0DFDF" w14:textId="3F1FCBB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AC955A4" w14:textId="703A87A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8E73012" w14:textId="41A28F88"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82C04EC" w14:textId="02D542E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BC5982B" w14:textId="766A33C2"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66B7993" w14:textId="61E6797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423A89C" w14:textId="682EE91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70848F4" w14:textId="41B793D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3E3A224" w14:textId="6ADDAAA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ED00F53" w14:textId="04B003C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EE8D199" w14:textId="6D19CF3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1A47E7E" w14:textId="77777777" w:rsidTr="009565A7">
        <w:trPr>
          <w:cantSplit/>
          <w:trHeight w:val="728"/>
        </w:trPr>
        <w:tc>
          <w:tcPr>
            <w:tcW w:w="1525" w:type="dxa"/>
            <w:shd w:val="clear" w:color="auto" w:fill="auto"/>
            <w:vAlign w:val="center"/>
          </w:tcPr>
          <w:p w14:paraId="4BFC6DA2" w14:textId="232202F7" w:rsidR="00C47C31" w:rsidRPr="00B6690F" w:rsidRDefault="00C47C31" w:rsidP="00C47C31">
            <w:pPr>
              <w:jc w:val="center"/>
              <w:rPr>
                <w:rFonts w:ascii="GHEA Grapalat" w:hAnsi="GHEA Grapalat" w:cs="Arial LatArm"/>
              </w:rPr>
            </w:pPr>
            <w:r w:rsidRPr="00B6690F">
              <w:rPr>
                <w:rFonts w:ascii="GHEA Grapalat" w:hAnsi="GHEA Grapalat" w:cs="Arial LatArm"/>
              </w:rPr>
              <w:t>28</w:t>
            </w:r>
          </w:p>
        </w:tc>
        <w:tc>
          <w:tcPr>
            <w:tcW w:w="2520" w:type="dxa"/>
            <w:shd w:val="clear" w:color="auto" w:fill="auto"/>
            <w:vAlign w:val="center"/>
          </w:tcPr>
          <w:p w14:paraId="2E06CB73" w14:textId="114A1894" w:rsidR="00C47C31" w:rsidRPr="00B6690F" w:rsidRDefault="00C47C31" w:rsidP="00C47C31">
            <w:pPr>
              <w:jc w:val="center"/>
              <w:rPr>
                <w:rFonts w:ascii="GHEA Grapalat" w:hAnsi="GHEA Grapalat"/>
                <w:color w:val="333333"/>
                <w:sz w:val="16"/>
                <w:szCs w:val="16"/>
              </w:rPr>
            </w:pPr>
            <w:r w:rsidRPr="00B6690F">
              <w:rPr>
                <w:rFonts w:ascii="GHEA Grapalat" w:hAnsi="GHEA Grapalat"/>
                <w:sz w:val="16"/>
                <w:szCs w:val="16"/>
                <w:lang w:val="hy-AM"/>
              </w:rPr>
              <w:t>33651129</w:t>
            </w:r>
            <w:r w:rsidRPr="00B6690F">
              <w:rPr>
                <w:rFonts w:ascii="GHEA Grapalat" w:hAnsi="GHEA Grapalat"/>
                <w:sz w:val="16"/>
                <w:szCs w:val="16"/>
              </w:rPr>
              <w:t>/1</w:t>
            </w:r>
          </w:p>
        </w:tc>
        <w:tc>
          <w:tcPr>
            <w:tcW w:w="2880" w:type="dxa"/>
            <w:shd w:val="clear" w:color="auto" w:fill="auto"/>
            <w:vAlign w:val="center"/>
          </w:tcPr>
          <w:p w14:paraId="55B7CE52" w14:textId="5323B029" w:rsidR="00C47C31" w:rsidRPr="00B6690F" w:rsidRDefault="00C47C31" w:rsidP="00C47C31">
            <w:pPr>
              <w:jc w:val="both"/>
              <w:rPr>
                <w:rFonts w:ascii="GHEA Grapalat" w:hAnsi="GHEA Grapalat" w:cs="Sylfaen"/>
                <w:sz w:val="20"/>
                <w:szCs w:val="20"/>
              </w:rPr>
            </w:pPr>
            <w:r w:rsidRPr="00B6690F">
              <w:rPr>
                <w:rFonts w:ascii="Arial LatArm" w:hAnsi="Arial LatArm" w:cs="Arial"/>
                <w:sz w:val="20"/>
                <w:szCs w:val="20"/>
              </w:rPr>
              <w:t>ÏÉ³ñÇÃñáÙÇóÇÝ j01fa09</w:t>
            </w:r>
          </w:p>
        </w:tc>
        <w:tc>
          <w:tcPr>
            <w:tcW w:w="540" w:type="dxa"/>
            <w:shd w:val="clear" w:color="auto" w:fill="auto"/>
          </w:tcPr>
          <w:p w14:paraId="07730DF0" w14:textId="65D9948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3EA641C" w14:textId="50E3FD1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20F81A8" w14:textId="41D5FE7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7EDCAB2" w14:textId="1072243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885DF24" w14:textId="1469327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2CE1EB3" w14:textId="4A7565C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87CA2D4" w14:textId="6350A35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07F64C7" w14:textId="61CF2F0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249DDE4" w14:textId="6AB1D00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6D24520" w14:textId="3AAF1D8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BB2C509" w14:textId="54E9794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43DDBB5" w14:textId="6F8E6C0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422AF1C" w14:textId="122E7A1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E2BB83B" w14:textId="77777777" w:rsidTr="009565A7">
        <w:trPr>
          <w:cantSplit/>
          <w:trHeight w:val="728"/>
        </w:trPr>
        <w:tc>
          <w:tcPr>
            <w:tcW w:w="1525" w:type="dxa"/>
            <w:shd w:val="clear" w:color="auto" w:fill="auto"/>
            <w:vAlign w:val="center"/>
          </w:tcPr>
          <w:p w14:paraId="44B9D5A2" w14:textId="33762B6F" w:rsidR="00C47C31" w:rsidRPr="00B6690F" w:rsidRDefault="00C47C31" w:rsidP="00C47C31">
            <w:pPr>
              <w:jc w:val="center"/>
              <w:rPr>
                <w:rFonts w:ascii="GHEA Grapalat" w:hAnsi="GHEA Grapalat" w:cs="Arial LatArm"/>
              </w:rPr>
            </w:pPr>
            <w:r w:rsidRPr="00B6690F">
              <w:rPr>
                <w:rFonts w:ascii="GHEA Grapalat" w:hAnsi="GHEA Grapalat" w:cs="Arial LatArm"/>
              </w:rPr>
              <w:t>29</w:t>
            </w:r>
          </w:p>
        </w:tc>
        <w:tc>
          <w:tcPr>
            <w:tcW w:w="2520" w:type="dxa"/>
            <w:shd w:val="clear" w:color="auto" w:fill="auto"/>
            <w:vAlign w:val="center"/>
          </w:tcPr>
          <w:p w14:paraId="28458331" w14:textId="0F2272A8"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hy-AM"/>
              </w:rPr>
              <w:t>33651134/1</w:t>
            </w:r>
          </w:p>
        </w:tc>
        <w:tc>
          <w:tcPr>
            <w:tcW w:w="2880" w:type="dxa"/>
            <w:shd w:val="clear" w:color="auto" w:fill="auto"/>
            <w:vAlign w:val="center"/>
          </w:tcPr>
          <w:p w14:paraId="0DC6B264" w14:textId="78A548E0" w:rsidR="00C47C31" w:rsidRPr="00B6690F" w:rsidRDefault="00C47C31" w:rsidP="00C47C31">
            <w:pPr>
              <w:jc w:val="both"/>
              <w:rPr>
                <w:rFonts w:ascii="GHEA Grapalat" w:hAnsi="GHEA Grapalat" w:cs="Sylfaen"/>
                <w:lang w:val="hy-AM"/>
              </w:rPr>
            </w:pPr>
            <w:r w:rsidRPr="00B6690F">
              <w:rPr>
                <w:rFonts w:ascii="GHEA Grapalat" w:hAnsi="GHEA Grapalat" w:cs="Arial"/>
                <w:sz w:val="20"/>
                <w:szCs w:val="20"/>
              </w:rPr>
              <w:t>ցիպրոֆլօքսացին j01ma02, s01ae03, s02aa15, s03aa07</w:t>
            </w:r>
          </w:p>
        </w:tc>
        <w:tc>
          <w:tcPr>
            <w:tcW w:w="540" w:type="dxa"/>
            <w:shd w:val="clear" w:color="auto" w:fill="auto"/>
          </w:tcPr>
          <w:p w14:paraId="1AB653AA" w14:textId="67238C1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FB4501C" w14:textId="5570E9A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3723A95" w14:textId="4990322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03E3BFE" w14:textId="05E383F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E90859F" w14:textId="22C0F15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962F277" w14:textId="14CF2BF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3FC8091" w14:textId="2797493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8DD2381" w14:textId="644D484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6A7C3C2" w14:textId="42869C3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D0DD6A6" w14:textId="6B0CCB5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6F06ACF" w14:textId="1BDD745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03E4C22" w14:textId="45D2DD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0FB9263" w14:textId="1C0DD45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28CEDE0" w14:textId="77777777" w:rsidTr="009565A7">
        <w:trPr>
          <w:cantSplit/>
          <w:trHeight w:val="728"/>
        </w:trPr>
        <w:tc>
          <w:tcPr>
            <w:tcW w:w="1525" w:type="dxa"/>
            <w:shd w:val="clear" w:color="auto" w:fill="auto"/>
            <w:vAlign w:val="center"/>
          </w:tcPr>
          <w:p w14:paraId="428EFA31" w14:textId="59175BD4"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30</w:t>
            </w:r>
          </w:p>
        </w:tc>
        <w:tc>
          <w:tcPr>
            <w:tcW w:w="2520" w:type="dxa"/>
            <w:shd w:val="clear" w:color="auto" w:fill="auto"/>
            <w:vAlign w:val="center"/>
          </w:tcPr>
          <w:p w14:paraId="0220F5C8" w14:textId="2F5F879D"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hy-AM"/>
              </w:rPr>
              <w:t>33651134/2</w:t>
            </w:r>
          </w:p>
        </w:tc>
        <w:tc>
          <w:tcPr>
            <w:tcW w:w="2880" w:type="dxa"/>
            <w:shd w:val="clear" w:color="auto" w:fill="auto"/>
            <w:vAlign w:val="center"/>
          </w:tcPr>
          <w:p w14:paraId="4581B42D" w14:textId="4C20E6C6" w:rsidR="00C47C31" w:rsidRPr="00B6690F" w:rsidRDefault="00C47C31" w:rsidP="00C47C31">
            <w:pPr>
              <w:rPr>
                <w:rFonts w:ascii="GHEA Grapalat" w:hAnsi="GHEA Grapalat" w:cs="Sylfaen"/>
                <w:sz w:val="20"/>
                <w:szCs w:val="20"/>
                <w:lang w:val="hy-AM"/>
              </w:rPr>
            </w:pPr>
            <w:r w:rsidRPr="00B6690F">
              <w:rPr>
                <w:rFonts w:ascii="GHEA Grapalat" w:hAnsi="GHEA Grapalat" w:cs="Arial"/>
                <w:sz w:val="20"/>
                <w:szCs w:val="20"/>
              </w:rPr>
              <w:t>ցիպրոֆլօքսացին j01ma02, s01ae03, s02aa15, s03aa07</w:t>
            </w:r>
          </w:p>
        </w:tc>
        <w:tc>
          <w:tcPr>
            <w:tcW w:w="540" w:type="dxa"/>
            <w:shd w:val="clear" w:color="auto" w:fill="auto"/>
          </w:tcPr>
          <w:p w14:paraId="1BE9F6DF" w14:textId="59C1CC5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9B08F4B" w14:textId="67C1133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57618A0" w14:textId="3BE03BD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E9B66A7" w14:textId="044B0AA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ABDD4CE" w14:textId="5EF6893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F99CF41" w14:textId="6AD5651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AB0EA72" w14:textId="71E00862"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01EFEBD" w14:textId="03DBF43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01F8514" w14:textId="4123FDF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4414A2E" w14:textId="64E28A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7C76834" w14:textId="19C4797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7F57426" w14:textId="4589322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E75A6CD" w14:textId="5997D23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59F2998" w14:textId="77777777" w:rsidTr="009565A7">
        <w:trPr>
          <w:cantSplit/>
          <w:trHeight w:val="728"/>
        </w:trPr>
        <w:tc>
          <w:tcPr>
            <w:tcW w:w="1525" w:type="dxa"/>
            <w:shd w:val="clear" w:color="auto" w:fill="auto"/>
            <w:vAlign w:val="center"/>
          </w:tcPr>
          <w:p w14:paraId="776B7E37" w14:textId="75DD1D21"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31</w:t>
            </w:r>
          </w:p>
        </w:tc>
        <w:tc>
          <w:tcPr>
            <w:tcW w:w="2520" w:type="dxa"/>
            <w:shd w:val="clear" w:color="auto" w:fill="auto"/>
            <w:vAlign w:val="center"/>
          </w:tcPr>
          <w:p w14:paraId="71D5F2CC" w14:textId="0398BA6F"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33651134/3</w:t>
            </w:r>
          </w:p>
        </w:tc>
        <w:tc>
          <w:tcPr>
            <w:tcW w:w="2880" w:type="dxa"/>
            <w:shd w:val="clear" w:color="auto" w:fill="auto"/>
            <w:vAlign w:val="center"/>
          </w:tcPr>
          <w:p w14:paraId="37D06ED3" w14:textId="2B7C4053" w:rsidR="00C47C31" w:rsidRPr="00B6690F" w:rsidRDefault="00C47C31" w:rsidP="00C47C31">
            <w:pPr>
              <w:rPr>
                <w:rFonts w:ascii="GHEA Grapalat" w:hAnsi="GHEA Grapalat" w:cs="Sylfaen"/>
              </w:rPr>
            </w:pPr>
            <w:r w:rsidRPr="00B6690F">
              <w:rPr>
                <w:rFonts w:ascii="GHEA Grapalat" w:hAnsi="GHEA Grapalat" w:cs="Arial"/>
                <w:sz w:val="20"/>
                <w:szCs w:val="20"/>
              </w:rPr>
              <w:t>ցիպրոֆլօքսացին j01ma02, s01ae03, s02aa15, s03aa07</w:t>
            </w:r>
          </w:p>
        </w:tc>
        <w:tc>
          <w:tcPr>
            <w:tcW w:w="540" w:type="dxa"/>
            <w:shd w:val="clear" w:color="auto" w:fill="auto"/>
          </w:tcPr>
          <w:p w14:paraId="52387216" w14:textId="7AC8B66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A7DA33D" w14:textId="750A495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0EC2E8F" w14:textId="24635EE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FC2DDCC" w14:textId="4DE473A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1C39748" w14:textId="32FAE63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78F532A" w14:textId="1793E11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07639F6" w14:textId="3AAE962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29A8C0E" w14:textId="2833A81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DFBA7F5" w14:textId="1CD2BC9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A676F06" w14:textId="61DF710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D1AFDE4" w14:textId="2174472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F8ADCF4" w14:textId="3B54C44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D4B87A3" w14:textId="306956B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BFB0003" w14:textId="77777777" w:rsidTr="009565A7">
        <w:trPr>
          <w:cantSplit/>
          <w:trHeight w:val="728"/>
        </w:trPr>
        <w:tc>
          <w:tcPr>
            <w:tcW w:w="1525" w:type="dxa"/>
            <w:shd w:val="clear" w:color="auto" w:fill="auto"/>
            <w:vAlign w:val="center"/>
          </w:tcPr>
          <w:p w14:paraId="03EE12D3" w14:textId="52435B40"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32</w:t>
            </w:r>
          </w:p>
        </w:tc>
        <w:tc>
          <w:tcPr>
            <w:tcW w:w="2520" w:type="dxa"/>
            <w:shd w:val="clear" w:color="auto" w:fill="auto"/>
            <w:vAlign w:val="center"/>
          </w:tcPr>
          <w:p w14:paraId="5F54D695" w14:textId="7C372DB9"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33651135/1</w:t>
            </w:r>
          </w:p>
        </w:tc>
        <w:tc>
          <w:tcPr>
            <w:tcW w:w="2880" w:type="dxa"/>
            <w:shd w:val="clear" w:color="auto" w:fill="auto"/>
            <w:vAlign w:val="center"/>
          </w:tcPr>
          <w:p w14:paraId="54B8F93B" w14:textId="5B2E14C9" w:rsidR="00C47C31" w:rsidRPr="00B6690F" w:rsidRDefault="00C47C31" w:rsidP="00C47C31">
            <w:pPr>
              <w:rPr>
                <w:rFonts w:ascii="GHEA Grapalat" w:hAnsi="GHEA Grapalat" w:cs="Sylfaen"/>
              </w:rPr>
            </w:pPr>
            <w:r w:rsidRPr="00B6690F">
              <w:rPr>
                <w:rFonts w:ascii="GHEA Grapalat" w:hAnsi="GHEA Grapalat" w:cs="Arial"/>
                <w:sz w:val="20"/>
                <w:szCs w:val="20"/>
                <w:lang w:val="es-ES"/>
              </w:rPr>
              <w:t>քլորամֆենիկոլ d06ax02, d10af03, g01aa05, j01ba01, s01aa01, s02aa01, s03aa08</w:t>
            </w:r>
          </w:p>
        </w:tc>
        <w:tc>
          <w:tcPr>
            <w:tcW w:w="540" w:type="dxa"/>
            <w:shd w:val="clear" w:color="auto" w:fill="auto"/>
          </w:tcPr>
          <w:p w14:paraId="573E23E0" w14:textId="0109E82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5F3213E" w14:textId="26AC893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B4F0B55" w14:textId="133C6A3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272A47C" w14:textId="5036608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31CCC0B" w14:textId="5E5D85C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2CC6ECF" w14:textId="1F2F495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7C3B722" w14:textId="56C34E6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A5597EB" w14:textId="60C414E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0B1D9C7" w14:textId="5B9A51E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1FC851B" w14:textId="53FFEBF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F8B202B" w14:textId="04DAB89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75DF6C6" w14:textId="3DFB8D2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AD0EC03" w14:textId="542F605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6297F7A" w14:textId="77777777" w:rsidTr="009565A7">
        <w:trPr>
          <w:cantSplit/>
          <w:trHeight w:val="728"/>
        </w:trPr>
        <w:tc>
          <w:tcPr>
            <w:tcW w:w="1525" w:type="dxa"/>
            <w:shd w:val="clear" w:color="auto" w:fill="auto"/>
            <w:vAlign w:val="center"/>
          </w:tcPr>
          <w:p w14:paraId="2A51E4E2" w14:textId="65F56E47" w:rsidR="00C47C31" w:rsidRPr="00B6690F" w:rsidRDefault="00C47C31" w:rsidP="00C47C31">
            <w:pPr>
              <w:jc w:val="center"/>
              <w:rPr>
                <w:rFonts w:ascii="GHEA Grapalat" w:hAnsi="GHEA Grapalat" w:cs="Arial LatArm"/>
              </w:rPr>
            </w:pPr>
            <w:r w:rsidRPr="00B6690F">
              <w:rPr>
                <w:rFonts w:ascii="GHEA Grapalat" w:hAnsi="GHEA Grapalat" w:cs="Arial LatArm"/>
              </w:rPr>
              <w:t>33</w:t>
            </w:r>
          </w:p>
        </w:tc>
        <w:tc>
          <w:tcPr>
            <w:tcW w:w="2520" w:type="dxa"/>
            <w:shd w:val="clear" w:color="auto" w:fill="auto"/>
            <w:vAlign w:val="center"/>
          </w:tcPr>
          <w:p w14:paraId="22C68CFE" w14:textId="430D898A"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hy-AM"/>
              </w:rPr>
              <w:t>33651135/</w:t>
            </w:r>
            <w:r w:rsidRPr="00B6690F">
              <w:rPr>
                <w:rFonts w:ascii="GHEA Grapalat" w:hAnsi="GHEA Grapalat"/>
                <w:sz w:val="16"/>
                <w:szCs w:val="16"/>
              </w:rPr>
              <w:t>2</w:t>
            </w:r>
          </w:p>
        </w:tc>
        <w:tc>
          <w:tcPr>
            <w:tcW w:w="2880" w:type="dxa"/>
            <w:shd w:val="clear" w:color="auto" w:fill="auto"/>
            <w:vAlign w:val="center"/>
          </w:tcPr>
          <w:p w14:paraId="361BAC6A" w14:textId="499D503C" w:rsidR="00C47C31" w:rsidRPr="00B6690F" w:rsidRDefault="00C47C31" w:rsidP="00C47C31">
            <w:pPr>
              <w:rPr>
                <w:rFonts w:ascii="GHEA Grapalat" w:hAnsi="GHEA Grapalat" w:cs="Sylfaen"/>
              </w:rPr>
            </w:pPr>
            <w:r w:rsidRPr="00B6690F">
              <w:rPr>
                <w:rFonts w:ascii="GHEA Grapalat" w:hAnsi="GHEA Grapalat" w:cs="Arial"/>
                <w:sz w:val="20"/>
                <w:szCs w:val="20"/>
                <w:lang w:val="es-ES"/>
              </w:rPr>
              <w:t>քլորամֆենիկոլ d06ax02, d10af03, g01aa05, j01ba01, s01aa01, s02aa01, s03aa08</w:t>
            </w:r>
          </w:p>
        </w:tc>
        <w:tc>
          <w:tcPr>
            <w:tcW w:w="540" w:type="dxa"/>
            <w:shd w:val="clear" w:color="auto" w:fill="auto"/>
          </w:tcPr>
          <w:p w14:paraId="5EB22490" w14:textId="741CFC0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331A225" w14:textId="4417D69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2264C9E" w14:textId="0FC3462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25627E3" w14:textId="5121189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E44E4D0" w14:textId="44E2AC1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40AE5FE" w14:textId="741D262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126005E" w14:textId="1DA499E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9E8C761" w14:textId="5D61E11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23594AD" w14:textId="4A453C0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C959E48" w14:textId="1C0C351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2E601D4" w14:textId="55E7C09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CE0FB67" w14:textId="7663AA9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E199302" w14:textId="388F277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4D727F4" w14:textId="77777777" w:rsidTr="009565A7">
        <w:trPr>
          <w:cantSplit/>
          <w:trHeight w:val="728"/>
        </w:trPr>
        <w:tc>
          <w:tcPr>
            <w:tcW w:w="1525" w:type="dxa"/>
            <w:shd w:val="clear" w:color="auto" w:fill="auto"/>
            <w:vAlign w:val="center"/>
          </w:tcPr>
          <w:p w14:paraId="4E71C63E" w14:textId="50C027D1" w:rsidR="00C47C31" w:rsidRPr="00B6690F" w:rsidRDefault="00C47C31" w:rsidP="00C47C31">
            <w:pPr>
              <w:jc w:val="center"/>
              <w:rPr>
                <w:rFonts w:ascii="GHEA Grapalat" w:hAnsi="GHEA Grapalat" w:cs="Arial LatArm"/>
              </w:rPr>
            </w:pPr>
            <w:r w:rsidRPr="00B6690F">
              <w:rPr>
                <w:rFonts w:ascii="GHEA Grapalat" w:hAnsi="GHEA Grapalat" w:cs="Arial LatArm"/>
                <w:lang w:val="hy-AM"/>
              </w:rPr>
              <w:t>34</w:t>
            </w:r>
          </w:p>
        </w:tc>
        <w:tc>
          <w:tcPr>
            <w:tcW w:w="2520" w:type="dxa"/>
            <w:shd w:val="clear" w:color="auto" w:fill="auto"/>
            <w:vAlign w:val="center"/>
          </w:tcPr>
          <w:p w14:paraId="7DCF13EF" w14:textId="66CE1D07" w:rsidR="00C47C31" w:rsidRPr="00B6690F" w:rsidRDefault="00C47C31" w:rsidP="00C47C31">
            <w:pPr>
              <w:jc w:val="center"/>
              <w:rPr>
                <w:rFonts w:ascii="GHEA Grapalat" w:hAnsi="GHEA Grapalat"/>
                <w:sz w:val="16"/>
                <w:szCs w:val="16"/>
                <w:lang w:val="hy-AM"/>
              </w:rPr>
            </w:pPr>
            <w:r w:rsidRPr="00B6690F">
              <w:rPr>
                <w:rFonts w:ascii="GHEA Grapalat" w:hAnsi="GHEA Grapalat"/>
                <w:color w:val="000000"/>
                <w:sz w:val="16"/>
                <w:szCs w:val="16"/>
                <w:lang w:val="hy-AM"/>
              </w:rPr>
              <w:t>33651136/1</w:t>
            </w:r>
          </w:p>
        </w:tc>
        <w:tc>
          <w:tcPr>
            <w:tcW w:w="2880" w:type="dxa"/>
            <w:shd w:val="clear" w:color="auto" w:fill="auto"/>
            <w:vAlign w:val="center"/>
          </w:tcPr>
          <w:p w14:paraId="0C3CA8BF" w14:textId="067B496A"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lang w:val="hy-AM"/>
              </w:rPr>
              <w:t>կլինդամիցին</w:t>
            </w:r>
          </w:p>
        </w:tc>
        <w:tc>
          <w:tcPr>
            <w:tcW w:w="540" w:type="dxa"/>
            <w:shd w:val="clear" w:color="auto" w:fill="auto"/>
          </w:tcPr>
          <w:p w14:paraId="0E2250AD" w14:textId="16FEB301" w:rsidR="00C47C31" w:rsidRPr="00B6690F" w:rsidRDefault="00C47C31" w:rsidP="00C47C31">
            <w:pPr>
              <w:rPr>
                <w:lang w:val="hy-AM"/>
              </w:rPr>
            </w:pPr>
            <w:r w:rsidRPr="00B6690F">
              <w:rPr>
                <w:rFonts w:ascii="GHEA Grapalat" w:hAnsi="GHEA Grapalat" w:cs="Arial"/>
                <w:sz w:val="18"/>
                <w:szCs w:val="18"/>
                <w:lang w:val="pt-BR"/>
              </w:rPr>
              <w:t>%</w:t>
            </w:r>
          </w:p>
        </w:tc>
        <w:tc>
          <w:tcPr>
            <w:tcW w:w="540" w:type="dxa"/>
            <w:shd w:val="clear" w:color="auto" w:fill="auto"/>
          </w:tcPr>
          <w:p w14:paraId="557DB38B" w14:textId="618F7A9A" w:rsidR="00C47C31" w:rsidRPr="00B6690F" w:rsidRDefault="00C47C31" w:rsidP="00C47C31">
            <w:pPr>
              <w:rPr>
                <w:lang w:val="hy-AM"/>
              </w:rPr>
            </w:pPr>
            <w:r w:rsidRPr="00B6690F">
              <w:rPr>
                <w:rFonts w:ascii="GHEA Grapalat" w:hAnsi="GHEA Grapalat" w:cs="Arial"/>
                <w:sz w:val="18"/>
                <w:szCs w:val="18"/>
                <w:lang w:val="pt-BR"/>
              </w:rPr>
              <w:t>%</w:t>
            </w:r>
          </w:p>
        </w:tc>
        <w:tc>
          <w:tcPr>
            <w:tcW w:w="630" w:type="dxa"/>
            <w:shd w:val="clear" w:color="auto" w:fill="auto"/>
          </w:tcPr>
          <w:p w14:paraId="525DCC43" w14:textId="51660F6B" w:rsidR="00C47C31" w:rsidRPr="00B6690F" w:rsidRDefault="00C47C31" w:rsidP="00C47C31">
            <w:pPr>
              <w:rPr>
                <w:lang w:val="hy-AM"/>
              </w:rPr>
            </w:pPr>
            <w:r w:rsidRPr="00B6690F">
              <w:rPr>
                <w:rFonts w:ascii="GHEA Grapalat" w:hAnsi="GHEA Grapalat" w:cs="Arial"/>
                <w:sz w:val="18"/>
                <w:szCs w:val="18"/>
                <w:lang w:val="pt-BR"/>
              </w:rPr>
              <w:t>%</w:t>
            </w:r>
          </w:p>
        </w:tc>
        <w:tc>
          <w:tcPr>
            <w:tcW w:w="630" w:type="dxa"/>
            <w:shd w:val="clear" w:color="auto" w:fill="auto"/>
          </w:tcPr>
          <w:p w14:paraId="73720E56" w14:textId="7DB94FFD" w:rsidR="00C47C31" w:rsidRPr="00B6690F" w:rsidRDefault="00C47C31" w:rsidP="00C47C31">
            <w:pPr>
              <w:ind w:left="113" w:right="113"/>
              <w:rPr>
                <w:lang w:val="hy-AM"/>
              </w:rPr>
            </w:pPr>
            <w:r w:rsidRPr="00B6690F">
              <w:rPr>
                <w:rFonts w:ascii="GHEA Grapalat" w:hAnsi="GHEA Grapalat" w:cs="Arial"/>
                <w:sz w:val="18"/>
                <w:szCs w:val="18"/>
                <w:lang w:val="pt-BR"/>
              </w:rPr>
              <w:t>%</w:t>
            </w:r>
          </w:p>
        </w:tc>
        <w:tc>
          <w:tcPr>
            <w:tcW w:w="540" w:type="dxa"/>
            <w:shd w:val="clear" w:color="auto" w:fill="auto"/>
          </w:tcPr>
          <w:p w14:paraId="799CFDF0" w14:textId="46F0C50C" w:rsidR="00C47C31" w:rsidRPr="00B6690F" w:rsidRDefault="00C47C31" w:rsidP="00C47C31">
            <w:pPr>
              <w:ind w:left="113" w:right="113"/>
              <w:rPr>
                <w:lang w:val="hy-AM"/>
              </w:rPr>
            </w:pPr>
            <w:r w:rsidRPr="00B6690F">
              <w:rPr>
                <w:rFonts w:ascii="GHEA Grapalat" w:hAnsi="GHEA Grapalat" w:cs="Arial"/>
                <w:sz w:val="18"/>
                <w:szCs w:val="18"/>
                <w:lang w:val="pt-BR"/>
              </w:rPr>
              <w:t>%</w:t>
            </w:r>
          </w:p>
        </w:tc>
        <w:tc>
          <w:tcPr>
            <w:tcW w:w="630" w:type="dxa"/>
            <w:shd w:val="clear" w:color="auto" w:fill="auto"/>
          </w:tcPr>
          <w:p w14:paraId="16C6D467" w14:textId="1D4CC18B" w:rsidR="00C47C31" w:rsidRPr="00B6690F" w:rsidRDefault="00C47C31" w:rsidP="00C47C31">
            <w:pPr>
              <w:ind w:left="113" w:right="113"/>
              <w:rPr>
                <w:lang w:val="hy-AM"/>
              </w:rPr>
            </w:pPr>
            <w:r w:rsidRPr="00B6690F">
              <w:rPr>
                <w:rFonts w:ascii="GHEA Grapalat" w:hAnsi="GHEA Grapalat" w:cs="Arial"/>
                <w:sz w:val="18"/>
                <w:szCs w:val="18"/>
                <w:lang w:val="pt-BR"/>
              </w:rPr>
              <w:t>%</w:t>
            </w:r>
          </w:p>
        </w:tc>
        <w:tc>
          <w:tcPr>
            <w:tcW w:w="540" w:type="dxa"/>
            <w:shd w:val="clear" w:color="auto" w:fill="auto"/>
          </w:tcPr>
          <w:p w14:paraId="64CF42C4" w14:textId="4EB0A80E" w:rsidR="00C47C31" w:rsidRPr="00B6690F" w:rsidRDefault="00C47C31" w:rsidP="00C47C31">
            <w:pPr>
              <w:ind w:left="113" w:right="113"/>
              <w:rPr>
                <w:lang w:val="hy-AM"/>
              </w:rPr>
            </w:pPr>
            <w:r w:rsidRPr="00B6690F">
              <w:rPr>
                <w:rFonts w:ascii="GHEA Grapalat" w:hAnsi="GHEA Grapalat" w:cs="Arial"/>
                <w:sz w:val="18"/>
                <w:szCs w:val="18"/>
                <w:lang w:val="pt-BR"/>
              </w:rPr>
              <w:t>%</w:t>
            </w:r>
          </w:p>
        </w:tc>
        <w:tc>
          <w:tcPr>
            <w:tcW w:w="810" w:type="dxa"/>
            <w:shd w:val="clear" w:color="auto" w:fill="auto"/>
          </w:tcPr>
          <w:p w14:paraId="7E4140C0" w14:textId="0F060C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85E0701" w14:textId="5D1D817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A3F7194" w14:textId="1B5D0BA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EF507CB" w14:textId="36D404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938C619" w14:textId="689492B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2146E45" w14:textId="66E90B5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3B22D67" w14:textId="77777777" w:rsidTr="009565A7">
        <w:trPr>
          <w:cantSplit/>
          <w:trHeight w:val="728"/>
        </w:trPr>
        <w:tc>
          <w:tcPr>
            <w:tcW w:w="1525" w:type="dxa"/>
            <w:shd w:val="clear" w:color="auto" w:fill="auto"/>
            <w:vAlign w:val="center"/>
          </w:tcPr>
          <w:p w14:paraId="2EF8AA79" w14:textId="4530498C"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35</w:t>
            </w:r>
          </w:p>
        </w:tc>
        <w:tc>
          <w:tcPr>
            <w:tcW w:w="2520" w:type="dxa"/>
            <w:shd w:val="clear" w:color="auto" w:fill="auto"/>
            <w:vAlign w:val="center"/>
          </w:tcPr>
          <w:p w14:paraId="14B0A66C" w14:textId="6B44FEDF"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33651139/</w:t>
            </w:r>
            <w:r w:rsidRPr="00B6690F">
              <w:rPr>
                <w:rFonts w:ascii="GHEA Grapalat" w:hAnsi="GHEA Grapalat"/>
                <w:sz w:val="16"/>
                <w:szCs w:val="16"/>
                <w:lang w:val="hy-AM"/>
              </w:rPr>
              <w:t>1</w:t>
            </w:r>
          </w:p>
        </w:tc>
        <w:tc>
          <w:tcPr>
            <w:tcW w:w="2880" w:type="dxa"/>
            <w:shd w:val="clear" w:color="auto" w:fill="auto"/>
            <w:vAlign w:val="center"/>
          </w:tcPr>
          <w:p w14:paraId="57ED3521" w14:textId="05694C10"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մոքսիֆլօքսացին</w:t>
            </w:r>
            <w:r w:rsidRPr="00B6690F">
              <w:rPr>
                <w:rFonts w:ascii="GHEA Grapalat" w:hAnsi="GHEA Grapalat"/>
                <w:sz w:val="20"/>
                <w:szCs w:val="20"/>
                <w:lang w:val="pt-BR"/>
              </w:rPr>
              <w:t xml:space="preserve"> j01ma14, s0</w:t>
            </w:r>
            <w:r w:rsidRPr="00B6690F">
              <w:rPr>
                <w:rFonts w:ascii="GHEA Grapalat" w:hAnsi="GHEA Grapalat"/>
                <w:sz w:val="20"/>
                <w:szCs w:val="20"/>
              </w:rPr>
              <w:t xml:space="preserve">1ae07  </w:t>
            </w:r>
          </w:p>
        </w:tc>
        <w:tc>
          <w:tcPr>
            <w:tcW w:w="540" w:type="dxa"/>
            <w:shd w:val="clear" w:color="auto" w:fill="auto"/>
          </w:tcPr>
          <w:p w14:paraId="421C2029" w14:textId="4425ED6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C0A9152" w14:textId="585F3E6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C75DB1E" w14:textId="536A54E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063F00E" w14:textId="493E95C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4FD20F9" w14:textId="1DC43D4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DE6F322" w14:textId="24A9A73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00A30CD" w14:textId="6A2BEDF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1FEECF4" w14:textId="761B353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BD54D97" w14:textId="4FFD45D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10E8AED" w14:textId="5B94887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5F45D3F" w14:textId="7EBE4DD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AAA07BD" w14:textId="26CD35F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7F7ACEE" w14:textId="1564FB0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DEE8090" w14:textId="77777777" w:rsidTr="009565A7">
        <w:trPr>
          <w:cantSplit/>
          <w:trHeight w:val="728"/>
        </w:trPr>
        <w:tc>
          <w:tcPr>
            <w:tcW w:w="1525" w:type="dxa"/>
            <w:shd w:val="clear" w:color="auto" w:fill="auto"/>
            <w:vAlign w:val="center"/>
          </w:tcPr>
          <w:p w14:paraId="5B9FEF16" w14:textId="60DE695A"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36</w:t>
            </w:r>
          </w:p>
        </w:tc>
        <w:tc>
          <w:tcPr>
            <w:tcW w:w="2520" w:type="dxa"/>
            <w:shd w:val="clear" w:color="auto" w:fill="auto"/>
            <w:vAlign w:val="center"/>
          </w:tcPr>
          <w:p w14:paraId="21A3F84F" w14:textId="76FD9888"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33651139/</w:t>
            </w:r>
            <w:r w:rsidRPr="00B6690F">
              <w:rPr>
                <w:rFonts w:ascii="GHEA Grapalat" w:hAnsi="GHEA Grapalat"/>
                <w:sz w:val="16"/>
                <w:szCs w:val="16"/>
                <w:lang w:val="hy-AM"/>
              </w:rPr>
              <w:t>2</w:t>
            </w:r>
          </w:p>
        </w:tc>
        <w:tc>
          <w:tcPr>
            <w:tcW w:w="2880" w:type="dxa"/>
            <w:shd w:val="clear" w:color="auto" w:fill="auto"/>
            <w:vAlign w:val="center"/>
          </w:tcPr>
          <w:p w14:paraId="2A79B5F5" w14:textId="77B43637"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մոքսիֆլօքսացին</w:t>
            </w:r>
            <w:r w:rsidRPr="00B6690F">
              <w:rPr>
                <w:rFonts w:ascii="GHEA Grapalat" w:hAnsi="GHEA Grapalat"/>
                <w:sz w:val="20"/>
                <w:szCs w:val="20"/>
                <w:lang w:val="pt-BR"/>
              </w:rPr>
              <w:t xml:space="preserve"> j01ma14, s0</w:t>
            </w:r>
            <w:r w:rsidRPr="00B6690F">
              <w:rPr>
                <w:rFonts w:ascii="GHEA Grapalat" w:hAnsi="GHEA Grapalat"/>
                <w:sz w:val="20"/>
                <w:szCs w:val="20"/>
              </w:rPr>
              <w:t xml:space="preserve">1ae08  </w:t>
            </w:r>
          </w:p>
        </w:tc>
        <w:tc>
          <w:tcPr>
            <w:tcW w:w="540" w:type="dxa"/>
            <w:shd w:val="clear" w:color="auto" w:fill="auto"/>
          </w:tcPr>
          <w:p w14:paraId="1A4647E1" w14:textId="7E12540C"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5404E58" w14:textId="58EB160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F0A4402" w14:textId="31475A3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7DFE9DA" w14:textId="01047FF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41B23F7" w14:textId="0C6F46BA"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03F976B" w14:textId="1B80F24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2A0B1CD" w14:textId="3254DE2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9D1B55A" w14:textId="0CD646B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D271A28" w14:textId="426C3F9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0234FEB" w14:textId="6C43262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5BDA69E" w14:textId="65BCFDA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7ADB05F" w14:textId="299B58F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D541676" w14:textId="5DFED6A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920543F" w14:textId="77777777" w:rsidTr="009565A7">
        <w:trPr>
          <w:cantSplit/>
          <w:trHeight w:val="728"/>
        </w:trPr>
        <w:tc>
          <w:tcPr>
            <w:tcW w:w="1525" w:type="dxa"/>
            <w:shd w:val="clear" w:color="auto" w:fill="auto"/>
            <w:vAlign w:val="center"/>
          </w:tcPr>
          <w:p w14:paraId="47ABB025" w14:textId="6795F446"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37</w:t>
            </w:r>
          </w:p>
        </w:tc>
        <w:tc>
          <w:tcPr>
            <w:tcW w:w="2520" w:type="dxa"/>
            <w:shd w:val="clear" w:color="auto" w:fill="auto"/>
            <w:vAlign w:val="center"/>
          </w:tcPr>
          <w:p w14:paraId="20915E80" w14:textId="00E06649" w:rsidR="00C47C31" w:rsidRPr="00B6690F" w:rsidRDefault="00C47C31" w:rsidP="00C47C31">
            <w:pPr>
              <w:jc w:val="center"/>
              <w:rPr>
                <w:rFonts w:ascii="GHEA Grapalat" w:hAnsi="GHEA Grapalat"/>
                <w:sz w:val="16"/>
                <w:szCs w:val="16"/>
                <w:lang w:val="ru-RU"/>
              </w:rPr>
            </w:pPr>
            <w:r w:rsidRPr="00B6690F">
              <w:rPr>
                <w:rFonts w:ascii="GHEA Grapalat" w:hAnsi="GHEA Grapalat"/>
                <w:sz w:val="16"/>
                <w:szCs w:val="16"/>
                <w:lang w:val="pt-BR"/>
              </w:rPr>
              <w:t>33651139/</w:t>
            </w:r>
            <w:r w:rsidRPr="00B6690F">
              <w:rPr>
                <w:rFonts w:ascii="GHEA Grapalat" w:hAnsi="GHEA Grapalat"/>
                <w:sz w:val="16"/>
                <w:szCs w:val="16"/>
                <w:lang w:val="hy-AM"/>
              </w:rPr>
              <w:t>3</w:t>
            </w:r>
          </w:p>
        </w:tc>
        <w:tc>
          <w:tcPr>
            <w:tcW w:w="2880" w:type="dxa"/>
            <w:shd w:val="clear" w:color="auto" w:fill="auto"/>
            <w:vAlign w:val="center"/>
          </w:tcPr>
          <w:p w14:paraId="03E30CED" w14:textId="67883731" w:rsidR="00C47C31" w:rsidRPr="00B6690F" w:rsidRDefault="00C47C31" w:rsidP="00C47C31">
            <w:pPr>
              <w:rPr>
                <w:rFonts w:ascii="GHEA Grapalat" w:hAnsi="GHEA Grapalat" w:cs="Arial"/>
                <w:sz w:val="20"/>
                <w:szCs w:val="20"/>
                <w:lang w:val="ru-RU"/>
              </w:rPr>
            </w:pPr>
            <w:r w:rsidRPr="00B6690F">
              <w:rPr>
                <w:rFonts w:ascii="GHEA Grapalat" w:hAnsi="GHEA Grapalat"/>
                <w:sz w:val="20"/>
                <w:szCs w:val="20"/>
              </w:rPr>
              <w:t>մոքսիֆլօքսացին</w:t>
            </w:r>
            <w:r w:rsidRPr="00B6690F">
              <w:rPr>
                <w:rFonts w:ascii="GHEA Grapalat" w:hAnsi="GHEA Grapalat"/>
                <w:sz w:val="20"/>
                <w:szCs w:val="20"/>
                <w:lang w:val="pt-BR"/>
              </w:rPr>
              <w:t xml:space="preserve"> j01ma14, s0</w:t>
            </w:r>
            <w:r w:rsidRPr="00B6690F">
              <w:rPr>
                <w:rFonts w:ascii="GHEA Grapalat" w:hAnsi="GHEA Grapalat"/>
                <w:sz w:val="20"/>
                <w:szCs w:val="20"/>
              </w:rPr>
              <w:t xml:space="preserve">1ae07  </w:t>
            </w:r>
          </w:p>
        </w:tc>
        <w:tc>
          <w:tcPr>
            <w:tcW w:w="540" w:type="dxa"/>
            <w:shd w:val="clear" w:color="auto" w:fill="auto"/>
          </w:tcPr>
          <w:p w14:paraId="38738AF5" w14:textId="202F4E51" w:rsidR="00C47C31" w:rsidRPr="00B6690F" w:rsidRDefault="00C47C31" w:rsidP="00C47C31">
            <w:pPr>
              <w:rPr>
                <w:lang w:val="ru-RU"/>
              </w:rPr>
            </w:pPr>
            <w:r w:rsidRPr="00B6690F">
              <w:rPr>
                <w:rFonts w:ascii="GHEA Grapalat" w:hAnsi="GHEA Grapalat" w:cs="Arial"/>
                <w:sz w:val="18"/>
                <w:szCs w:val="18"/>
                <w:lang w:val="pt-BR"/>
              </w:rPr>
              <w:t>%</w:t>
            </w:r>
          </w:p>
        </w:tc>
        <w:tc>
          <w:tcPr>
            <w:tcW w:w="540" w:type="dxa"/>
            <w:shd w:val="clear" w:color="auto" w:fill="auto"/>
          </w:tcPr>
          <w:p w14:paraId="43A6AEF2" w14:textId="4DB894A8" w:rsidR="00C47C31" w:rsidRPr="00B6690F" w:rsidRDefault="00C47C31" w:rsidP="00C47C31">
            <w:pPr>
              <w:rPr>
                <w:lang w:val="ru-RU"/>
              </w:rPr>
            </w:pPr>
            <w:r w:rsidRPr="00B6690F">
              <w:rPr>
                <w:rFonts w:ascii="GHEA Grapalat" w:hAnsi="GHEA Grapalat" w:cs="Arial"/>
                <w:sz w:val="18"/>
                <w:szCs w:val="18"/>
                <w:lang w:val="pt-BR"/>
              </w:rPr>
              <w:t>%</w:t>
            </w:r>
          </w:p>
        </w:tc>
        <w:tc>
          <w:tcPr>
            <w:tcW w:w="630" w:type="dxa"/>
            <w:shd w:val="clear" w:color="auto" w:fill="auto"/>
          </w:tcPr>
          <w:p w14:paraId="6C9260DD" w14:textId="195CA9FA" w:rsidR="00C47C31" w:rsidRPr="00B6690F" w:rsidRDefault="00C47C31" w:rsidP="00C47C31">
            <w:pPr>
              <w:rPr>
                <w:lang w:val="ru-RU"/>
              </w:rPr>
            </w:pPr>
            <w:r w:rsidRPr="00B6690F">
              <w:rPr>
                <w:rFonts w:ascii="GHEA Grapalat" w:hAnsi="GHEA Grapalat" w:cs="Arial"/>
                <w:sz w:val="18"/>
                <w:szCs w:val="18"/>
                <w:lang w:val="pt-BR"/>
              </w:rPr>
              <w:t>%</w:t>
            </w:r>
          </w:p>
        </w:tc>
        <w:tc>
          <w:tcPr>
            <w:tcW w:w="630" w:type="dxa"/>
            <w:shd w:val="clear" w:color="auto" w:fill="auto"/>
          </w:tcPr>
          <w:p w14:paraId="469AEE27" w14:textId="24ADA83B" w:rsidR="00C47C31" w:rsidRPr="00B6690F" w:rsidRDefault="00C47C31" w:rsidP="00C47C31">
            <w:pPr>
              <w:ind w:left="113" w:right="113"/>
              <w:rPr>
                <w:lang w:val="ru-RU"/>
              </w:rPr>
            </w:pPr>
            <w:r w:rsidRPr="00B6690F">
              <w:rPr>
                <w:rFonts w:ascii="GHEA Grapalat" w:hAnsi="GHEA Grapalat" w:cs="Arial"/>
                <w:sz w:val="18"/>
                <w:szCs w:val="18"/>
                <w:lang w:val="pt-BR"/>
              </w:rPr>
              <w:t>%</w:t>
            </w:r>
          </w:p>
        </w:tc>
        <w:tc>
          <w:tcPr>
            <w:tcW w:w="540" w:type="dxa"/>
            <w:shd w:val="clear" w:color="auto" w:fill="auto"/>
          </w:tcPr>
          <w:p w14:paraId="40AF2F5A" w14:textId="23F90C10" w:rsidR="00C47C31" w:rsidRPr="00B6690F" w:rsidRDefault="00C47C31" w:rsidP="00C47C31">
            <w:pPr>
              <w:ind w:left="113" w:right="113"/>
              <w:rPr>
                <w:lang w:val="ru-RU"/>
              </w:rPr>
            </w:pPr>
            <w:r w:rsidRPr="00B6690F">
              <w:rPr>
                <w:rFonts w:ascii="GHEA Grapalat" w:hAnsi="GHEA Grapalat" w:cs="Arial"/>
                <w:sz w:val="18"/>
                <w:szCs w:val="18"/>
                <w:lang w:val="pt-BR"/>
              </w:rPr>
              <w:t>%</w:t>
            </w:r>
          </w:p>
        </w:tc>
        <w:tc>
          <w:tcPr>
            <w:tcW w:w="630" w:type="dxa"/>
            <w:shd w:val="clear" w:color="auto" w:fill="auto"/>
          </w:tcPr>
          <w:p w14:paraId="1BB859BA" w14:textId="3CDA5219" w:rsidR="00C47C31" w:rsidRPr="00B6690F" w:rsidRDefault="00C47C31" w:rsidP="00C47C31">
            <w:pPr>
              <w:ind w:left="113" w:right="113"/>
              <w:rPr>
                <w:lang w:val="ru-RU"/>
              </w:rPr>
            </w:pPr>
            <w:r w:rsidRPr="00B6690F">
              <w:rPr>
                <w:rFonts w:ascii="GHEA Grapalat" w:hAnsi="GHEA Grapalat" w:cs="Arial"/>
                <w:sz w:val="18"/>
                <w:szCs w:val="18"/>
                <w:lang w:val="pt-BR"/>
              </w:rPr>
              <w:t>%</w:t>
            </w:r>
          </w:p>
        </w:tc>
        <w:tc>
          <w:tcPr>
            <w:tcW w:w="540" w:type="dxa"/>
            <w:shd w:val="clear" w:color="auto" w:fill="auto"/>
          </w:tcPr>
          <w:p w14:paraId="0A56F9BC" w14:textId="7CDAFADE" w:rsidR="00C47C31" w:rsidRPr="00B6690F" w:rsidRDefault="00C47C31" w:rsidP="00C47C31">
            <w:pPr>
              <w:ind w:left="113" w:right="113"/>
              <w:rPr>
                <w:lang w:val="ru-RU"/>
              </w:rPr>
            </w:pPr>
            <w:r w:rsidRPr="00B6690F">
              <w:rPr>
                <w:rFonts w:ascii="GHEA Grapalat" w:hAnsi="GHEA Grapalat" w:cs="Arial"/>
                <w:sz w:val="18"/>
                <w:szCs w:val="18"/>
                <w:lang w:val="pt-BR"/>
              </w:rPr>
              <w:t>%</w:t>
            </w:r>
          </w:p>
        </w:tc>
        <w:tc>
          <w:tcPr>
            <w:tcW w:w="810" w:type="dxa"/>
            <w:shd w:val="clear" w:color="auto" w:fill="auto"/>
          </w:tcPr>
          <w:p w14:paraId="45B74783" w14:textId="1363C78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33F387F" w14:textId="4DD137F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B6713B0" w14:textId="671C5EF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C6B1F94" w14:textId="1E5CEEA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4A74609" w14:textId="47B18DB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03695DE" w14:textId="147E2E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D7BDC21" w14:textId="77777777" w:rsidTr="009565A7">
        <w:trPr>
          <w:cantSplit/>
          <w:trHeight w:val="728"/>
        </w:trPr>
        <w:tc>
          <w:tcPr>
            <w:tcW w:w="1525" w:type="dxa"/>
            <w:shd w:val="clear" w:color="auto" w:fill="auto"/>
            <w:vAlign w:val="center"/>
          </w:tcPr>
          <w:p w14:paraId="2241438E" w14:textId="56CAA4AB"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38</w:t>
            </w:r>
          </w:p>
        </w:tc>
        <w:tc>
          <w:tcPr>
            <w:tcW w:w="2520" w:type="dxa"/>
            <w:shd w:val="clear" w:color="auto" w:fill="auto"/>
            <w:vAlign w:val="center"/>
          </w:tcPr>
          <w:p w14:paraId="3CC95B34" w14:textId="4BC0577C"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33651145</w:t>
            </w:r>
            <w:r w:rsidRPr="00B6690F">
              <w:rPr>
                <w:rFonts w:ascii="GHEA Grapalat" w:hAnsi="GHEA Grapalat"/>
                <w:sz w:val="16"/>
                <w:szCs w:val="16"/>
                <w:lang w:val="hy-AM"/>
              </w:rPr>
              <w:t>/1</w:t>
            </w:r>
          </w:p>
        </w:tc>
        <w:tc>
          <w:tcPr>
            <w:tcW w:w="2880" w:type="dxa"/>
            <w:shd w:val="clear" w:color="auto" w:fill="auto"/>
            <w:vAlign w:val="center"/>
          </w:tcPr>
          <w:p w14:paraId="13BCB1B6" w14:textId="048BCB5D" w:rsidR="00C47C31" w:rsidRPr="00B6690F" w:rsidRDefault="00C47C31" w:rsidP="00C47C31">
            <w:pPr>
              <w:rPr>
                <w:rFonts w:ascii="GHEA Grapalat" w:hAnsi="GHEA Grapalat" w:cs="Arial"/>
                <w:sz w:val="20"/>
                <w:szCs w:val="20"/>
                <w:lang w:val="hy-AM"/>
              </w:rPr>
            </w:pPr>
            <w:r w:rsidRPr="00B6690F">
              <w:rPr>
                <w:rFonts w:ascii="GHEA Grapalat" w:hAnsi="GHEA Grapalat"/>
                <w:sz w:val="20"/>
                <w:szCs w:val="20"/>
                <w:lang w:val="hy-AM"/>
              </w:rPr>
              <w:t>դեքսամեթազոն</w:t>
            </w:r>
            <w:r w:rsidRPr="00B6690F">
              <w:rPr>
                <w:rFonts w:ascii="GHEA Grapalat" w:hAnsi="GHEA Grapalat"/>
                <w:sz w:val="20"/>
                <w:szCs w:val="20"/>
                <w:lang w:val="es-ES"/>
              </w:rPr>
              <w:t xml:space="preserve">, </w:t>
            </w:r>
            <w:r w:rsidRPr="00B6690F">
              <w:rPr>
                <w:rFonts w:ascii="GHEA Grapalat" w:hAnsi="GHEA Grapalat"/>
                <w:sz w:val="20"/>
                <w:szCs w:val="20"/>
                <w:lang w:val="hy-AM"/>
              </w:rPr>
              <w:t>նեոմիցին</w:t>
            </w:r>
            <w:r w:rsidRPr="00B6690F">
              <w:rPr>
                <w:rFonts w:ascii="GHEA Grapalat" w:hAnsi="GHEA Grapalat"/>
                <w:sz w:val="20"/>
                <w:szCs w:val="20"/>
                <w:lang w:val="es-ES"/>
              </w:rPr>
              <w:t xml:space="preserve"> (</w:t>
            </w:r>
            <w:r w:rsidRPr="00B6690F">
              <w:rPr>
                <w:rFonts w:ascii="GHEA Grapalat" w:hAnsi="GHEA Grapalat"/>
                <w:sz w:val="20"/>
                <w:szCs w:val="20"/>
                <w:lang w:val="hy-AM"/>
              </w:rPr>
              <w:t>նեոմիցինիսուլֆատ</w:t>
            </w:r>
            <w:r w:rsidRPr="00B6690F">
              <w:rPr>
                <w:rFonts w:ascii="GHEA Grapalat" w:hAnsi="GHEA Grapalat"/>
                <w:sz w:val="20"/>
                <w:szCs w:val="20"/>
                <w:lang w:val="es-ES"/>
              </w:rPr>
              <w:t xml:space="preserve">), </w:t>
            </w:r>
            <w:r w:rsidRPr="00B6690F">
              <w:rPr>
                <w:rFonts w:ascii="GHEA Grapalat" w:hAnsi="GHEA Grapalat"/>
                <w:sz w:val="20"/>
                <w:szCs w:val="20"/>
                <w:lang w:val="hy-AM"/>
              </w:rPr>
              <w:t>պոլիմիքսին</w:t>
            </w:r>
            <w:r w:rsidRPr="00B6690F">
              <w:rPr>
                <w:rFonts w:ascii="GHEA Grapalat" w:hAnsi="GHEA Grapalat"/>
                <w:sz w:val="20"/>
                <w:szCs w:val="20"/>
                <w:lang w:val="es-ES"/>
              </w:rPr>
              <w:t xml:space="preserve"> B (</w:t>
            </w:r>
            <w:r w:rsidRPr="00B6690F">
              <w:rPr>
                <w:rFonts w:ascii="GHEA Grapalat" w:hAnsi="GHEA Grapalat"/>
                <w:sz w:val="20"/>
                <w:szCs w:val="20"/>
                <w:lang w:val="hy-AM"/>
              </w:rPr>
              <w:t>պոլիմիքսին</w:t>
            </w:r>
            <w:r w:rsidRPr="00B6690F">
              <w:rPr>
                <w:rFonts w:ascii="GHEA Grapalat" w:hAnsi="GHEA Grapalat"/>
                <w:sz w:val="20"/>
                <w:szCs w:val="20"/>
                <w:lang w:val="es-ES"/>
              </w:rPr>
              <w:t xml:space="preserve"> B-</w:t>
            </w:r>
            <w:r w:rsidRPr="00B6690F">
              <w:rPr>
                <w:rFonts w:ascii="GHEA Grapalat" w:hAnsi="GHEA Grapalat"/>
                <w:sz w:val="20"/>
                <w:szCs w:val="20"/>
                <w:lang w:val="hy-AM"/>
              </w:rPr>
              <w:t>իսուլֆատ</w:t>
            </w:r>
            <w:r w:rsidRPr="00B6690F">
              <w:rPr>
                <w:rFonts w:ascii="GHEA Grapalat" w:hAnsi="GHEA Grapalat"/>
                <w:sz w:val="20"/>
                <w:szCs w:val="20"/>
                <w:lang w:val="es-ES"/>
              </w:rPr>
              <w:t xml:space="preserve">) S01CA01  </w:t>
            </w:r>
          </w:p>
        </w:tc>
        <w:tc>
          <w:tcPr>
            <w:tcW w:w="540" w:type="dxa"/>
            <w:shd w:val="clear" w:color="auto" w:fill="auto"/>
          </w:tcPr>
          <w:p w14:paraId="48FA4219" w14:textId="51DC39F0" w:rsidR="00C47C31" w:rsidRPr="00B6690F" w:rsidRDefault="00C47C31" w:rsidP="00C47C31">
            <w:pPr>
              <w:rPr>
                <w:lang w:val="pt-BR"/>
              </w:rPr>
            </w:pPr>
            <w:r w:rsidRPr="00B6690F">
              <w:rPr>
                <w:rFonts w:ascii="GHEA Grapalat" w:hAnsi="GHEA Grapalat" w:cs="Arial"/>
                <w:sz w:val="18"/>
                <w:szCs w:val="18"/>
                <w:lang w:val="pt-BR"/>
              </w:rPr>
              <w:t>%</w:t>
            </w:r>
          </w:p>
        </w:tc>
        <w:tc>
          <w:tcPr>
            <w:tcW w:w="540" w:type="dxa"/>
            <w:shd w:val="clear" w:color="auto" w:fill="auto"/>
          </w:tcPr>
          <w:p w14:paraId="43C68EA6" w14:textId="3D2BDEE0"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335B60C7" w14:textId="12F1A5ED"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539C9067" w14:textId="351BAB30"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385C9EA7" w14:textId="24508806"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630" w:type="dxa"/>
            <w:shd w:val="clear" w:color="auto" w:fill="auto"/>
          </w:tcPr>
          <w:p w14:paraId="543F4156" w14:textId="1E8C628C"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19BA63D3" w14:textId="77D71726"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810" w:type="dxa"/>
            <w:shd w:val="clear" w:color="auto" w:fill="auto"/>
          </w:tcPr>
          <w:p w14:paraId="1E94587E" w14:textId="75E95E5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C138E26" w14:textId="6E5CAE9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541205E" w14:textId="46751D9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E83AAD0" w14:textId="6E3B57F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C3CC048" w14:textId="019795D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1A97861" w14:textId="47CB7A5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47F718E" w14:textId="77777777" w:rsidTr="009565A7">
        <w:trPr>
          <w:cantSplit/>
          <w:trHeight w:val="728"/>
        </w:trPr>
        <w:tc>
          <w:tcPr>
            <w:tcW w:w="1525" w:type="dxa"/>
            <w:shd w:val="clear" w:color="auto" w:fill="auto"/>
            <w:vAlign w:val="center"/>
          </w:tcPr>
          <w:p w14:paraId="051C850B" w14:textId="22EAFDC6" w:rsidR="00C47C31" w:rsidRPr="00B6690F" w:rsidRDefault="00C47C31" w:rsidP="00C47C31">
            <w:pPr>
              <w:jc w:val="center"/>
              <w:rPr>
                <w:rFonts w:ascii="GHEA Grapalat" w:hAnsi="GHEA Grapalat" w:cs="Arial LatArm"/>
              </w:rPr>
            </w:pPr>
            <w:r w:rsidRPr="00B6690F">
              <w:rPr>
                <w:rFonts w:ascii="GHEA Grapalat" w:hAnsi="GHEA Grapalat" w:cs="Arial LatArm"/>
              </w:rPr>
              <w:lastRenderedPageBreak/>
              <w:t>39</w:t>
            </w:r>
          </w:p>
        </w:tc>
        <w:tc>
          <w:tcPr>
            <w:tcW w:w="2520" w:type="dxa"/>
            <w:shd w:val="clear" w:color="auto" w:fill="auto"/>
            <w:vAlign w:val="center"/>
          </w:tcPr>
          <w:p w14:paraId="3228BA6F" w14:textId="7062C9BE"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33651148/1</w:t>
            </w:r>
          </w:p>
        </w:tc>
        <w:tc>
          <w:tcPr>
            <w:tcW w:w="2880" w:type="dxa"/>
            <w:shd w:val="clear" w:color="auto" w:fill="auto"/>
            <w:vAlign w:val="center"/>
          </w:tcPr>
          <w:p w14:paraId="5F84FA15" w14:textId="43846F3B" w:rsidR="00C47C31" w:rsidRPr="00B6690F" w:rsidRDefault="00C47C31" w:rsidP="00C47C31">
            <w:pPr>
              <w:rPr>
                <w:rFonts w:ascii="GHEA Grapalat" w:hAnsi="GHEA Grapalat" w:cs="Arial"/>
                <w:sz w:val="20"/>
                <w:szCs w:val="20"/>
                <w:lang w:val="hy-AM"/>
              </w:rPr>
            </w:pPr>
            <w:r w:rsidRPr="00B6690F">
              <w:rPr>
                <w:rFonts w:ascii="GHEA Grapalat" w:hAnsi="GHEA Grapalat"/>
                <w:sz w:val="20"/>
                <w:szCs w:val="20"/>
              </w:rPr>
              <w:t>կլոտրիմազոլ a01ab18, d01ac01, g01af03</w:t>
            </w:r>
          </w:p>
        </w:tc>
        <w:tc>
          <w:tcPr>
            <w:tcW w:w="540" w:type="dxa"/>
            <w:shd w:val="clear" w:color="auto" w:fill="auto"/>
          </w:tcPr>
          <w:p w14:paraId="0B7AD598" w14:textId="08A7951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260D328" w14:textId="57121C2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7915C14" w14:textId="5B77413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E864E18" w14:textId="018327E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16EF5F8" w14:textId="407F093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8DED954" w14:textId="0AAD6A0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84421C4" w14:textId="119FFA6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8D02EAA" w14:textId="14D58F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59AF271" w14:textId="74A3732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453CC37" w14:textId="15FD62E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DCE3ACB" w14:textId="75AAE23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BB224EF" w14:textId="2F5BBDC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C3FBE97" w14:textId="6420FCC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E5359C4" w14:textId="77777777" w:rsidTr="009565A7">
        <w:trPr>
          <w:cantSplit/>
          <w:trHeight w:val="728"/>
        </w:trPr>
        <w:tc>
          <w:tcPr>
            <w:tcW w:w="1525" w:type="dxa"/>
            <w:shd w:val="clear" w:color="auto" w:fill="auto"/>
            <w:vAlign w:val="center"/>
          </w:tcPr>
          <w:p w14:paraId="23BE3230" w14:textId="41F67C94" w:rsidR="00C47C31" w:rsidRPr="00B6690F" w:rsidRDefault="00C47C31" w:rsidP="00C47C31">
            <w:pPr>
              <w:jc w:val="center"/>
              <w:rPr>
                <w:rFonts w:ascii="GHEA Grapalat" w:hAnsi="GHEA Grapalat" w:cs="Arial LatArm"/>
              </w:rPr>
            </w:pPr>
            <w:r w:rsidRPr="00B6690F">
              <w:rPr>
                <w:rFonts w:ascii="GHEA Grapalat" w:hAnsi="GHEA Grapalat" w:cs="Arial LatArm"/>
              </w:rPr>
              <w:t>40</w:t>
            </w:r>
          </w:p>
        </w:tc>
        <w:tc>
          <w:tcPr>
            <w:tcW w:w="2520" w:type="dxa"/>
            <w:shd w:val="clear" w:color="auto" w:fill="auto"/>
            <w:vAlign w:val="center"/>
          </w:tcPr>
          <w:p w14:paraId="52981CD9" w14:textId="72D84905"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33651150/1</w:t>
            </w:r>
          </w:p>
        </w:tc>
        <w:tc>
          <w:tcPr>
            <w:tcW w:w="2880" w:type="dxa"/>
            <w:shd w:val="clear" w:color="auto" w:fill="auto"/>
            <w:vAlign w:val="center"/>
          </w:tcPr>
          <w:p w14:paraId="3097A0A0" w14:textId="48A1D564"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 xml:space="preserve">ֆլյուկոնազոլ </w:t>
            </w:r>
            <w:r w:rsidRPr="00B6690F">
              <w:rPr>
                <w:rFonts w:ascii="GHEA Grapalat" w:hAnsi="GHEA Grapalat"/>
                <w:sz w:val="20"/>
                <w:szCs w:val="20"/>
              </w:rPr>
              <w:t>d01ac15, j02ac01, j02ac01</w:t>
            </w:r>
          </w:p>
        </w:tc>
        <w:tc>
          <w:tcPr>
            <w:tcW w:w="540" w:type="dxa"/>
            <w:shd w:val="clear" w:color="auto" w:fill="auto"/>
          </w:tcPr>
          <w:p w14:paraId="43F9F444" w14:textId="200F5239"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71C9BE2" w14:textId="6CCEE9C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F951C5F" w14:textId="090E168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66E383D" w14:textId="1F9F2B8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D7039D3" w14:textId="6491AEA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567404D" w14:textId="39CA62B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51A8C22" w14:textId="4156F78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67EDD1A" w14:textId="5FE6052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BF505BE" w14:textId="3D84BEE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1E9EE96" w14:textId="34C910F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672E2E9" w14:textId="37B5547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077C622" w14:textId="6D8B89D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DF8D6C1" w14:textId="608F09D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91D0E39" w14:textId="77777777" w:rsidTr="00587037">
        <w:trPr>
          <w:cantSplit/>
          <w:trHeight w:val="728"/>
        </w:trPr>
        <w:tc>
          <w:tcPr>
            <w:tcW w:w="1525" w:type="dxa"/>
            <w:shd w:val="clear" w:color="auto" w:fill="auto"/>
            <w:vAlign w:val="center"/>
          </w:tcPr>
          <w:p w14:paraId="4DFEAD29" w14:textId="01DDC2F4"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41</w:t>
            </w:r>
          </w:p>
        </w:tc>
        <w:tc>
          <w:tcPr>
            <w:tcW w:w="2520" w:type="dxa"/>
            <w:shd w:val="clear" w:color="auto" w:fill="auto"/>
            <w:vAlign w:val="center"/>
          </w:tcPr>
          <w:p w14:paraId="3E45E705" w14:textId="3891A025"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33651170</w:t>
            </w:r>
            <w:r w:rsidRPr="00B6690F">
              <w:rPr>
                <w:rFonts w:ascii="GHEA Grapalat" w:hAnsi="GHEA Grapalat"/>
                <w:sz w:val="16"/>
                <w:szCs w:val="16"/>
                <w:lang w:val="hy-AM"/>
              </w:rPr>
              <w:t>/1</w:t>
            </w:r>
          </w:p>
        </w:tc>
        <w:tc>
          <w:tcPr>
            <w:tcW w:w="2880" w:type="dxa"/>
            <w:shd w:val="clear" w:color="auto" w:fill="auto"/>
          </w:tcPr>
          <w:p w14:paraId="1ABC7E97" w14:textId="7691AB7A" w:rsidR="00C47C31" w:rsidRPr="00B6690F" w:rsidRDefault="00C47C31" w:rsidP="00C47C31">
            <w:pPr>
              <w:rPr>
                <w:rFonts w:ascii="GHEA Grapalat" w:hAnsi="GHEA Grapalat" w:cs="Arial"/>
                <w:sz w:val="20"/>
                <w:szCs w:val="20"/>
                <w:lang w:val="hy-AM"/>
              </w:rPr>
            </w:pPr>
            <w:r w:rsidRPr="00B6690F">
              <w:rPr>
                <w:rFonts w:ascii="GHEA Grapalat" w:hAnsi="GHEA Grapalat"/>
                <w:sz w:val="20"/>
                <w:szCs w:val="20"/>
              </w:rPr>
              <w:t>ացիկլովիր d06bb03, j05ab01, s01ad04</w:t>
            </w:r>
          </w:p>
        </w:tc>
        <w:tc>
          <w:tcPr>
            <w:tcW w:w="540" w:type="dxa"/>
            <w:shd w:val="clear" w:color="auto" w:fill="auto"/>
          </w:tcPr>
          <w:p w14:paraId="4C511D2E" w14:textId="06D21766"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ED93BA3" w14:textId="58EB101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ED1B275" w14:textId="7C83055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DB80EF7" w14:textId="3856221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922F91C" w14:textId="43E5A8B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DBBB024" w14:textId="2439F93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461306B" w14:textId="4063886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F8B3C76" w14:textId="1661C1F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B9B2832" w14:textId="289BD4B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A62023F" w14:textId="209C98A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CFCFCEF" w14:textId="42751B4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08032B0" w14:textId="1D34556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125904A" w14:textId="6A79F80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14E3406" w14:textId="77777777" w:rsidTr="00587037">
        <w:trPr>
          <w:cantSplit/>
          <w:trHeight w:val="728"/>
        </w:trPr>
        <w:tc>
          <w:tcPr>
            <w:tcW w:w="1525" w:type="dxa"/>
            <w:shd w:val="clear" w:color="auto" w:fill="auto"/>
            <w:vAlign w:val="center"/>
          </w:tcPr>
          <w:p w14:paraId="47123D3D" w14:textId="4F9ED5F3"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42</w:t>
            </w:r>
          </w:p>
        </w:tc>
        <w:tc>
          <w:tcPr>
            <w:tcW w:w="2520" w:type="dxa"/>
            <w:shd w:val="clear" w:color="auto" w:fill="auto"/>
            <w:vAlign w:val="center"/>
          </w:tcPr>
          <w:p w14:paraId="21C417CA" w14:textId="004147D7"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33651170</w:t>
            </w:r>
            <w:r w:rsidRPr="00B6690F">
              <w:rPr>
                <w:rFonts w:ascii="GHEA Grapalat" w:hAnsi="GHEA Grapalat"/>
                <w:sz w:val="16"/>
                <w:szCs w:val="16"/>
                <w:lang w:val="hy-AM"/>
              </w:rPr>
              <w:t>/2</w:t>
            </w:r>
          </w:p>
        </w:tc>
        <w:tc>
          <w:tcPr>
            <w:tcW w:w="2880" w:type="dxa"/>
            <w:shd w:val="clear" w:color="auto" w:fill="auto"/>
          </w:tcPr>
          <w:p w14:paraId="7AD176EC" w14:textId="00C63D8B" w:rsidR="00C47C31" w:rsidRPr="00B6690F" w:rsidRDefault="00C47C31" w:rsidP="00C47C31">
            <w:pPr>
              <w:rPr>
                <w:rFonts w:ascii="GHEA Grapalat" w:hAnsi="GHEA Grapalat" w:cs="Sylfaen"/>
                <w:sz w:val="20"/>
                <w:szCs w:val="20"/>
              </w:rPr>
            </w:pPr>
            <w:r w:rsidRPr="00B6690F">
              <w:rPr>
                <w:rFonts w:ascii="GHEA Grapalat" w:hAnsi="GHEA Grapalat"/>
                <w:sz w:val="20"/>
                <w:szCs w:val="20"/>
              </w:rPr>
              <w:t>ացիկլովիր d06bb03, j05ab01, s01ad04</w:t>
            </w:r>
          </w:p>
        </w:tc>
        <w:tc>
          <w:tcPr>
            <w:tcW w:w="540" w:type="dxa"/>
            <w:shd w:val="clear" w:color="auto" w:fill="auto"/>
          </w:tcPr>
          <w:p w14:paraId="50CC3412" w14:textId="44D84A7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4F66597" w14:textId="4CD5475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BA41D89" w14:textId="496FF12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20DD5C8" w14:textId="5B65B41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7CF184D" w14:textId="5C87285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EE3EFC1" w14:textId="5F19D08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9719846" w14:textId="4575C43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5EBBB7B" w14:textId="3F5B6ED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F840F84" w14:textId="7D3C70E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853E669" w14:textId="32998FC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5BB3179" w14:textId="21A4AE1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965B4F1" w14:textId="7BBC897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DDB4E0D" w14:textId="642D7D8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1873020" w14:textId="77777777" w:rsidTr="00587037">
        <w:trPr>
          <w:cantSplit/>
          <w:trHeight w:val="728"/>
        </w:trPr>
        <w:tc>
          <w:tcPr>
            <w:tcW w:w="1525" w:type="dxa"/>
            <w:shd w:val="clear" w:color="auto" w:fill="auto"/>
            <w:vAlign w:val="center"/>
          </w:tcPr>
          <w:p w14:paraId="7ADE5EE7" w14:textId="689AC354"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43</w:t>
            </w:r>
          </w:p>
        </w:tc>
        <w:tc>
          <w:tcPr>
            <w:tcW w:w="2520" w:type="dxa"/>
            <w:shd w:val="clear" w:color="auto" w:fill="auto"/>
            <w:vAlign w:val="center"/>
          </w:tcPr>
          <w:p w14:paraId="3FEBB2F6" w14:textId="1DBF59B6"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33651170</w:t>
            </w:r>
            <w:r w:rsidRPr="00B6690F">
              <w:rPr>
                <w:rFonts w:ascii="GHEA Grapalat" w:hAnsi="GHEA Grapalat"/>
                <w:sz w:val="16"/>
                <w:szCs w:val="16"/>
                <w:lang w:val="hy-AM"/>
              </w:rPr>
              <w:t>/3</w:t>
            </w:r>
          </w:p>
        </w:tc>
        <w:tc>
          <w:tcPr>
            <w:tcW w:w="2880" w:type="dxa"/>
            <w:shd w:val="clear" w:color="auto" w:fill="auto"/>
          </w:tcPr>
          <w:p w14:paraId="503D68B3" w14:textId="70E6D3FD" w:rsidR="00C47C31" w:rsidRPr="00B6690F" w:rsidRDefault="00C47C31" w:rsidP="00C47C31">
            <w:pPr>
              <w:rPr>
                <w:rFonts w:ascii="GHEA Grapalat" w:hAnsi="GHEA Grapalat" w:cs="Arial"/>
                <w:sz w:val="20"/>
                <w:szCs w:val="20"/>
                <w:lang w:val="ru-RU"/>
              </w:rPr>
            </w:pPr>
            <w:r w:rsidRPr="00B6690F">
              <w:rPr>
                <w:rFonts w:ascii="GHEA Grapalat" w:hAnsi="GHEA Grapalat"/>
                <w:sz w:val="20"/>
                <w:szCs w:val="20"/>
              </w:rPr>
              <w:t>ացիկլովիր d06bb03, j05ab01, s01ad04</w:t>
            </w:r>
          </w:p>
        </w:tc>
        <w:tc>
          <w:tcPr>
            <w:tcW w:w="540" w:type="dxa"/>
            <w:shd w:val="clear" w:color="auto" w:fill="auto"/>
          </w:tcPr>
          <w:p w14:paraId="5EE672FE" w14:textId="38AEA49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9D65D8E" w14:textId="2D1F315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FCFDDEA" w14:textId="66845C2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4811EDE" w14:textId="67BB1FB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88A01B8" w14:textId="4824391F"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170A5DE" w14:textId="7C618AF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9980E10" w14:textId="51F6680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9606289" w14:textId="31B8BC0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1B12319" w14:textId="12C45AD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39C3D30" w14:textId="482E370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BE442BD" w14:textId="45B86C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EE12082" w14:textId="0AF24D2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DA8D884" w14:textId="4035CBC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440DD41" w14:textId="77777777" w:rsidTr="009565A7">
        <w:trPr>
          <w:cantSplit/>
          <w:trHeight w:val="728"/>
        </w:trPr>
        <w:tc>
          <w:tcPr>
            <w:tcW w:w="1525" w:type="dxa"/>
            <w:shd w:val="clear" w:color="auto" w:fill="auto"/>
            <w:vAlign w:val="center"/>
          </w:tcPr>
          <w:p w14:paraId="50E48717" w14:textId="0543AED3"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44</w:t>
            </w:r>
          </w:p>
        </w:tc>
        <w:tc>
          <w:tcPr>
            <w:tcW w:w="2520" w:type="dxa"/>
            <w:shd w:val="clear" w:color="auto" w:fill="auto"/>
            <w:vAlign w:val="center"/>
          </w:tcPr>
          <w:p w14:paraId="6A1F6222" w14:textId="78561E27"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33661116/1</w:t>
            </w:r>
          </w:p>
        </w:tc>
        <w:tc>
          <w:tcPr>
            <w:tcW w:w="2880" w:type="dxa"/>
            <w:shd w:val="clear" w:color="auto" w:fill="auto"/>
            <w:vAlign w:val="center"/>
          </w:tcPr>
          <w:p w14:paraId="510497F4" w14:textId="2B09DF67" w:rsidR="00C47C31" w:rsidRPr="00B6690F" w:rsidRDefault="00C47C31" w:rsidP="00C47C31">
            <w:pPr>
              <w:rPr>
                <w:rFonts w:ascii="GHEA Grapalat" w:hAnsi="GHEA Grapalat"/>
                <w:sz w:val="20"/>
                <w:szCs w:val="20"/>
                <w:lang w:val="af-ZA"/>
              </w:rPr>
            </w:pPr>
            <w:r w:rsidRPr="00B6690F">
              <w:rPr>
                <w:rFonts w:ascii="GHEA Grapalat" w:hAnsi="GHEA Grapalat"/>
                <w:sz w:val="20"/>
                <w:szCs w:val="20"/>
              </w:rPr>
              <w:t>լիդոկային</w:t>
            </w:r>
            <w:r w:rsidRPr="00B6690F">
              <w:rPr>
                <w:rFonts w:ascii="GHEA Grapalat" w:hAnsi="GHEA Grapalat"/>
                <w:sz w:val="20"/>
                <w:szCs w:val="20"/>
                <w:lang w:val="pt-BR"/>
              </w:rPr>
              <w:t xml:space="preserve"> c01bb01, c05ad01, d04ab01, n01bb02, r02ad02, s01ha</w:t>
            </w:r>
            <w:r w:rsidRPr="00B6690F">
              <w:rPr>
                <w:rFonts w:ascii="GHEA Grapalat" w:hAnsi="GHEA Grapalat"/>
                <w:sz w:val="20"/>
                <w:szCs w:val="20"/>
              </w:rPr>
              <w:t>07, s02da02</w:t>
            </w:r>
          </w:p>
        </w:tc>
        <w:tc>
          <w:tcPr>
            <w:tcW w:w="540" w:type="dxa"/>
            <w:shd w:val="clear" w:color="auto" w:fill="auto"/>
          </w:tcPr>
          <w:p w14:paraId="3846512B" w14:textId="1EECB5A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CA4BD2D" w14:textId="20B4DB2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6FA7064" w14:textId="7ED1552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0B68EB5" w14:textId="10BB7F6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68DA28C" w14:textId="30B04316"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2A1CB2D" w14:textId="451CB08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3FC298E" w14:textId="75017E6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BD30CDE" w14:textId="171109D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A18A26" w14:textId="11DE770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23DA40E" w14:textId="300146E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1CB752C" w14:textId="4F1E75D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55AC26B" w14:textId="0C87CB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5E16DDF" w14:textId="6AD8924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C1F1296" w14:textId="77777777" w:rsidTr="009565A7">
        <w:trPr>
          <w:cantSplit/>
          <w:trHeight w:val="728"/>
        </w:trPr>
        <w:tc>
          <w:tcPr>
            <w:tcW w:w="1525" w:type="dxa"/>
            <w:shd w:val="clear" w:color="auto" w:fill="auto"/>
            <w:vAlign w:val="center"/>
          </w:tcPr>
          <w:p w14:paraId="1C121DDB" w14:textId="178BABB8" w:rsidR="00C47C31" w:rsidRPr="00B6690F" w:rsidRDefault="00C47C31" w:rsidP="00C47C31">
            <w:pPr>
              <w:jc w:val="center"/>
              <w:rPr>
                <w:rFonts w:ascii="GHEA Grapalat" w:hAnsi="GHEA Grapalat" w:cs="Arial LatArm"/>
              </w:rPr>
            </w:pPr>
            <w:r w:rsidRPr="00B6690F">
              <w:rPr>
                <w:rFonts w:ascii="GHEA Grapalat" w:hAnsi="GHEA Grapalat" w:cs="Arial LatArm"/>
              </w:rPr>
              <w:t>45</w:t>
            </w:r>
          </w:p>
        </w:tc>
        <w:tc>
          <w:tcPr>
            <w:tcW w:w="2520" w:type="dxa"/>
            <w:shd w:val="clear" w:color="auto" w:fill="auto"/>
            <w:vAlign w:val="center"/>
          </w:tcPr>
          <w:p w14:paraId="7E101F6A" w14:textId="234B9DD9"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33661116/</w:t>
            </w:r>
            <w:r w:rsidRPr="00B6690F">
              <w:rPr>
                <w:rFonts w:ascii="GHEA Grapalat" w:hAnsi="GHEA Grapalat"/>
                <w:sz w:val="16"/>
                <w:szCs w:val="16"/>
                <w:lang w:val="hy-AM"/>
              </w:rPr>
              <w:t>2</w:t>
            </w:r>
          </w:p>
        </w:tc>
        <w:tc>
          <w:tcPr>
            <w:tcW w:w="2880" w:type="dxa"/>
            <w:shd w:val="clear" w:color="auto" w:fill="auto"/>
            <w:vAlign w:val="center"/>
          </w:tcPr>
          <w:p w14:paraId="4B9222F0" w14:textId="61FFAD1D" w:rsidR="00C47C31" w:rsidRPr="00B6690F" w:rsidRDefault="00C47C31" w:rsidP="00C47C31">
            <w:pPr>
              <w:rPr>
                <w:rFonts w:ascii="GHEA Grapalat" w:hAnsi="GHEA Grapalat"/>
                <w:sz w:val="20"/>
                <w:szCs w:val="20"/>
                <w:lang w:val="af-ZA"/>
              </w:rPr>
            </w:pPr>
            <w:r w:rsidRPr="00B6690F">
              <w:rPr>
                <w:rFonts w:ascii="GHEA Grapalat" w:hAnsi="GHEA Grapalat"/>
                <w:sz w:val="20"/>
                <w:szCs w:val="20"/>
              </w:rPr>
              <w:t>լիդոկային</w:t>
            </w:r>
            <w:r w:rsidRPr="00B6690F">
              <w:rPr>
                <w:rFonts w:ascii="GHEA Grapalat" w:hAnsi="GHEA Grapalat"/>
                <w:sz w:val="20"/>
                <w:szCs w:val="20"/>
                <w:lang w:val="pt-BR"/>
              </w:rPr>
              <w:t xml:space="preserve"> c01bb01, c05ad01, d04ab01, n01bb02, r02ad02, s01ha</w:t>
            </w:r>
            <w:r w:rsidRPr="00B6690F">
              <w:rPr>
                <w:rFonts w:ascii="GHEA Grapalat" w:hAnsi="GHEA Grapalat"/>
                <w:sz w:val="20"/>
                <w:szCs w:val="20"/>
              </w:rPr>
              <w:t>07, s02da02</w:t>
            </w:r>
          </w:p>
        </w:tc>
        <w:tc>
          <w:tcPr>
            <w:tcW w:w="540" w:type="dxa"/>
            <w:shd w:val="clear" w:color="auto" w:fill="auto"/>
          </w:tcPr>
          <w:p w14:paraId="40532DB9" w14:textId="7A02ADF9"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20DF88F" w14:textId="55484D5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D05646E" w14:textId="3FBDCB4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2EAD209" w14:textId="04134B7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58889B3" w14:textId="750A814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217571E" w14:textId="78ACBE2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475F17D" w14:textId="555C0A0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BBE2F35" w14:textId="03B26B2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260C8C" w14:textId="1E88F78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0BC4049" w14:textId="3C0908F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0FAF9CD" w14:textId="5E9AE29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74DF9AC" w14:textId="50904BC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5703147" w14:textId="11706B9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B3FE078" w14:textId="77777777" w:rsidTr="009565A7">
        <w:trPr>
          <w:cantSplit/>
          <w:trHeight w:val="728"/>
        </w:trPr>
        <w:tc>
          <w:tcPr>
            <w:tcW w:w="1525" w:type="dxa"/>
            <w:shd w:val="clear" w:color="auto" w:fill="auto"/>
            <w:vAlign w:val="center"/>
          </w:tcPr>
          <w:p w14:paraId="40BA7536" w14:textId="46BC8259" w:rsidR="00C47C31" w:rsidRPr="00B6690F" w:rsidRDefault="00C47C31" w:rsidP="00C47C31">
            <w:pPr>
              <w:jc w:val="center"/>
              <w:rPr>
                <w:rFonts w:ascii="GHEA Grapalat" w:hAnsi="GHEA Grapalat" w:cs="Arial LatArm"/>
              </w:rPr>
            </w:pPr>
            <w:r w:rsidRPr="00B6690F">
              <w:rPr>
                <w:rFonts w:ascii="GHEA Grapalat" w:hAnsi="GHEA Grapalat" w:cs="Arial LatArm"/>
              </w:rPr>
              <w:t>46</w:t>
            </w:r>
          </w:p>
        </w:tc>
        <w:tc>
          <w:tcPr>
            <w:tcW w:w="2520" w:type="dxa"/>
            <w:shd w:val="clear" w:color="auto" w:fill="auto"/>
            <w:vAlign w:val="center"/>
          </w:tcPr>
          <w:p w14:paraId="4C2F7334" w14:textId="08FB1F72"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33661116/</w:t>
            </w:r>
            <w:r w:rsidRPr="00B6690F">
              <w:rPr>
                <w:rFonts w:ascii="GHEA Grapalat" w:hAnsi="GHEA Grapalat"/>
                <w:sz w:val="16"/>
                <w:szCs w:val="16"/>
                <w:lang w:val="hy-AM"/>
              </w:rPr>
              <w:t>3</w:t>
            </w:r>
          </w:p>
        </w:tc>
        <w:tc>
          <w:tcPr>
            <w:tcW w:w="2880" w:type="dxa"/>
            <w:shd w:val="clear" w:color="auto" w:fill="auto"/>
            <w:vAlign w:val="center"/>
          </w:tcPr>
          <w:p w14:paraId="536382E2" w14:textId="772EBF6F" w:rsidR="00C47C31" w:rsidRPr="00B6690F" w:rsidRDefault="00C47C31" w:rsidP="00C47C31">
            <w:pPr>
              <w:rPr>
                <w:rFonts w:ascii="GHEA Grapalat" w:hAnsi="GHEA Grapalat"/>
                <w:sz w:val="20"/>
                <w:szCs w:val="20"/>
              </w:rPr>
            </w:pPr>
            <w:r w:rsidRPr="00B6690F">
              <w:rPr>
                <w:rFonts w:ascii="GHEA Grapalat" w:hAnsi="GHEA Grapalat"/>
                <w:sz w:val="20"/>
                <w:szCs w:val="20"/>
              </w:rPr>
              <w:t>լիդոկային</w:t>
            </w:r>
            <w:r w:rsidRPr="00B6690F">
              <w:rPr>
                <w:rFonts w:ascii="GHEA Grapalat" w:hAnsi="GHEA Grapalat"/>
                <w:sz w:val="20"/>
                <w:szCs w:val="20"/>
                <w:lang w:val="pt-BR"/>
              </w:rPr>
              <w:t xml:space="preserve"> c01bb01, c05ad01, d04ab01, n01bb02, r02ad02, s01ha</w:t>
            </w:r>
            <w:r w:rsidRPr="00B6690F">
              <w:rPr>
                <w:rFonts w:ascii="GHEA Grapalat" w:hAnsi="GHEA Grapalat"/>
                <w:sz w:val="20"/>
                <w:szCs w:val="20"/>
              </w:rPr>
              <w:t>07, s02da02</w:t>
            </w:r>
          </w:p>
        </w:tc>
        <w:tc>
          <w:tcPr>
            <w:tcW w:w="540" w:type="dxa"/>
            <w:shd w:val="clear" w:color="auto" w:fill="auto"/>
          </w:tcPr>
          <w:p w14:paraId="2BA0EEA5" w14:textId="53D91A86"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7F001E9" w14:textId="51CD060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D863CE9" w14:textId="6F2D6A7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1DB7463" w14:textId="7341EA4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B0CC738" w14:textId="2F0D616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4436D3D" w14:textId="16079DD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9C271FC" w14:textId="46FA17F2"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39BAC8F" w14:textId="6EC54A9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637C5E3" w14:textId="078BA69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4AF6A6E" w14:textId="41A8F24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892FD6A" w14:textId="76F2900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A10A438" w14:textId="4AB6F6B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B78FAF1" w14:textId="20DD13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9D034C7" w14:textId="77777777" w:rsidTr="009565A7">
        <w:trPr>
          <w:cantSplit/>
          <w:trHeight w:val="728"/>
        </w:trPr>
        <w:tc>
          <w:tcPr>
            <w:tcW w:w="1525" w:type="dxa"/>
            <w:shd w:val="clear" w:color="auto" w:fill="auto"/>
            <w:vAlign w:val="center"/>
          </w:tcPr>
          <w:p w14:paraId="0FA96AE1" w14:textId="70CD9333" w:rsidR="00C47C31" w:rsidRPr="00B6690F" w:rsidRDefault="00C47C31" w:rsidP="00C47C31">
            <w:pPr>
              <w:jc w:val="center"/>
              <w:rPr>
                <w:rFonts w:ascii="GHEA Grapalat" w:hAnsi="GHEA Grapalat" w:cs="Arial LatArm"/>
              </w:rPr>
            </w:pPr>
            <w:r w:rsidRPr="00B6690F">
              <w:rPr>
                <w:rFonts w:ascii="GHEA Grapalat" w:hAnsi="GHEA Grapalat" w:cs="Arial LatArm"/>
              </w:rPr>
              <w:t>47</w:t>
            </w:r>
          </w:p>
        </w:tc>
        <w:tc>
          <w:tcPr>
            <w:tcW w:w="2520" w:type="dxa"/>
            <w:shd w:val="clear" w:color="auto" w:fill="auto"/>
            <w:vAlign w:val="center"/>
          </w:tcPr>
          <w:p w14:paraId="7175EAD0" w14:textId="065FF1B7"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sz w:val="16"/>
                <w:szCs w:val="16"/>
                <w:lang w:val="pt-BR"/>
              </w:rPr>
              <w:t>33661117/1</w:t>
            </w:r>
          </w:p>
        </w:tc>
        <w:tc>
          <w:tcPr>
            <w:tcW w:w="2880" w:type="dxa"/>
            <w:shd w:val="clear" w:color="auto" w:fill="auto"/>
            <w:vAlign w:val="center"/>
          </w:tcPr>
          <w:p w14:paraId="53BE2CCA" w14:textId="138E99F2" w:rsidR="00C47C31" w:rsidRPr="00B6690F" w:rsidRDefault="00C47C31" w:rsidP="00C47C31">
            <w:pPr>
              <w:rPr>
                <w:rFonts w:ascii="GHEA Grapalat" w:hAnsi="GHEA Grapalat"/>
                <w:sz w:val="20"/>
                <w:szCs w:val="20"/>
                <w:lang w:val="hy-AM"/>
              </w:rPr>
            </w:pPr>
            <w:r w:rsidRPr="00B6690F">
              <w:rPr>
                <w:rFonts w:ascii="GHEA Grapalat" w:hAnsi="GHEA Grapalat" w:cs="Arial"/>
                <w:sz w:val="20"/>
                <w:szCs w:val="20"/>
                <w:lang w:val="es-ES"/>
              </w:rPr>
              <w:t xml:space="preserve">կատվախոտի հանուկ N05CM09   </w:t>
            </w:r>
          </w:p>
        </w:tc>
        <w:tc>
          <w:tcPr>
            <w:tcW w:w="540" w:type="dxa"/>
            <w:shd w:val="clear" w:color="auto" w:fill="auto"/>
          </w:tcPr>
          <w:p w14:paraId="41C92BB5" w14:textId="4ADB644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D9E8EED" w14:textId="416E516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6DE0193" w14:textId="3C595B9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DEF3853" w14:textId="42C61A9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D508C69" w14:textId="2F5F38B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6278431" w14:textId="3D3FC3A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50722CB" w14:textId="0375717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DCE9B2B" w14:textId="21CAC4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2376CB" w14:textId="1381E3F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D913019" w14:textId="0963306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5EF0D91" w14:textId="528BE44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EE84F63" w14:textId="6823AEE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13A6F64" w14:textId="5C53D1D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14A0917" w14:textId="77777777" w:rsidTr="009565A7">
        <w:trPr>
          <w:cantSplit/>
          <w:trHeight w:val="728"/>
        </w:trPr>
        <w:tc>
          <w:tcPr>
            <w:tcW w:w="1525" w:type="dxa"/>
            <w:shd w:val="clear" w:color="auto" w:fill="auto"/>
            <w:vAlign w:val="center"/>
          </w:tcPr>
          <w:p w14:paraId="241A7CCC" w14:textId="09E50538" w:rsidR="00C47C31" w:rsidRPr="00B6690F" w:rsidRDefault="00C47C31" w:rsidP="00C47C31">
            <w:pPr>
              <w:jc w:val="center"/>
              <w:rPr>
                <w:rFonts w:ascii="GHEA Grapalat" w:hAnsi="GHEA Grapalat" w:cs="Arial LatArm"/>
              </w:rPr>
            </w:pPr>
            <w:r w:rsidRPr="00B6690F">
              <w:rPr>
                <w:rFonts w:ascii="GHEA Grapalat" w:hAnsi="GHEA Grapalat" w:cs="Arial LatArm"/>
              </w:rPr>
              <w:t>48</w:t>
            </w:r>
          </w:p>
        </w:tc>
        <w:tc>
          <w:tcPr>
            <w:tcW w:w="2520" w:type="dxa"/>
            <w:shd w:val="clear" w:color="auto" w:fill="auto"/>
            <w:vAlign w:val="center"/>
          </w:tcPr>
          <w:p w14:paraId="27326990" w14:textId="27D5B10F" w:rsidR="00C47C31" w:rsidRPr="00B6690F" w:rsidRDefault="00C47C31" w:rsidP="00C47C31">
            <w:pPr>
              <w:jc w:val="center"/>
              <w:rPr>
                <w:rFonts w:ascii="GHEA Grapalat" w:hAnsi="GHEA Grapalat"/>
                <w:color w:val="333333"/>
                <w:sz w:val="16"/>
                <w:szCs w:val="16"/>
              </w:rPr>
            </w:pPr>
            <w:r w:rsidRPr="00B6690F">
              <w:rPr>
                <w:rFonts w:ascii="GHEA Grapalat" w:hAnsi="GHEA Grapalat"/>
                <w:sz w:val="16"/>
                <w:szCs w:val="16"/>
                <w:lang w:val="pt-BR"/>
              </w:rPr>
              <w:t>33661119/1</w:t>
            </w:r>
          </w:p>
        </w:tc>
        <w:tc>
          <w:tcPr>
            <w:tcW w:w="2880" w:type="dxa"/>
            <w:shd w:val="clear" w:color="auto" w:fill="auto"/>
            <w:vAlign w:val="center"/>
          </w:tcPr>
          <w:p w14:paraId="54088FC7" w14:textId="425B091F" w:rsidR="00C47C31" w:rsidRPr="00B6690F" w:rsidRDefault="00C47C31" w:rsidP="00C47C31">
            <w:pPr>
              <w:rPr>
                <w:rFonts w:ascii="GHEA Grapalat" w:hAnsi="GHEA Grapalat"/>
                <w:sz w:val="20"/>
                <w:szCs w:val="20"/>
              </w:rPr>
            </w:pPr>
            <w:r w:rsidRPr="00B6690F">
              <w:rPr>
                <w:rFonts w:ascii="GHEA Grapalat" w:hAnsi="GHEA Grapalat"/>
                <w:sz w:val="20"/>
                <w:szCs w:val="20"/>
              </w:rPr>
              <w:t>մետամիզոլ</w:t>
            </w:r>
            <w:r w:rsidRPr="00B6690F">
              <w:rPr>
                <w:rFonts w:ascii="GHEA Grapalat" w:hAnsi="GHEA Grapalat"/>
                <w:sz w:val="20"/>
                <w:szCs w:val="20"/>
                <w:lang w:val="es-ES"/>
              </w:rPr>
              <w:t xml:space="preserve"> (</w:t>
            </w:r>
            <w:r w:rsidRPr="00B6690F">
              <w:rPr>
                <w:rFonts w:ascii="GHEA Grapalat" w:hAnsi="GHEA Grapalat"/>
                <w:sz w:val="20"/>
                <w:szCs w:val="20"/>
              </w:rPr>
              <w:t>մետամիզոլնատրիում</w:t>
            </w:r>
            <w:r w:rsidRPr="00B6690F">
              <w:rPr>
                <w:rFonts w:ascii="GHEA Grapalat" w:hAnsi="GHEA Grapalat"/>
                <w:sz w:val="20"/>
                <w:szCs w:val="20"/>
                <w:lang w:val="es-ES"/>
              </w:rPr>
              <w:t xml:space="preserve">), </w:t>
            </w:r>
            <w:r w:rsidRPr="00B6690F">
              <w:rPr>
                <w:rFonts w:ascii="GHEA Grapalat" w:hAnsi="GHEA Grapalat"/>
                <w:sz w:val="20"/>
                <w:szCs w:val="20"/>
              </w:rPr>
              <w:t>տրիացետոամին</w:t>
            </w:r>
            <w:r w:rsidRPr="00B6690F">
              <w:rPr>
                <w:rFonts w:ascii="GHEA Grapalat" w:hAnsi="GHEA Grapalat"/>
                <w:sz w:val="20"/>
                <w:szCs w:val="20"/>
                <w:lang w:val="es-ES"/>
              </w:rPr>
              <w:t xml:space="preserve"> 4-</w:t>
            </w:r>
            <w:r w:rsidRPr="00B6690F">
              <w:rPr>
                <w:rFonts w:ascii="GHEA Grapalat" w:hAnsi="GHEA Grapalat"/>
                <w:sz w:val="20"/>
                <w:szCs w:val="20"/>
              </w:rPr>
              <w:t>տոլուենսուլֆոնատ</w:t>
            </w:r>
            <w:r w:rsidRPr="00B6690F">
              <w:rPr>
                <w:rFonts w:ascii="GHEA Grapalat" w:hAnsi="GHEA Grapalat"/>
                <w:sz w:val="20"/>
                <w:szCs w:val="20"/>
                <w:lang w:val="es-ES"/>
              </w:rPr>
              <w:t xml:space="preserve">  N02BB72</w:t>
            </w:r>
          </w:p>
        </w:tc>
        <w:tc>
          <w:tcPr>
            <w:tcW w:w="540" w:type="dxa"/>
            <w:shd w:val="clear" w:color="auto" w:fill="auto"/>
          </w:tcPr>
          <w:p w14:paraId="6780B6A8" w14:textId="5DA2598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FEC446A" w14:textId="4035C21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6097A3D" w14:textId="4B1BE1C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4A346EF" w14:textId="44F6B02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6E51152" w14:textId="73106F9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CD6501B" w14:textId="5242E45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4CBE312" w14:textId="4B8F825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CD2D30D" w14:textId="7AF3105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EF76553" w14:textId="7912512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3F7058E" w14:textId="3D4502D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69D01B6" w14:textId="5BC0AD1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05776E4" w14:textId="3BF8FD3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678BF28" w14:textId="16A5AFD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23361D7" w14:textId="77777777" w:rsidTr="009565A7">
        <w:trPr>
          <w:cantSplit/>
          <w:trHeight w:val="728"/>
        </w:trPr>
        <w:tc>
          <w:tcPr>
            <w:tcW w:w="1525" w:type="dxa"/>
            <w:shd w:val="clear" w:color="auto" w:fill="auto"/>
            <w:vAlign w:val="center"/>
          </w:tcPr>
          <w:p w14:paraId="04931D67" w14:textId="0F568BC4"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49</w:t>
            </w:r>
          </w:p>
        </w:tc>
        <w:tc>
          <w:tcPr>
            <w:tcW w:w="2520" w:type="dxa"/>
            <w:shd w:val="clear" w:color="auto" w:fill="auto"/>
            <w:vAlign w:val="center"/>
          </w:tcPr>
          <w:p w14:paraId="1ADB9B0A" w14:textId="5FB2CF18"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33661121/</w:t>
            </w:r>
            <w:r w:rsidRPr="00B6690F">
              <w:rPr>
                <w:rFonts w:ascii="GHEA Grapalat" w:hAnsi="GHEA Grapalat"/>
                <w:sz w:val="16"/>
                <w:szCs w:val="16"/>
                <w:lang w:val="hy-AM"/>
              </w:rPr>
              <w:t>1</w:t>
            </w:r>
          </w:p>
        </w:tc>
        <w:tc>
          <w:tcPr>
            <w:tcW w:w="2880" w:type="dxa"/>
            <w:shd w:val="clear" w:color="auto" w:fill="auto"/>
            <w:vAlign w:val="center"/>
          </w:tcPr>
          <w:p w14:paraId="75D77EF5" w14:textId="78C64A8A" w:rsidR="00C47C31" w:rsidRPr="00B6690F" w:rsidRDefault="00C47C31" w:rsidP="00C47C31">
            <w:pPr>
              <w:rPr>
                <w:rFonts w:ascii="GHEA Grapalat" w:hAnsi="GHEA Grapalat"/>
                <w:sz w:val="20"/>
                <w:szCs w:val="20"/>
                <w:lang w:val="pt-BR"/>
              </w:rPr>
            </w:pPr>
            <w:r w:rsidRPr="00B6690F">
              <w:rPr>
                <w:rFonts w:ascii="GHEA Grapalat" w:hAnsi="GHEA Grapalat" w:cs="Arial"/>
                <w:sz w:val="20"/>
                <w:szCs w:val="20"/>
              </w:rPr>
              <w:t>ացետիլսալիցիլաթթու a01ad05, b01ac06, n02ba01</w:t>
            </w:r>
          </w:p>
        </w:tc>
        <w:tc>
          <w:tcPr>
            <w:tcW w:w="540" w:type="dxa"/>
            <w:shd w:val="clear" w:color="auto" w:fill="auto"/>
          </w:tcPr>
          <w:p w14:paraId="672E8346" w14:textId="385134D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E6F0172" w14:textId="6963FF3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3977DA3" w14:textId="07B2AB4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5BB7635" w14:textId="46D0A2D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3B2BE98" w14:textId="5895F84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B46CA46" w14:textId="6B3EE0A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5CABF56" w14:textId="5B87BA0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E1B3344" w14:textId="59C7E1C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48A7632" w14:textId="4EC0B67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EE52260" w14:textId="1B8AABA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76477EC" w14:textId="09BD218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459514E" w14:textId="5A176DD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190FC7E" w14:textId="6D56E42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64174D4" w14:textId="77777777" w:rsidTr="009565A7">
        <w:trPr>
          <w:cantSplit/>
          <w:trHeight w:val="728"/>
        </w:trPr>
        <w:tc>
          <w:tcPr>
            <w:tcW w:w="1525" w:type="dxa"/>
            <w:shd w:val="clear" w:color="auto" w:fill="auto"/>
            <w:vAlign w:val="center"/>
          </w:tcPr>
          <w:p w14:paraId="1D47AE5D" w14:textId="6422E8EC"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50</w:t>
            </w:r>
          </w:p>
        </w:tc>
        <w:tc>
          <w:tcPr>
            <w:tcW w:w="2520" w:type="dxa"/>
            <w:shd w:val="clear" w:color="auto" w:fill="auto"/>
            <w:vAlign w:val="center"/>
          </w:tcPr>
          <w:p w14:paraId="61F8DB6F" w14:textId="225586FF"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33661121/</w:t>
            </w:r>
            <w:r w:rsidRPr="00B6690F">
              <w:rPr>
                <w:rFonts w:ascii="GHEA Grapalat" w:hAnsi="GHEA Grapalat"/>
                <w:sz w:val="16"/>
                <w:szCs w:val="16"/>
                <w:lang w:val="hy-AM"/>
              </w:rPr>
              <w:t>2</w:t>
            </w:r>
          </w:p>
        </w:tc>
        <w:tc>
          <w:tcPr>
            <w:tcW w:w="2880" w:type="dxa"/>
            <w:shd w:val="clear" w:color="auto" w:fill="auto"/>
            <w:vAlign w:val="center"/>
          </w:tcPr>
          <w:p w14:paraId="23070D43" w14:textId="2120A286" w:rsidR="00C47C31" w:rsidRPr="00B6690F" w:rsidRDefault="00C47C31" w:rsidP="00C47C31">
            <w:pPr>
              <w:rPr>
                <w:rFonts w:ascii="GHEA Grapalat" w:hAnsi="GHEA Grapalat"/>
                <w:sz w:val="20"/>
                <w:szCs w:val="20"/>
                <w:lang w:val="pt-BR"/>
              </w:rPr>
            </w:pPr>
            <w:r w:rsidRPr="00B6690F">
              <w:rPr>
                <w:rFonts w:ascii="GHEA Grapalat" w:hAnsi="GHEA Grapalat" w:cs="Arial"/>
                <w:sz w:val="20"/>
                <w:szCs w:val="20"/>
              </w:rPr>
              <w:t>ացետիլսալիցիլաթթու a01ad05, b01ac06, n02ba01</w:t>
            </w:r>
          </w:p>
        </w:tc>
        <w:tc>
          <w:tcPr>
            <w:tcW w:w="540" w:type="dxa"/>
            <w:shd w:val="clear" w:color="auto" w:fill="auto"/>
          </w:tcPr>
          <w:p w14:paraId="6094984F" w14:textId="1E64B057" w:rsidR="00C47C31" w:rsidRPr="00B6690F" w:rsidRDefault="00C47C31" w:rsidP="00C47C31">
            <w:pPr>
              <w:rPr>
                <w:lang w:val="pt-BR"/>
              </w:rPr>
            </w:pPr>
            <w:r w:rsidRPr="00B6690F">
              <w:rPr>
                <w:rFonts w:ascii="GHEA Grapalat" w:hAnsi="GHEA Grapalat" w:cs="Arial"/>
                <w:sz w:val="18"/>
                <w:szCs w:val="18"/>
                <w:lang w:val="pt-BR"/>
              </w:rPr>
              <w:t>%</w:t>
            </w:r>
          </w:p>
        </w:tc>
        <w:tc>
          <w:tcPr>
            <w:tcW w:w="540" w:type="dxa"/>
            <w:shd w:val="clear" w:color="auto" w:fill="auto"/>
          </w:tcPr>
          <w:p w14:paraId="3FA3E7CA" w14:textId="3C42BB6B"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0E00091A" w14:textId="6C60830D"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3269E052" w14:textId="4D0396FA"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22CF7445" w14:textId="0C61ADF5"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630" w:type="dxa"/>
            <w:shd w:val="clear" w:color="auto" w:fill="auto"/>
          </w:tcPr>
          <w:p w14:paraId="0BAC43AD" w14:textId="663D5AF4"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6AACF7B2" w14:textId="00F7FBB5"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810" w:type="dxa"/>
            <w:shd w:val="clear" w:color="auto" w:fill="auto"/>
          </w:tcPr>
          <w:p w14:paraId="08A75C2E" w14:textId="642D846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788157F" w14:textId="5223BC0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AAD793C" w14:textId="31E7EC5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C10D34E" w14:textId="37BBE72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C872F61" w14:textId="4FDDADC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9316020" w14:textId="397B965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162DAFA" w14:textId="77777777" w:rsidTr="009565A7">
        <w:trPr>
          <w:cantSplit/>
          <w:trHeight w:val="728"/>
        </w:trPr>
        <w:tc>
          <w:tcPr>
            <w:tcW w:w="1525" w:type="dxa"/>
            <w:shd w:val="clear" w:color="auto" w:fill="auto"/>
            <w:vAlign w:val="center"/>
          </w:tcPr>
          <w:p w14:paraId="09CD6EE3" w14:textId="4FBE9DD8"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51</w:t>
            </w:r>
          </w:p>
        </w:tc>
        <w:tc>
          <w:tcPr>
            <w:tcW w:w="2520" w:type="dxa"/>
            <w:shd w:val="clear" w:color="auto" w:fill="auto"/>
            <w:vAlign w:val="center"/>
          </w:tcPr>
          <w:p w14:paraId="2923A58D" w14:textId="2B3CFBCD"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hy-AM"/>
              </w:rPr>
              <w:t>33661122/1</w:t>
            </w:r>
          </w:p>
        </w:tc>
        <w:tc>
          <w:tcPr>
            <w:tcW w:w="2880" w:type="dxa"/>
            <w:shd w:val="clear" w:color="auto" w:fill="auto"/>
            <w:vAlign w:val="center"/>
          </w:tcPr>
          <w:p w14:paraId="5792D6B5" w14:textId="2F026926" w:rsidR="00C47C31" w:rsidRPr="00B6690F" w:rsidRDefault="00C47C31" w:rsidP="00C47C31">
            <w:pPr>
              <w:rPr>
                <w:rFonts w:ascii="GHEA Grapalat" w:hAnsi="GHEA Grapalat"/>
                <w:sz w:val="20"/>
                <w:szCs w:val="20"/>
                <w:lang w:val="pt-BR"/>
              </w:rPr>
            </w:pPr>
            <w:r w:rsidRPr="00B6690F">
              <w:rPr>
                <w:rFonts w:ascii="GHEA Grapalat" w:hAnsi="GHEA Grapalat" w:cs="Arial"/>
                <w:sz w:val="20"/>
                <w:szCs w:val="20"/>
              </w:rPr>
              <w:t>պարացետամոլ n02be01</w:t>
            </w:r>
          </w:p>
        </w:tc>
        <w:tc>
          <w:tcPr>
            <w:tcW w:w="540" w:type="dxa"/>
            <w:shd w:val="clear" w:color="auto" w:fill="auto"/>
          </w:tcPr>
          <w:p w14:paraId="3743B858" w14:textId="17CDAEB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C03D299" w14:textId="671CDAE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9B30E1F" w14:textId="4D906A8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531B398" w14:textId="1DC3C73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EC3C3A2" w14:textId="1A5B496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734E987" w14:textId="5AD73F3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3EFCB6A" w14:textId="447FF079"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15B8696" w14:textId="413D5FF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F47039C" w14:textId="3FF1547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262265A" w14:textId="2962110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A662AC0" w14:textId="3EA0667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C8302B5" w14:textId="066112A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90BB672" w14:textId="5543704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905E6DE" w14:textId="77777777" w:rsidTr="009565A7">
        <w:trPr>
          <w:cantSplit/>
          <w:trHeight w:val="728"/>
        </w:trPr>
        <w:tc>
          <w:tcPr>
            <w:tcW w:w="1525" w:type="dxa"/>
            <w:shd w:val="clear" w:color="auto" w:fill="auto"/>
            <w:vAlign w:val="center"/>
          </w:tcPr>
          <w:p w14:paraId="5CA77D39" w14:textId="3801C638" w:rsidR="00C47C31" w:rsidRPr="00B6690F" w:rsidRDefault="00C47C31" w:rsidP="00C47C31">
            <w:pPr>
              <w:jc w:val="center"/>
              <w:rPr>
                <w:rFonts w:ascii="GHEA Grapalat" w:hAnsi="GHEA Grapalat" w:cs="Arial LatArm"/>
              </w:rPr>
            </w:pPr>
            <w:r w:rsidRPr="00B6690F">
              <w:rPr>
                <w:rFonts w:ascii="GHEA Grapalat" w:hAnsi="GHEA Grapalat" w:cs="Arial LatArm"/>
                <w:lang w:val="pt-BR"/>
              </w:rPr>
              <w:lastRenderedPageBreak/>
              <w:t>52</w:t>
            </w:r>
          </w:p>
        </w:tc>
        <w:tc>
          <w:tcPr>
            <w:tcW w:w="2520" w:type="dxa"/>
            <w:shd w:val="clear" w:color="auto" w:fill="auto"/>
            <w:vAlign w:val="center"/>
          </w:tcPr>
          <w:p w14:paraId="207BE36D" w14:textId="1A66E633"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hy-AM"/>
              </w:rPr>
              <w:t>33661126/</w:t>
            </w:r>
            <w:r w:rsidRPr="00B6690F">
              <w:rPr>
                <w:rFonts w:ascii="GHEA Grapalat" w:hAnsi="GHEA Grapalat"/>
                <w:color w:val="333333"/>
                <w:sz w:val="16"/>
                <w:szCs w:val="16"/>
              </w:rPr>
              <w:t>1</w:t>
            </w:r>
          </w:p>
        </w:tc>
        <w:tc>
          <w:tcPr>
            <w:tcW w:w="2880" w:type="dxa"/>
            <w:shd w:val="clear" w:color="auto" w:fill="auto"/>
            <w:vAlign w:val="center"/>
          </w:tcPr>
          <w:p w14:paraId="4BD09FC5" w14:textId="44053B6E" w:rsidR="00C47C31" w:rsidRPr="00B6690F" w:rsidRDefault="00C47C31" w:rsidP="00C47C31">
            <w:pPr>
              <w:rPr>
                <w:rFonts w:ascii="GHEA Grapalat" w:hAnsi="GHEA Grapalat" w:cs="Arial"/>
                <w:color w:val="000000"/>
                <w:sz w:val="20"/>
                <w:szCs w:val="20"/>
                <w:lang w:val="pt-BR"/>
              </w:rPr>
            </w:pPr>
            <w:r w:rsidRPr="00B6690F">
              <w:rPr>
                <w:rFonts w:ascii="GHEA Grapalat" w:hAnsi="GHEA Grapalat"/>
                <w:sz w:val="20"/>
                <w:szCs w:val="20"/>
                <w:lang w:val="es-ES"/>
              </w:rPr>
              <w:t xml:space="preserve">ացետիլսալիցիլաթթու, պարացետամոլ, կոֆեին, </w:t>
            </w:r>
            <w:r w:rsidRPr="00B6690F">
              <w:rPr>
                <w:rFonts w:ascii="Arial LatArm" w:hAnsi="Arial LatArm" w:cs="Arial"/>
                <w:color w:val="000000"/>
                <w:sz w:val="20"/>
                <w:szCs w:val="20"/>
                <w:lang w:val="es-ES"/>
              </w:rPr>
              <w:t xml:space="preserve">N02BA51, N02BA71                                   </w:t>
            </w:r>
          </w:p>
        </w:tc>
        <w:tc>
          <w:tcPr>
            <w:tcW w:w="540" w:type="dxa"/>
            <w:shd w:val="clear" w:color="auto" w:fill="auto"/>
          </w:tcPr>
          <w:p w14:paraId="1D8E13DF" w14:textId="48B50D7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E9D1A8A" w14:textId="590794E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C1019BE" w14:textId="3853B0F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0B8605F" w14:textId="7ABF67D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C55E7E4" w14:textId="3B1BAD2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6ADE553" w14:textId="0EA2305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84396A5" w14:textId="7B3921C1"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3F6E43A" w14:textId="6A96C2C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19E45F5" w14:textId="2842906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FEEAD62" w14:textId="32333FE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27E5939" w14:textId="2A88ABA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431CAA2" w14:textId="551626B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537640D" w14:textId="17374A7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C5372AE" w14:textId="77777777" w:rsidTr="009565A7">
        <w:trPr>
          <w:cantSplit/>
          <w:trHeight w:val="728"/>
        </w:trPr>
        <w:tc>
          <w:tcPr>
            <w:tcW w:w="1525" w:type="dxa"/>
            <w:shd w:val="clear" w:color="auto" w:fill="auto"/>
            <w:vAlign w:val="center"/>
          </w:tcPr>
          <w:p w14:paraId="3719D9B2" w14:textId="1A243240" w:rsidR="00C47C31" w:rsidRPr="00B6690F" w:rsidRDefault="00C47C31" w:rsidP="00C47C31">
            <w:pPr>
              <w:jc w:val="center"/>
              <w:rPr>
                <w:rFonts w:ascii="GHEA Grapalat" w:hAnsi="GHEA Grapalat" w:cs="Arial LatArm"/>
              </w:rPr>
            </w:pPr>
            <w:r w:rsidRPr="00B6690F">
              <w:rPr>
                <w:rFonts w:ascii="GHEA Grapalat" w:hAnsi="GHEA Grapalat" w:cs="Arial LatArm"/>
              </w:rPr>
              <w:t>53</w:t>
            </w:r>
          </w:p>
        </w:tc>
        <w:tc>
          <w:tcPr>
            <w:tcW w:w="2520" w:type="dxa"/>
            <w:shd w:val="clear" w:color="auto" w:fill="auto"/>
            <w:vAlign w:val="center"/>
          </w:tcPr>
          <w:p w14:paraId="75C14F49" w14:textId="4F2E0E42"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hy-AM"/>
              </w:rPr>
              <w:t>33661126/</w:t>
            </w:r>
            <w:r w:rsidRPr="00B6690F">
              <w:rPr>
                <w:rFonts w:ascii="GHEA Grapalat" w:hAnsi="GHEA Grapalat"/>
                <w:color w:val="333333"/>
                <w:sz w:val="16"/>
                <w:szCs w:val="16"/>
              </w:rPr>
              <w:t>2</w:t>
            </w:r>
          </w:p>
        </w:tc>
        <w:tc>
          <w:tcPr>
            <w:tcW w:w="2880" w:type="dxa"/>
            <w:shd w:val="clear" w:color="auto" w:fill="auto"/>
            <w:vAlign w:val="center"/>
          </w:tcPr>
          <w:p w14:paraId="140BAA9E" w14:textId="710FBE2E"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es-ES"/>
              </w:rPr>
              <w:t xml:space="preserve">ացետիլսալիցիլաթթու, պարացետամոլ, կոֆեին, </w:t>
            </w:r>
            <w:r w:rsidRPr="00B6690F">
              <w:rPr>
                <w:rFonts w:ascii="Arial LatArm" w:hAnsi="Arial LatArm" w:cs="Arial"/>
                <w:color w:val="000000"/>
                <w:sz w:val="20"/>
                <w:szCs w:val="20"/>
                <w:lang w:val="es-ES"/>
              </w:rPr>
              <w:t xml:space="preserve">N02BA51, N02BA71                                   </w:t>
            </w:r>
          </w:p>
        </w:tc>
        <w:tc>
          <w:tcPr>
            <w:tcW w:w="540" w:type="dxa"/>
            <w:shd w:val="clear" w:color="auto" w:fill="auto"/>
          </w:tcPr>
          <w:p w14:paraId="1E9D360F" w14:textId="64D20CF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02F9BF1" w14:textId="12E7735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D7E32C3" w14:textId="7DB880C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D6E1DE2" w14:textId="1C00A16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47D4609" w14:textId="2FCE04D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4F4A66E" w14:textId="7F25A5B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8A197AA" w14:textId="59D0DF9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A441619" w14:textId="34BAE31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1107F8B" w14:textId="1CABAA1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0F9D5C1" w14:textId="7328953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B8A3A49" w14:textId="582D917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0EACEF3" w14:textId="4DD88A0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B11FE3E" w14:textId="3F311FB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61E89FE" w14:textId="77777777" w:rsidTr="00587037">
        <w:trPr>
          <w:cantSplit/>
          <w:trHeight w:val="728"/>
        </w:trPr>
        <w:tc>
          <w:tcPr>
            <w:tcW w:w="1525" w:type="dxa"/>
            <w:shd w:val="clear" w:color="auto" w:fill="auto"/>
            <w:vAlign w:val="center"/>
          </w:tcPr>
          <w:p w14:paraId="6E566007" w14:textId="0A06BA3A"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54</w:t>
            </w:r>
          </w:p>
        </w:tc>
        <w:tc>
          <w:tcPr>
            <w:tcW w:w="2520" w:type="dxa"/>
            <w:shd w:val="clear" w:color="auto" w:fill="auto"/>
            <w:vAlign w:val="center"/>
          </w:tcPr>
          <w:p w14:paraId="02AED958" w14:textId="3B5C0A67"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33661127/1</w:t>
            </w:r>
          </w:p>
        </w:tc>
        <w:tc>
          <w:tcPr>
            <w:tcW w:w="2880" w:type="dxa"/>
            <w:shd w:val="clear" w:color="auto" w:fill="auto"/>
          </w:tcPr>
          <w:p w14:paraId="08D4AE8F" w14:textId="2B29BC8A"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մետամիզոլ (մետամիզոլի նատրիում) N02BB01</w:t>
            </w:r>
          </w:p>
        </w:tc>
        <w:tc>
          <w:tcPr>
            <w:tcW w:w="540" w:type="dxa"/>
            <w:shd w:val="clear" w:color="auto" w:fill="auto"/>
          </w:tcPr>
          <w:p w14:paraId="62395028" w14:textId="6947E978"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BC505CF" w14:textId="54400D1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07CA758" w14:textId="2A30D04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92CD04F" w14:textId="5F3C48F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7402B69" w14:textId="0D9B6506"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3CE2447" w14:textId="6253401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6527610" w14:textId="3D1DEAF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487F51E" w14:textId="00A60BC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ED3474F" w14:textId="00A853C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A635925" w14:textId="76F1D7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05FCA2B" w14:textId="67314DE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5DB9269" w14:textId="0734344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38CA83A" w14:textId="5A9B3AF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3726D15" w14:textId="77777777" w:rsidTr="00587037">
        <w:trPr>
          <w:cantSplit/>
          <w:trHeight w:val="728"/>
        </w:trPr>
        <w:tc>
          <w:tcPr>
            <w:tcW w:w="1525" w:type="dxa"/>
            <w:shd w:val="clear" w:color="auto" w:fill="auto"/>
            <w:vAlign w:val="center"/>
          </w:tcPr>
          <w:p w14:paraId="6F55D12C" w14:textId="65574785"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55</w:t>
            </w:r>
          </w:p>
        </w:tc>
        <w:tc>
          <w:tcPr>
            <w:tcW w:w="2520" w:type="dxa"/>
            <w:shd w:val="clear" w:color="auto" w:fill="auto"/>
            <w:vAlign w:val="center"/>
          </w:tcPr>
          <w:p w14:paraId="4A4670F5" w14:textId="4EF627AF"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hy-AM"/>
              </w:rPr>
              <w:t>33661127/2</w:t>
            </w:r>
          </w:p>
        </w:tc>
        <w:tc>
          <w:tcPr>
            <w:tcW w:w="2880" w:type="dxa"/>
            <w:shd w:val="clear" w:color="auto" w:fill="auto"/>
          </w:tcPr>
          <w:p w14:paraId="0B68371B" w14:textId="18BFF3B7"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մետամիզոլ (մետամիզոլի նատրիում) N02BB01</w:t>
            </w:r>
          </w:p>
        </w:tc>
        <w:tc>
          <w:tcPr>
            <w:tcW w:w="540" w:type="dxa"/>
            <w:shd w:val="clear" w:color="auto" w:fill="auto"/>
          </w:tcPr>
          <w:p w14:paraId="3816C0F4" w14:textId="06D491F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BF528AE" w14:textId="384338A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7268575" w14:textId="2DB2C4A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BDAC912" w14:textId="26C87BE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360A323" w14:textId="1D7F594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D5F4942" w14:textId="2ECE675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B8A571F" w14:textId="3FCCA48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53D1A8C" w14:textId="7D1E636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4306857" w14:textId="54A2A79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01FB8A3" w14:textId="36E0106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BFAEF66" w14:textId="6985828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4BF0003" w14:textId="78C6DD7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E7040CA" w14:textId="10324DD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E572B2B" w14:textId="77777777" w:rsidTr="009565A7">
        <w:trPr>
          <w:cantSplit/>
          <w:trHeight w:val="728"/>
        </w:trPr>
        <w:tc>
          <w:tcPr>
            <w:tcW w:w="1525" w:type="dxa"/>
            <w:shd w:val="clear" w:color="auto" w:fill="auto"/>
            <w:vAlign w:val="center"/>
          </w:tcPr>
          <w:p w14:paraId="7630B388" w14:textId="6307EDC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56</w:t>
            </w:r>
          </w:p>
        </w:tc>
        <w:tc>
          <w:tcPr>
            <w:tcW w:w="2520" w:type="dxa"/>
            <w:shd w:val="clear" w:color="auto" w:fill="auto"/>
            <w:vAlign w:val="center"/>
          </w:tcPr>
          <w:p w14:paraId="4564695C" w14:textId="6B89A675"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33661136/1</w:t>
            </w:r>
          </w:p>
        </w:tc>
        <w:tc>
          <w:tcPr>
            <w:tcW w:w="2880" w:type="dxa"/>
            <w:shd w:val="clear" w:color="auto" w:fill="auto"/>
            <w:vAlign w:val="center"/>
          </w:tcPr>
          <w:p w14:paraId="382AB920" w14:textId="63E8C854" w:rsidR="00C47C31" w:rsidRPr="00B6690F" w:rsidRDefault="00C47C31" w:rsidP="00C47C31">
            <w:pPr>
              <w:rPr>
                <w:rFonts w:ascii="GHEA Grapalat" w:hAnsi="GHEA Grapalat"/>
                <w:sz w:val="20"/>
                <w:szCs w:val="20"/>
                <w:lang w:val="hy-AM"/>
              </w:rPr>
            </w:pPr>
            <w:r w:rsidRPr="00B6690F">
              <w:rPr>
                <w:rFonts w:ascii="GHEA Grapalat" w:hAnsi="GHEA Grapalat" w:cs="Arial"/>
              </w:rPr>
              <w:t>դիազեպամ n05ba01</w:t>
            </w:r>
          </w:p>
        </w:tc>
        <w:tc>
          <w:tcPr>
            <w:tcW w:w="540" w:type="dxa"/>
            <w:shd w:val="clear" w:color="auto" w:fill="auto"/>
          </w:tcPr>
          <w:p w14:paraId="5A0CDE22" w14:textId="23F05D6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AB2B291" w14:textId="05E1E7F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47933F2" w14:textId="3E2F0F7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8CAD1DC" w14:textId="7445578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7E1C401" w14:textId="3990677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B294776" w14:textId="3F5EEB7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9A73F54" w14:textId="28D1C1B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0353B9A" w14:textId="11D924C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53C64B9" w14:textId="7F047C2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8F10EFC" w14:textId="4CE1545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2D8A41A" w14:textId="41EE8F4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C1C4906" w14:textId="002BDFC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42A1AE9" w14:textId="74E0A30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134332F" w14:textId="77777777" w:rsidTr="009565A7">
        <w:trPr>
          <w:cantSplit/>
          <w:trHeight w:val="728"/>
        </w:trPr>
        <w:tc>
          <w:tcPr>
            <w:tcW w:w="1525" w:type="dxa"/>
            <w:shd w:val="clear" w:color="auto" w:fill="auto"/>
            <w:vAlign w:val="center"/>
          </w:tcPr>
          <w:p w14:paraId="7FE0BFD7" w14:textId="43F71818"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57</w:t>
            </w:r>
          </w:p>
        </w:tc>
        <w:tc>
          <w:tcPr>
            <w:tcW w:w="2520" w:type="dxa"/>
            <w:shd w:val="clear" w:color="auto" w:fill="auto"/>
            <w:vAlign w:val="center"/>
          </w:tcPr>
          <w:p w14:paraId="6C2C8E6B" w14:textId="144E2FC7"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rPr>
              <w:t>33661136/</w:t>
            </w:r>
            <w:r w:rsidRPr="00B6690F">
              <w:rPr>
                <w:rFonts w:ascii="GHEA Grapalat" w:hAnsi="GHEA Grapalat"/>
                <w:sz w:val="16"/>
                <w:szCs w:val="16"/>
                <w:lang w:val="hy-AM"/>
              </w:rPr>
              <w:t>2</w:t>
            </w:r>
          </w:p>
        </w:tc>
        <w:tc>
          <w:tcPr>
            <w:tcW w:w="2880" w:type="dxa"/>
            <w:shd w:val="clear" w:color="auto" w:fill="auto"/>
            <w:vAlign w:val="center"/>
          </w:tcPr>
          <w:p w14:paraId="04608DB2" w14:textId="05620461" w:rsidR="00C47C31" w:rsidRPr="00B6690F" w:rsidRDefault="00C47C31" w:rsidP="00C47C31">
            <w:pPr>
              <w:rPr>
                <w:rFonts w:ascii="GHEA Grapalat" w:hAnsi="GHEA Grapalat"/>
                <w:sz w:val="20"/>
                <w:szCs w:val="20"/>
                <w:lang w:val="hy-AM"/>
              </w:rPr>
            </w:pPr>
            <w:r w:rsidRPr="00B6690F">
              <w:rPr>
                <w:rFonts w:ascii="GHEA Grapalat" w:hAnsi="GHEA Grapalat" w:cs="Arial"/>
                <w:sz w:val="20"/>
                <w:szCs w:val="20"/>
              </w:rPr>
              <w:t>դիազեպամ n05ba01</w:t>
            </w:r>
          </w:p>
        </w:tc>
        <w:tc>
          <w:tcPr>
            <w:tcW w:w="540" w:type="dxa"/>
            <w:shd w:val="clear" w:color="auto" w:fill="auto"/>
          </w:tcPr>
          <w:p w14:paraId="07288BA8" w14:textId="573B82B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9826308" w14:textId="468DB60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A1DE9D2" w14:textId="2E71F99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89FF4CE" w14:textId="233AD7D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B7F62AB" w14:textId="73DEDB7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0F9202D" w14:textId="377C07E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05420F6" w14:textId="1201531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6814334" w14:textId="526536D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7FBE075" w14:textId="6A1C258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4DEB5AF" w14:textId="7B6D9E8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EECB17E" w14:textId="77FB5CC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9623473" w14:textId="2E338C6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782D50E" w14:textId="68DACAF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524AC6D" w14:textId="77777777" w:rsidTr="009565A7">
        <w:trPr>
          <w:cantSplit/>
          <w:trHeight w:val="728"/>
        </w:trPr>
        <w:tc>
          <w:tcPr>
            <w:tcW w:w="1525" w:type="dxa"/>
            <w:shd w:val="clear" w:color="auto" w:fill="auto"/>
            <w:vAlign w:val="center"/>
          </w:tcPr>
          <w:p w14:paraId="74A477E0" w14:textId="11AA707C"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58</w:t>
            </w:r>
          </w:p>
        </w:tc>
        <w:tc>
          <w:tcPr>
            <w:tcW w:w="2520" w:type="dxa"/>
            <w:shd w:val="clear" w:color="auto" w:fill="auto"/>
            <w:vAlign w:val="center"/>
          </w:tcPr>
          <w:p w14:paraId="6497B712" w14:textId="5D3D0386"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rPr>
              <w:t>33661137/</w:t>
            </w:r>
            <w:r w:rsidRPr="00B6690F">
              <w:rPr>
                <w:rFonts w:ascii="GHEA Grapalat" w:hAnsi="GHEA Grapalat"/>
                <w:sz w:val="16"/>
                <w:szCs w:val="16"/>
                <w:lang w:val="hy-AM"/>
              </w:rPr>
              <w:t>1</w:t>
            </w:r>
          </w:p>
        </w:tc>
        <w:tc>
          <w:tcPr>
            <w:tcW w:w="2880" w:type="dxa"/>
            <w:shd w:val="clear" w:color="auto" w:fill="auto"/>
            <w:vAlign w:val="center"/>
          </w:tcPr>
          <w:p w14:paraId="582D3E1B" w14:textId="77777777" w:rsidR="00C47C31" w:rsidRPr="00B6690F" w:rsidRDefault="00C47C31" w:rsidP="00C47C31">
            <w:pPr>
              <w:jc w:val="both"/>
              <w:rPr>
                <w:rFonts w:ascii="GHEA Grapalat" w:hAnsi="GHEA Grapalat"/>
                <w:sz w:val="20"/>
                <w:szCs w:val="20"/>
              </w:rPr>
            </w:pPr>
            <w:r w:rsidRPr="00B6690F">
              <w:rPr>
                <w:rFonts w:ascii="GHEA Grapalat" w:hAnsi="GHEA Grapalat" w:cs="Sylfaen"/>
                <w:sz w:val="20"/>
                <w:szCs w:val="20"/>
              </w:rPr>
              <w:t>լորազեպամ</w:t>
            </w:r>
            <w:r w:rsidRPr="00B6690F">
              <w:rPr>
                <w:rFonts w:ascii="GHEA Grapalat" w:hAnsi="GHEA Grapalat"/>
                <w:sz w:val="20"/>
                <w:szCs w:val="20"/>
              </w:rPr>
              <w:t xml:space="preserve"> n05ba06</w:t>
            </w:r>
          </w:p>
          <w:p w14:paraId="2B57208E" w14:textId="08BD1076" w:rsidR="00C47C31" w:rsidRPr="00B6690F" w:rsidRDefault="00C47C31" w:rsidP="00C47C31">
            <w:pPr>
              <w:rPr>
                <w:rFonts w:ascii="GHEA Grapalat" w:hAnsi="GHEA Grapalat" w:cs="Arial"/>
                <w:sz w:val="20"/>
                <w:szCs w:val="20"/>
              </w:rPr>
            </w:pPr>
          </w:p>
        </w:tc>
        <w:tc>
          <w:tcPr>
            <w:tcW w:w="540" w:type="dxa"/>
            <w:shd w:val="clear" w:color="auto" w:fill="auto"/>
          </w:tcPr>
          <w:p w14:paraId="4888BA75" w14:textId="2111B77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065F04C" w14:textId="458CA0E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1C06CA0" w14:textId="657FEA4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E1407DF" w14:textId="2378179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17ED65F" w14:textId="4796086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9F2C4C4" w14:textId="2C48E4D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1736D45" w14:textId="57DC4E8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433B048" w14:textId="0FF4DD2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DFE8730" w14:textId="54D9B1B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894F0E2" w14:textId="3767130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4EA1401" w14:textId="01230AC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30E0E42" w14:textId="0A9E72D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D45ADAD" w14:textId="2CA9189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FD866B5" w14:textId="77777777" w:rsidTr="009565A7">
        <w:trPr>
          <w:cantSplit/>
          <w:trHeight w:val="728"/>
        </w:trPr>
        <w:tc>
          <w:tcPr>
            <w:tcW w:w="1525" w:type="dxa"/>
            <w:shd w:val="clear" w:color="auto" w:fill="auto"/>
            <w:vAlign w:val="center"/>
          </w:tcPr>
          <w:p w14:paraId="7F41ECDE" w14:textId="5852FCCD"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59</w:t>
            </w:r>
          </w:p>
        </w:tc>
        <w:tc>
          <w:tcPr>
            <w:tcW w:w="2520" w:type="dxa"/>
            <w:shd w:val="clear" w:color="auto" w:fill="auto"/>
            <w:vAlign w:val="center"/>
          </w:tcPr>
          <w:p w14:paraId="1F28F085" w14:textId="141FE57A"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33661139</w:t>
            </w:r>
            <w:r w:rsidRPr="00B6690F">
              <w:rPr>
                <w:rFonts w:ascii="GHEA Grapalat" w:hAnsi="GHEA Grapalat"/>
                <w:sz w:val="16"/>
                <w:szCs w:val="16"/>
              </w:rPr>
              <w:t>/1</w:t>
            </w:r>
          </w:p>
        </w:tc>
        <w:tc>
          <w:tcPr>
            <w:tcW w:w="2880" w:type="dxa"/>
            <w:shd w:val="clear" w:color="auto" w:fill="auto"/>
            <w:vAlign w:val="center"/>
          </w:tcPr>
          <w:p w14:paraId="009FD924" w14:textId="44966218" w:rsidR="00C47C31" w:rsidRPr="00B6690F" w:rsidRDefault="00C47C31" w:rsidP="00C47C31">
            <w:pPr>
              <w:rPr>
                <w:rFonts w:ascii="GHEA Grapalat" w:hAnsi="GHEA Grapalat" w:cs="Arial"/>
                <w:sz w:val="20"/>
                <w:szCs w:val="20"/>
              </w:rPr>
            </w:pPr>
            <w:r w:rsidRPr="00B6690F">
              <w:rPr>
                <w:rFonts w:ascii="GHEA Grapalat" w:hAnsi="GHEA Grapalat"/>
                <w:sz w:val="20"/>
                <w:szCs w:val="20"/>
                <w:lang w:val="hy-AM"/>
              </w:rPr>
              <w:t>հալոպերիդոլ n05ad01</w:t>
            </w:r>
          </w:p>
        </w:tc>
        <w:tc>
          <w:tcPr>
            <w:tcW w:w="540" w:type="dxa"/>
            <w:shd w:val="clear" w:color="auto" w:fill="auto"/>
          </w:tcPr>
          <w:p w14:paraId="0F59DDBF" w14:textId="3FB7162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59CAD8D" w14:textId="3F04A10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6BAABEF" w14:textId="774B348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262F0BE" w14:textId="512EFC8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8BA5D06" w14:textId="61CDE6E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08F8B45" w14:textId="037EF7F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DDE929D" w14:textId="39BD4FF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EAB3B85" w14:textId="3FD5B46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A1736C7" w14:textId="3E84BB3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79D6BD9" w14:textId="0851F51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D3F51E7" w14:textId="3861F91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135DE3E" w14:textId="7BA74F2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A9BA367" w14:textId="6E21D8F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768FFAB" w14:textId="77777777" w:rsidTr="00587037">
        <w:trPr>
          <w:cantSplit/>
          <w:trHeight w:val="728"/>
        </w:trPr>
        <w:tc>
          <w:tcPr>
            <w:tcW w:w="1525" w:type="dxa"/>
            <w:shd w:val="clear" w:color="auto" w:fill="auto"/>
            <w:vAlign w:val="center"/>
          </w:tcPr>
          <w:p w14:paraId="6BB8171B" w14:textId="5CF39876"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60</w:t>
            </w:r>
          </w:p>
        </w:tc>
        <w:tc>
          <w:tcPr>
            <w:tcW w:w="2520" w:type="dxa"/>
            <w:shd w:val="clear" w:color="auto" w:fill="auto"/>
            <w:vAlign w:val="center"/>
          </w:tcPr>
          <w:p w14:paraId="105B5182" w14:textId="3796552D"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33661153/1</w:t>
            </w:r>
          </w:p>
        </w:tc>
        <w:tc>
          <w:tcPr>
            <w:tcW w:w="2880" w:type="dxa"/>
            <w:shd w:val="clear" w:color="auto" w:fill="auto"/>
          </w:tcPr>
          <w:p w14:paraId="1A52B4E1" w14:textId="67245141" w:rsidR="00C47C31" w:rsidRPr="00B6690F" w:rsidRDefault="00C47C31" w:rsidP="00C47C31">
            <w:pPr>
              <w:rPr>
                <w:rFonts w:ascii="GHEA Grapalat" w:hAnsi="GHEA Grapalat" w:cs="Arial"/>
                <w:sz w:val="20"/>
                <w:szCs w:val="20"/>
              </w:rPr>
            </w:pPr>
            <w:r w:rsidRPr="00B6690F">
              <w:rPr>
                <w:rFonts w:ascii="GHEA Grapalat" w:hAnsi="GHEA Grapalat" w:cs="Sylfaen"/>
                <w:sz w:val="20"/>
                <w:szCs w:val="20"/>
              </w:rPr>
              <w:t>դեքսամեթազոն</w:t>
            </w:r>
            <w:r w:rsidRPr="00B6690F">
              <w:rPr>
                <w:rFonts w:ascii="GHEA Grapalat" w:hAnsi="GHEA Grapalat"/>
                <w:sz w:val="20"/>
                <w:szCs w:val="20"/>
              </w:rPr>
              <w:t xml:space="preserve"> a01ac02, c05aa09, d07ab19, d07xb05, d10aa03, h02ab02, r01ad03, s01ba01, s01cb01, s02ba06, s03ba00</w:t>
            </w:r>
          </w:p>
        </w:tc>
        <w:tc>
          <w:tcPr>
            <w:tcW w:w="540" w:type="dxa"/>
            <w:shd w:val="clear" w:color="auto" w:fill="auto"/>
          </w:tcPr>
          <w:p w14:paraId="71F1EE9B" w14:textId="6DDAE26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95BAC76" w14:textId="2FA2090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CF42A51" w14:textId="1B2BFD1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E086481" w14:textId="129B027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3048519" w14:textId="331F492A"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F7300ED" w14:textId="38FBE15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9F74CB4" w14:textId="2EB2403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F466F9A" w14:textId="0475CD7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C345B76" w14:textId="050EE3C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FA582A6" w14:textId="4B3475B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B9210C4" w14:textId="219ED8E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D9A0FC9" w14:textId="5C958BB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A5C7107" w14:textId="238D29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BD17CEA" w14:textId="77777777" w:rsidTr="00587037">
        <w:trPr>
          <w:cantSplit/>
          <w:trHeight w:val="728"/>
        </w:trPr>
        <w:tc>
          <w:tcPr>
            <w:tcW w:w="1525" w:type="dxa"/>
            <w:shd w:val="clear" w:color="auto" w:fill="auto"/>
            <w:vAlign w:val="center"/>
          </w:tcPr>
          <w:p w14:paraId="4E27EBF0" w14:textId="08BFB44A"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61</w:t>
            </w:r>
          </w:p>
        </w:tc>
        <w:tc>
          <w:tcPr>
            <w:tcW w:w="2520" w:type="dxa"/>
            <w:shd w:val="clear" w:color="auto" w:fill="auto"/>
            <w:vAlign w:val="center"/>
          </w:tcPr>
          <w:p w14:paraId="6C933126" w14:textId="2BD0205B"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33661153/</w:t>
            </w:r>
            <w:r w:rsidRPr="00B6690F">
              <w:rPr>
                <w:rFonts w:ascii="GHEA Grapalat" w:hAnsi="GHEA Grapalat"/>
                <w:sz w:val="16"/>
                <w:szCs w:val="16"/>
                <w:lang w:val="hy-AM"/>
              </w:rPr>
              <w:t>2</w:t>
            </w:r>
          </w:p>
        </w:tc>
        <w:tc>
          <w:tcPr>
            <w:tcW w:w="2880" w:type="dxa"/>
            <w:shd w:val="clear" w:color="auto" w:fill="auto"/>
          </w:tcPr>
          <w:p w14:paraId="65D16C46" w14:textId="4E510B78" w:rsidR="00C47C31" w:rsidRPr="00B6690F" w:rsidRDefault="00C47C31" w:rsidP="00C47C31">
            <w:pPr>
              <w:rPr>
                <w:rFonts w:ascii="GHEA Grapalat" w:hAnsi="GHEA Grapalat"/>
                <w:sz w:val="20"/>
                <w:szCs w:val="20"/>
                <w:lang w:val="pt-BR"/>
              </w:rPr>
            </w:pPr>
            <w:r w:rsidRPr="00B6690F">
              <w:rPr>
                <w:rFonts w:ascii="GHEA Grapalat" w:hAnsi="GHEA Grapalat" w:cs="Sylfaen"/>
                <w:sz w:val="20"/>
                <w:szCs w:val="20"/>
              </w:rPr>
              <w:t>դեքսամեթազոն</w:t>
            </w:r>
            <w:r w:rsidRPr="00B6690F">
              <w:rPr>
                <w:rFonts w:ascii="GHEA Grapalat" w:hAnsi="GHEA Grapalat"/>
                <w:sz w:val="20"/>
                <w:szCs w:val="20"/>
              </w:rPr>
              <w:t xml:space="preserve"> a01ac02, c05aa09, d07ab19, d07xb05, d10aa03, h02ab02, r01ad03, s01ba01, s01cb01, s02ba06, s03ba00</w:t>
            </w:r>
          </w:p>
        </w:tc>
        <w:tc>
          <w:tcPr>
            <w:tcW w:w="540" w:type="dxa"/>
            <w:shd w:val="clear" w:color="auto" w:fill="auto"/>
          </w:tcPr>
          <w:p w14:paraId="2E33A1CE" w14:textId="012BDD9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DD336A7" w14:textId="7640D43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AE45DD6" w14:textId="0199E6A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5F0CB49" w14:textId="5FB9676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1B382C4" w14:textId="52469AA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EAC6B79" w14:textId="32000D2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7A3EBBB" w14:textId="0755D39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69738A1" w14:textId="365770F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2644E36" w14:textId="2744347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D19194D" w14:textId="369562D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6EC74D7" w14:textId="65F3F5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84B3C17" w14:textId="701D32C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94D0BFB" w14:textId="7978A01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FA01253" w14:textId="77777777" w:rsidTr="009565A7">
        <w:trPr>
          <w:cantSplit/>
          <w:trHeight w:val="728"/>
        </w:trPr>
        <w:tc>
          <w:tcPr>
            <w:tcW w:w="1525" w:type="dxa"/>
            <w:shd w:val="clear" w:color="auto" w:fill="auto"/>
            <w:vAlign w:val="center"/>
          </w:tcPr>
          <w:p w14:paraId="3AAB705F" w14:textId="135B9938"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62</w:t>
            </w:r>
          </w:p>
        </w:tc>
        <w:tc>
          <w:tcPr>
            <w:tcW w:w="2520" w:type="dxa"/>
            <w:shd w:val="clear" w:color="auto" w:fill="auto"/>
            <w:vAlign w:val="center"/>
          </w:tcPr>
          <w:p w14:paraId="5E02BF02" w14:textId="0F8CAA08"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s="Arial"/>
                <w:sz w:val="16"/>
                <w:szCs w:val="16"/>
              </w:rPr>
              <w:t>33661170/</w:t>
            </w:r>
            <w:r w:rsidRPr="00B6690F">
              <w:rPr>
                <w:rFonts w:ascii="GHEA Grapalat" w:hAnsi="GHEA Grapalat" w:cs="Arial"/>
                <w:sz w:val="16"/>
                <w:szCs w:val="16"/>
                <w:lang w:val="ru-RU"/>
              </w:rPr>
              <w:t>1</w:t>
            </w:r>
          </w:p>
        </w:tc>
        <w:tc>
          <w:tcPr>
            <w:tcW w:w="2880" w:type="dxa"/>
            <w:shd w:val="clear" w:color="auto" w:fill="auto"/>
            <w:vAlign w:val="center"/>
          </w:tcPr>
          <w:p w14:paraId="2A66890B" w14:textId="6303577F" w:rsidR="00C47C31" w:rsidRPr="00B6690F" w:rsidRDefault="00C47C31" w:rsidP="00C47C31">
            <w:pPr>
              <w:rPr>
                <w:rFonts w:ascii="GHEA Grapalat" w:hAnsi="GHEA Grapalat" w:cs="Sylfaen"/>
                <w:sz w:val="20"/>
                <w:szCs w:val="20"/>
              </w:rPr>
            </w:pPr>
            <w:r w:rsidRPr="00B6690F">
              <w:rPr>
                <w:rFonts w:ascii="GHEA Grapalat" w:hAnsi="GHEA Grapalat" w:cs="Sylfaen"/>
                <w:color w:val="333333"/>
                <w:sz w:val="20"/>
                <w:szCs w:val="20"/>
                <w:shd w:val="clear" w:color="auto" w:fill="FFFFFF"/>
              </w:rPr>
              <w:t>Պրոկային</w:t>
            </w:r>
            <w:r w:rsidRPr="00B6690F">
              <w:rPr>
                <w:rFonts w:ascii="GHEA Grapalat" w:hAnsi="GHEA Grapalat" w:cs="Helvetica"/>
                <w:color w:val="333333"/>
                <w:sz w:val="20"/>
                <w:szCs w:val="20"/>
                <w:shd w:val="clear" w:color="auto" w:fill="FFFFFF"/>
              </w:rPr>
              <w:t xml:space="preserve"> (</w:t>
            </w:r>
            <w:r w:rsidRPr="00B6690F">
              <w:rPr>
                <w:rFonts w:ascii="GHEA Grapalat" w:hAnsi="GHEA Grapalat" w:cs="Sylfaen"/>
                <w:color w:val="333333"/>
                <w:sz w:val="20"/>
                <w:szCs w:val="20"/>
                <w:shd w:val="clear" w:color="auto" w:fill="FFFFFF"/>
              </w:rPr>
              <w:t>պրոկայինի</w:t>
            </w:r>
            <w:r w:rsidRPr="00B6690F">
              <w:rPr>
                <w:rFonts w:ascii="GHEA Grapalat" w:hAnsi="GHEA Grapalat" w:cs="Helvetica"/>
                <w:color w:val="333333"/>
                <w:sz w:val="20"/>
                <w:szCs w:val="20"/>
                <w:shd w:val="clear" w:color="auto" w:fill="FFFFFF"/>
              </w:rPr>
              <w:t xml:space="preserve"> </w:t>
            </w:r>
            <w:r w:rsidRPr="00B6690F">
              <w:rPr>
                <w:rFonts w:ascii="GHEA Grapalat" w:hAnsi="GHEA Grapalat" w:cs="Sylfaen"/>
                <w:color w:val="333333"/>
                <w:sz w:val="20"/>
                <w:szCs w:val="20"/>
                <w:shd w:val="clear" w:color="auto" w:fill="FFFFFF"/>
              </w:rPr>
              <w:t>հիդրոքլորիդ</w:t>
            </w:r>
            <w:r w:rsidRPr="00B6690F">
              <w:rPr>
                <w:rFonts w:ascii="GHEA Grapalat" w:hAnsi="GHEA Grapalat" w:cs="Helvetica"/>
                <w:color w:val="333333"/>
                <w:sz w:val="20"/>
                <w:szCs w:val="20"/>
                <w:shd w:val="clear" w:color="auto" w:fill="FFFFFF"/>
              </w:rPr>
              <w:t>) N01BA0</w:t>
            </w:r>
            <w:r w:rsidRPr="00B6690F">
              <w:rPr>
                <w:rFonts w:ascii="GHEA Grapalat" w:hAnsi="GHEA Grapalat"/>
                <w:color w:val="333333"/>
                <w:sz w:val="20"/>
                <w:szCs w:val="20"/>
                <w:shd w:val="clear" w:color="auto" w:fill="FFFFFF"/>
              </w:rPr>
              <w:t>2</w:t>
            </w:r>
          </w:p>
        </w:tc>
        <w:tc>
          <w:tcPr>
            <w:tcW w:w="540" w:type="dxa"/>
            <w:shd w:val="clear" w:color="auto" w:fill="auto"/>
          </w:tcPr>
          <w:p w14:paraId="3AA43241" w14:textId="0AE09372"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828B77D" w14:textId="301B16A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D140203" w14:textId="08315E9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39E117E" w14:textId="66C045F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211F7E6" w14:textId="79A82D6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6600653" w14:textId="4704C55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CDF7AD6" w14:textId="02A2693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4785808" w14:textId="5394C84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7D60127" w14:textId="7E9E5CE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7F6EB44" w14:textId="1BFED9F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6AC6F16" w14:textId="5B1F0D3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02E819A" w14:textId="2B31296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32EA5EB" w14:textId="23A25AE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5292263" w14:textId="77777777" w:rsidTr="00587037">
        <w:trPr>
          <w:cantSplit/>
          <w:trHeight w:val="728"/>
        </w:trPr>
        <w:tc>
          <w:tcPr>
            <w:tcW w:w="1525" w:type="dxa"/>
            <w:shd w:val="clear" w:color="auto" w:fill="auto"/>
            <w:vAlign w:val="center"/>
          </w:tcPr>
          <w:p w14:paraId="554E4397" w14:textId="53A79F36"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63</w:t>
            </w:r>
          </w:p>
        </w:tc>
        <w:tc>
          <w:tcPr>
            <w:tcW w:w="2520" w:type="dxa"/>
            <w:shd w:val="clear" w:color="auto" w:fill="auto"/>
            <w:vAlign w:val="center"/>
          </w:tcPr>
          <w:p w14:paraId="3683D43E" w14:textId="1BF21006"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33671114/1</w:t>
            </w:r>
          </w:p>
        </w:tc>
        <w:tc>
          <w:tcPr>
            <w:tcW w:w="2880" w:type="dxa"/>
            <w:shd w:val="clear" w:color="auto" w:fill="auto"/>
            <w:vAlign w:val="center"/>
          </w:tcPr>
          <w:p w14:paraId="7A7226F0" w14:textId="0F56EDE8" w:rsidR="00C47C31" w:rsidRPr="00B6690F" w:rsidRDefault="00C47C31" w:rsidP="00C47C31">
            <w:pPr>
              <w:rPr>
                <w:rFonts w:ascii="GHEA Grapalat" w:hAnsi="GHEA Grapalat"/>
                <w:sz w:val="20"/>
                <w:szCs w:val="20"/>
              </w:rPr>
            </w:pPr>
            <w:r w:rsidRPr="00B6690F">
              <w:rPr>
                <w:rFonts w:ascii="GHEA Grapalat" w:hAnsi="GHEA Grapalat"/>
                <w:sz w:val="20"/>
                <w:szCs w:val="20"/>
              </w:rPr>
              <w:t xml:space="preserve">ամինոֆիլին r03da05   </w:t>
            </w:r>
          </w:p>
        </w:tc>
        <w:tc>
          <w:tcPr>
            <w:tcW w:w="540" w:type="dxa"/>
            <w:shd w:val="clear" w:color="auto" w:fill="auto"/>
          </w:tcPr>
          <w:p w14:paraId="084CABEB" w14:textId="6485289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06C0B0D" w14:textId="1A41E80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BF0996F" w14:textId="6906B83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83B1B81" w14:textId="7948D80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E9B038C" w14:textId="43E25A0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BE3E9F9" w14:textId="1D137B5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193E6AC" w14:textId="2BAB79B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2053FEF" w14:textId="0DD4603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E727970" w14:textId="1C5FCEC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8A96759" w14:textId="1AFD4B4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5EE9ADE" w14:textId="5149DFC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DB8392C" w14:textId="180EF24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F763701" w14:textId="268589B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421DF12" w14:textId="77777777" w:rsidTr="009565A7">
        <w:trPr>
          <w:cantSplit/>
          <w:trHeight w:val="728"/>
        </w:trPr>
        <w:tc>
          <w:tcPr>
            <w:tcW w:w="1525" w:type="dxa"/>
            <w:shd w:val="clear" w:color="auto" w:fill="auto"/>
            <w:vAlign w:val="center"/>
          </w:tcPr>
          <w:p w14:paraId="2EFC52C2" w14:textId="1405E03C"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64</w:t>
            </w:r>
          </w:p>
        </w:tc>
        <w:tc>
          <w:tcPr>
            <w:tcW w:w="2520" w:type="dxa"/>
            <w:shd w:val="clear" w:color="auto" w:fill="auto"/>
            <w:vAlign w:val="center"/>
          </w:tcPr>
          <w:p w14:paraId="20FFA635" w14:textId="5BCADE9D"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hy-AM"/>
              </w:rPr>
              <w:t>33671114/</w:t>
            </w:r>
            <w:r w:rsidRPr="00B6690F">
              <w:rPr>
                <w:rFonts w:ascii="GHEA Grapalat" w:hAnsi="GHEA Grapalat"/>
                <w:sz w:val="16"/>
                <w:szCs w:val="16"/>
              </w:rPr>
              <w:t>2</w:t>
            </w:r>
          </w:p>
        </w:tc>
        <w:tc>
          <w:tcPr>
            <w:tcW w:w="2880" w:type="dxa"/>
            <w:shd w:val="clear" w:color="auto" w:fill="auto"/>
            <w:vAlign w:val="center"/>
          </w:tcPr>
          <w:p w14:paraId="0A980EE8" w14:textId="5AADB032" w:rsidR="00C47C31" w:rsidRPr="00B6690F" w:rsidRDefault="00C47C31" w:rsidP="00C47C31">
            <w:pPr>
              <w:jc w:val="both"/>
              <w:rPr>
                <w:rFonts w:ascii="GHEA Grapalat" w:hAnsi="GHEA Grapalat"/>
                <w:sz w:val="20"/>
                <w:szCs w:val="20"/>
                <w:lang w:val="es-ES"/>
              </w:rPr>
            </w:pPr>
            <w:r w:rsidRPr="00B6690F">
              <w:rPr>
                <w:rFonts w:ascii="GHEA Grapalat" w:hAnsi="GHEA Grapalat"/>
                <w:sz w:val="20"/>
                <w:szCs w:val="20"/>
              </w:rPr>
              <w:t xml:space="preserve">ամինոֆիլին r03da05   </w:t>
            </w:r>
          </w:p>
        </w:tc>
        <w:tc>
          <w:tcPr>
            <w:tcW w:w="540" w:type="dxa"/>
            <w:shd w:val="clear" w:color="auto" w:fill="auto"/>
          </w:tcPr>
          <w:p w14:paraId="068090FC" w14:textId="6374478B" w:rsidR="00C47C31" w:rsidRPr="00B6690F" w:rsidRDefault="00C47C31" w:rsidP="00C47C31">
            <w:pPr>
              <w:rPr>
                <w:lang w:val="pt-BR"/>
              </w:rPr>
            </w:pPr>
            <w:r w:rsidRPr="00B6690F">
              <w:rPr>
                <w:rFonts w:ascii="GHEA Grapalat" w:hAnsi="GHEA Grapalat" w:cs="Arial"/>
                <w:sz w:val="18"/>
                <w:szCs w:val="18"/>
                <w:lang w:val="pt-BR"/>
              </w:rPr>
              <w:t>%</w:t>
            </w:r>
          </w:p>
        </w:tc>
        <w:tc>
          <w:tcPr>
            <w:tcW w:w="540" w:type="dxa"/>
            <w:shd w:val="clear" w:color="auto" w:fill="auto"/>
          </w:tcPr>
          <w:p w14:paraId="0D46B797" w14:textId="6D702891"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6CFDDD7E" w14:textId="41D6413B"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6227091B" w14:textId="7A93EFA2"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0E954507" w14:textId="5DA48C64"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630" w:type="dxa"/>
            <w:shd w:val="clear" w:color="auto" w:fill="auto"/>
          </w:tcPr>
          <w:p w14:paraId="0F85C675" w14:textId="0F6F7F31"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1A1B30BA" w14:textId="6C6A0CD2"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810" w:type="dxa"/>
            <w:shd w:val="clear" w:color="auto" w:fill="auto"/>
          </w:tcPr>
          <w:p w14:paraId="20290838" w14:textId="277C646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12D0C1B" w14:textId="228DA57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83657C1" w14:textId="023D952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7D148D3" w14:textId="1A1A9A0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2E3ABF5" w14:textId="107119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3489FA8" w14:textId="6C00DD6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E31C14D" w14:textId="77777777" w:rsidTr="00587037">
        <w:trPr>
          <w:cantSplit/>
          <w:trHeight w:val="728"/>
        </w:trPr>
        <w:tc>
          <w:tcPr>
            <w:tcW w:w="1525" w:type="dxa"/>
            <w:shd w:val="clear" w:color="auto" w:fill="auto"/>
            <w:vAlign w:val="center"/>
          </w:tcPr>
          <w:p w14:paraId="63EA196E" w14:textId="37DAF17B"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lastRenderedPageBreak/>
              <w:t>65</w:t>
            </w:r>
          </w:p>
        </w:tc>
        <w:tc>
          <w:tcPr>
            <w:tcW w:w="2520" w:type="dxa"/>
            <w:shd w:val="clear" w:color="auto" w:fill="auto"/>
            <w:vAlign w:val="center"/>
          </w:tcPr>
          <w:p w14:paraId="26DE7F08" w14:textId="6414349D" w:rsidR="00C47C31" w:rsidRPr="00B6690F" w:rsidRDefault="00C47C31" w:rsidP="00C47C31">
            <w:pPr>
              <w:jc w:val="center"/>
              <w:rPr>
                <w:rFonts w:ascii="GHEA Grapalat" w:hAnsi="GHEA Grapalat"/>
                <w:sz w:val="16"/>
                <w:szCs w:val="16"/>
                <w:lang w:val="hy-AM"/>
              </w:rPr>
            </w:pPr>
            <w:r w:rsidRPr="00B6690F">
              <w:rPr>
                <w:rFonts w:ascii="GHEA Grapalat" w:hAnsi="GHEA Grapalat" w:cs="Arial"/>
                <w:sz w:val="16"/>
                <w:szCs w:val="16"/>
              </w:rPr>
              <w:t>33671115</w:t>
            </w:r>
            <w:r w:rsidRPr="00B6690F">
              <w:rPr>
                <w:rFonts w:ascii="GHEA Grapalat" w:hAnsi="GHEA Grapalat" w:cs="Arial"/>
                <w:sz w:val="16"/>
                <w:szCs w:val="16"/>
                <w:lang w:val="hy-AM"/>
              </w:rPr>
              <w:t>/1</w:t>
            </w:r>
          </w:p>
        </w:tc>
        <w:tc>
          <w:tcPr>
            <w:tcW w:w="2880" w:type="dxa"/>
            <w:shd w:val="clear" w:color="auto" w:fill="auto"/>
            <w:vAlign w:val="center"/>
          </w:tcPr>
          <w:p w14:paraId="40BC293A" w14:textId="2B447040" w:rsidR="00C47C31" w:rsidRPr="00B6690F" w:rsidRDefault="00C47C31" w:rsidP="00C47C31">
            <w:pPr>
              <w:jc w:val="both"/>
              <w:rPr>
                <w:rFonts w:ascii="GHEA Grapalat" w:hAnsi="GHEA Grapalat"/>
                <w:sz w:val="20"/>
                <w:szCs w:val="20"/>
                <w:lang w:val="hy-AM"/>
              </w:rPr>
            </w:pPr>
            <w:r w:rsidRPr="00B6690F">
              <w:rPr>
                <w:rFonts w:ascii="GHEA Grapalat" w:hAnsi="GHEA Grapalat"/>
                <w:sz w:val="20"/>
                <w:szCs w:val="20"/>
              </w:rPr>
              <w:t>սուլֆոկոմֆորաթթու, նովոկայինի հիմք R07AB</w:t>
            </w:r>
          </w:p>
        </w:tc>
        <w:tc>
          <w:tcPr>
            <w:tcW w:w="540" w:type="dxa"/>
            <w:shd w:val="clear" w:color="auto" w:fill="auto"/>
          </w:tcPr>
          <w:p w14:paraId="0D866F50" w14:textId="7EE997A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9691059" w14:textId="02D1277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EA520B0" w14:textId="5391406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FE3F19B" w14:textId="185D267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6B88FD7" w14:textId="0CAACDF8"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172FE5B" w14:textId="436F325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39494F8" w14:textId="3B7AB7D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623B281" w14:textId="6A24299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283DDFD" w14:textId="2F112D3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7E7E9E9" w14:textId="0F8F88A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7054F90" w14:textId="0992E17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1CA0F77" w14:textId="5DE5AAA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FC0455D" w14:textId="783A09B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6ADA693" w14:textId="77777777" w:rsidTr="009565A7">
        <w:trPr>
          <w:cantSplit/>
          <w:trHeight w:val="728"/>
        </w:trPr>
        <w:tc>
          <w:tcPr>
            <w:tcW w:w="1525" w:type="dxa"/>
            <w:shd w:val="clear" w:color="auto" w:fill="auto"/>
            <w:vAlign w:val="center"/>
          </w:tcPr>
          <w:p w14:paraId="06734BB5" w14:textId="5510508C"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66</w:t>
            </w:r>
          </w:p>
        </w:tc>
        <w:tc>
          <w:tcPr>
            <w:tcW w:w="2520" w:type="dxa"/>
            <w:shd w:val="clear" w:color="auto" w:fill="auto"/>
            <w:vAlign w:val="center"/>
          </w:tcPr>
          <w:p w14:paraId="102C1D79" w14:textId="001C0077"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sz w:val="16"/>
                <w:szCs w:val="16"/>
                <w:lang w:val="pt-BR"/>
              </w:rPr>
              <w:t>33671116/</w:t>
            </w:r>
            <w:r w:rsidRPr="00B6690F">
              <w:rPr>
                <w:rFonts w:ascii="GHEA Grapalat" w:hAnsi="GHEA Grapalat"/>
                <w:sz w:val="16"/>
                <w:szCs w:val="16"/>
                <w:lang w:val="hy-AM"/>
              </w:rPr>
              <w:t>1</w:t>
            </w:r>
          </w:p>
        </w:tc>
        <w:tc>
          <w:tcPr>
            <w:tcW w:w="2880" w:type="dxa"/>
            <w:shd w:val="clear" w:color="auto" w:fill="auto"/>
            <w:vAlign w:val="center"/>
          </w:tcPr>
          <w:p w14:paraId="07735FB6" w14:textId="3C2F7EAC" w:rsidR="00C47C31" w:rsidRPr="00B6690F" w:rsidRDefault="00C47C31" w:rsidP="00C47C31">
            <w:pPr>
              <w:jc w:val="both"/>
              <w:rPr>
                <w:rFonts w:ascii="GHEA Grapalat" w:hAnsi="GHEA Grapalat"/>
                <w:sz w:val="20"/>
                <w:szCs w:val="20"/>
                <w:lang w:val="hy-AM"/>
              </w:rPr>
            </w:pPr>
            <w:r w:rsidRPr="00B6690F">
              <w:rPr>
                <w:rFonts w:ascii="GHEA Grapalat" w:hAnsi="GHEA Grapalat" w:cs="Arial"/>
                <w:sz w:val="20"/>
                <w:szCs w:val="20"/>
                <w:lang w:val="es-ES"/>
              </w:rPr>
              <w:t>քսիլոմետազոլին r01aa07, r01ab06, s01ga03</w:t>
            </w:r>
          </w:p>
        </w:tc>
        <w:tc>
          <w:tcPr>
            <w:tcW w:w="540" w:type="dxa"/>
            <w:shd w:val="clear" w:color="auto" w:fill="auto"/>
          </w:tcPr>
          <w:p w14:paraId="702B77CB" w14:textId="626CD589"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E9FAD2B" w14:textId="2CE372D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EC31F5D" w14:textId="0660DD0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E971D54" w14:textId="489A875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64D2AF6" w14:textId="0FAC5D5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975D431" w14:textId="1BEA647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85A37D1" w14:textId="6DECA8E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81C0280" w14:textId="085B865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598BD78" w14:textId="41000A7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FA97DB0" w14:textId="107B45B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4477B49" w14:textId="62E1836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551A21E" w14:textId="4ED1455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7C549D0" w14:textId="65946B5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DABD63A" w14:textId="77777777" w:rsidTr="009565A7">
        <w:trPr>
          <w:cantSplit/>
          <w:trHeight w:val="728"/>
        </w:trPr>
        <w:tc>
          <w:tcPr>
            <w:tcW w:w="1525" w:type="dxa"/>
            <w:shd w:val="clear" w:color="auto" w:fill="auto"/>
            <w:vAlign w:val="center"/>
          </w:tcPr>
          <w:p w14:paraId="7B08BB18" w14:textId="08EBFBE9"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67</w:t>
            </w:r>
          </w:p>
        </w:tc>
        <w:tc>
          <w:tcPr>
            <w:tcW w:w="2520" w:type="dxa"/>
            <w:shd w:val="clear" w:color="auto" w:fill="auto"/>
            <w:vAlign w:val="center"/>
          </w:tcPr>
          <w:p w14:paraId="18FE7784" w14:textId="602BDE34"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33671117/1</w:t>
            </w:r>
          </w:p>
        </w:tc>
        <w:tc>
          <w:tcPr>
            <w:tcW w:w="2880" w:type="dxa"/>
            <w:shd w:val="clear" w:color="auto" w:fill="auto"/>
            <w:vAlign w:val="center"/>
          </w:tcPr>
          <w:p w14:paraId="753BB6BA" w14:textId="0A7FCC4A" w:rsidR="00C47C31" w:rsidRPr="00B6690F" w:rsidRDefault="00C47C31" w:rsidP="00C47C31">
            <w:pPr>
              <w:jc w:val="both"/>
              <w:rPr>
                <w:rFonts w:ascii="GHEA Grapalat" w:hAnsi="GHEA Grapalat"/>
                <w:sz w:val="20"/>
                <w:szCs w:val="20"/>
                <w:lang w:val="es-ES"/>
              </w:rPr>
            </w:pPr>
            <w:r w:rsidRPr="00B6690F">
              <w:rPr>
                <w:rFonts w:ascii="GHEA Grapalat" w:hAnsi="GHEA Grapalat"/>
                <w:sz w:val="20"/>
                <w:szCs w:val="20"/>
                <w:lang w:val="hy-AM"/>
              </w:rPr>
              <w:t xml:space="preserve">տաուրին </w:t>
            </w:r>
            <w:r w:rsidRPr="00B6690F">
              <w:rPr>
                <w:rFonts w:ascii="GHEA Grapalat" w:hAnsi="GHEA Grapalat"/>
                <w:sz w:val="20"/>
                <w:szCs w:val="20"/>
              </w:rPr>
              <w:t>S01XA</w:t>
            </w:r>
          </w:p>
        </w:tc>
        <w:tc>
          <w:tcPr>
            <w:tcW w:w="540" w:type="dxa"/>
            <w:shd w:val="clear" w:color="auto" w:fill="auto"/>
          </w:tcPr>
          <w:p w14:paraId="0EDDEB1E" w14:textId="0448D532"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291A6F3" w14:textId="2CB8A86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8BEBC4D" w14:textId="4D0C2A1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84AB1E9" w14:textId="6B47E19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4980C9D" w14:textId="6284A51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828BC1F" w14:textId="0A1DA3B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DC5F056" w14:textId="2B194771"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DA215D8" w14:textId="3A3D188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E2CCA06" w14:textId="399E6A9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74F17C1" w14:textId="642D76E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04F1D36" w14:textId="007ADE1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62048C7" w14:textId="4D5D6DD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F94E1EB" w14:textId="09E757D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C34E3D7" w14:textId="77777777" w:rsidTr="009565A7">
        <w:trPr>
          <w:cantSplit/>
          <w:trHeight w:val="728"/>
        </w:trPr>
        <w:tc>
          <w:tcPr>
            <w:tcW w:w="1525" w:type="dxa"/>
            <w:shd w:val="clear" w:color="auto" w:fill="auto"/>
            <w:vAlign w:val="center"/>
          </w:tcPr>
          <w:p w14:paraId="419EAFAC" w14:textId="463E0E23"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68</w:t>
            </w:r>
          </w:p>
        </w:tc>
        <w:tc>
          <w:tcPr>
            <w:tcW w:w="2520" w:type="dxa"/>
            <w:shd w:val="clear" w:color="auto" w:fill="auto"/>
            <w:vAlign w:val="center"/>
          </w:tcPr>
          <w:p w14:paraId="7FC63378" w14:textId="0A59637E"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33671119</w:t>
            </w:r>
            <w:r w:rsidRPr="00B6690F">
              <w:rPr>
                <w:rFonts w:ascii="GHEA Grapalat" w:hAnsi="GHEA Grapalat"/>
                <w:sz w:val="16"/>
                <w:szCs w:val="16"/>
                <w:lang w:val="hy-AM"/>
              </w:rPr>
              <w:t>/1</w:t>
            </w:r>
          </w:p>
        </w:tc>
        <w:tc>
          <w:tcPr>
            <w:tcW w:w="2880" w:type="dxa"/>
            <w:shd w:val="clear" w:color="auto" w:fill="auto"/>
            <w:vAlign w:val="center"/>
          </w:tcPr>
          <w:p w14:paraId="71B18890" w14:textId="222C96D4" w:rsidR="00C47C31" w:rsidRPr="00B6690F" w:rsidRDefault="00C47C31" w:rsidP="00C47C31">
            <w:pPr>
              <w:jc w:val="both"/>
              <w:rPr>
                <w:rFonts w:ascii="GHEA Grapalat" w:hAnsi="GHEA Grapalat"/>
                <w:sz w:val="20"/>
                <w:szCs w:val="20"/>
                <w:lang w:val="hy-AM"/>
              </w:rPr>
            </w:pPr>
            <w:r w:rsidRPr="00B6690F">
              <w:rPr>
                <w:rFonts w:ascii="GHEA Grapalat" w:hAnsi="GHEA Grapalat" w:cs="Arial"/>
                <w:sz w:val="20"/>
                <w:szCs w:val="20"/>
                <w:lang w:val="es-ES"/>
              </w:rPr>
              <w:t>պարացետամոլ, ֆենիլէֆրին (ֆենիլէֆրինի հիդրոքլորիդ), ասկորբինաթթու   N02BE51, N02B</w:t>
            </w:r>
          </w:p>
        </w:tc>
        <w:tc>
          <w:tcPr>
            <w:tcW w:w="540" w:type="dxa"/>
            <w:shd w:val="clear" w:color="auto" w:fill="auto"/>
          </w:tcPr>
          <w:p w14:paraId="42D0F3D3" w14:textId="79278C4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526B4B3" w14:textId="432228A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8EF2912" w14:textId="66B67D7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A075C8D" w14:textId="3FA6196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7764BDC" w14:textId="15BD89A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049316F" w14:textId="2E1E85F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2FA2233" w14:textId="03D68E8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0FEE52E" w14:textId="54E224D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DAAE9B5" w14:textId="0D6D251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0D48FFB" w14:textId="3F3799C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5A4781C" w14:textId="04A6B96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1A0A18A" w14:textId="144CF35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A61FD08" w14:textId="0B221F3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9DB27DF" w14:textId="77777777" w:rsidTr="009565A7">
        <w:trPr>
          <w:cantSplit/>
          <w:trHeight w:val="728"/>
        </w:trPr>
        <w:tc>
          <w:tcPr>
            <w:tcW w:w="1525" w:type="dxa"/>
            <w:shd w:val="clear" w:color="auto" w:fill="auto"/>
            <w:vAlign w:val="center"/>
          </w:tcPr>
          <w:p w14:paraId="6A0A3017" w14:textId="3F721EF4"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69</w:t>
            </w:r>
          </w:p>
        </w:tc>
        <w:tc>
          <w:tcPr>
            <w:tcW w:w="2520" w:type="dxa"/>
            <w:shd w:val="clear" w:color="auto" w:fill="auto"/>
            <w:vAlign w:val="center"/>
          </w:tcPr>
          <w:p w14:paraId="23E3CFD4" w14:textId="4269490F"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33671119</w:t>
            </w:r>
            <w:r w:rsidRPr="00B6690F">
              <w:rPr>
                <w:rFonts w:ascii="GHEA Grapalat" w:hAnsi="GHEA Grapalat"/>
                <w:sz w:val="16"/>
                <w:szCs w:val="16"/>
                <w:lang w:val="hy-AM"/>
              </w:rPr>
              <w:t>/2</w:t>
            </w:r>
          </w:p>
        </w:tc>
        <w:tc>
          <w:tcPr>
            <w:tcW w:w="2880" w:type="dxa"/>
            <w:shd w:val="clear" w:color="auto" w:fill="auto"/>
            <w:vAlign w:val="center"/>
          </w:tcPr>
          <w:p w14:paraId="75A8B9F3" w14:textId="01020F47" w:rsidR="00C47C31" w:rsidRPr="00B6690F" w:rsidRDefault="00C47C31" w:rsidP="00C47C31">
            <w:pPr>
              <w:jc w:val="both"/>
              <w:rPr>
                <w:rFonts w:ascii="GHEA Grapalat" w:hAnsi="GHEA Grapalat" w:cs="Sylfaen"/>
                <w:sz w:val="20"/>
                <w:szCs w:val="20"/>
                <w:lang w:val="pt-BR"/>
              </w:rPr>
            </w:pPr>
            <w:r w:rsidRPr="00B6690F">
              <w:rPr>
                <w:rFonts w:ascii="GHEA Grapalat" w:hAnsi="GHEA Grapalat" w:cs="Arial"/>
                <w:sz w:val="20"/>
                <w:szCs w:val="20"/>
                <w:lang w:val="es-ES"/>
              </w:rPr>
              <w:t>պարացետամոլ, ֆենիլէֆրին (ֆենիլէֆրինի հիդրոքլորիդ), ասկորբինաթթու   N02BE51, N02B</w:t>
            </w:r>
          </w:p>
        </w:tc>
        <w:tc>
          <w:tcPr>
            <w:tcW w:w="540" w:type="dxa"/>
            <w:shd w:val="clear" w:color="auto" w:fill="auto"/>
          </w:tcPr>
          <w:p w14:paraId="64F2997C" w14:textId="7D3D1A3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9F70DC7" w14:textId="107F4ED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5D85C11" w14:textId="01F7BC9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850CAAB" w14:textId="622A2DA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E7C01CC" w14:textId="23572EB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65DDCBC" w14:textId="6405159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9E9C1CE" w14:textId="59256CC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7BCEDCC" w14:textId="02AB4DD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5FBB5E1" w14:textId="2F358AB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47D3B80" w14:textId="5313CFB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3607146" w14:textId="0B235BD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5E640C0" w14:textId="6720C0C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D4EFA0B" w14:textId="37142C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7C028DE" w14:textId="77777777" w:rsidTr="009565A7">
        <w:trPr>
          <w:cantSplit/>
          <w:trHeight w:val="728"/>
        </w:trPr>
        <w:tc>
          <w:tcPr>
            <w:tcW w:w="1525" w:type="dxa"/>
            <w:shd w:val="clear" w:color="auto" w:fill="auto"/>
            <w:vAlign w:val="center"/>
          </w:tcPr>
          <w:p w14:paraId="78D06503" w14:textId="6B20DFB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70</w:t>
            </w:r>
          </w:p>
        </w:tc>
        <w:tc>
          <w:tcPr>
            <w:tcW w:w="2520" w:type="dxa"/>
            <w:shd w:val="clear" w:color="auto" w:fill="auto"/>
            <w:vAlign w:val="center"/>
          </w:tcPr>
          <w:p w14:paraId="6DC02C9B" w14:textId="64748478"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33671123/</w:t>
            </w:r>
            <w:r w:rsidRPr="00B6690F">
              <w:rPr>
                <w:rFonts w:ascii="GHEA Grapalat" w:hAnsi="GHEA Grapalat"/>
                <w:sz w:val="16"/>
                <w:szCs w:val="16"/>
                <w:lang w:val="hy-AM"/>
              </w:rPr>
              <w:t>1</w:t>
            </w:r>
          </w:p>
        </w:tc>
        <w:tc>
          <w:tcPr>
            <w:tcW w:w="2880" w:type="dxa"/>
            <w:shd w:val="clear" w:color="auto" w:fill="auto"/>
            <w:vAlign w:val="center"/>
          </w:tcPr>
          <w:p w14:paraId="007C34B8" w14:textId="6D2E72D8" w:rsidR="00C47C31" w:rsidRPr="00B6690F" w:rsidRDefault="00C47C31" w:rsidP="00C47C31">
            <w:pPr>
              <w:jc w:val="both"/>
              <w:rPr>
                <w:rFonts w:ascii="GHEA Grapalat" w:hAnsi="GHEA Grapalat" w:cs="Sylfaen"/>
                <w:sz w:val="20"/>
                <w:szCs w:val="20"/>
                <w:lang w:val="pt-BR"/>
              </w:rPr>
            </w:pPr>
            <w:r w:rsidRPr="00B6690F">
              <w:rPr>
                <w:rFonts w:ascii="GHEA Grapalat" w:hAnsi="GHEA Grapalat" w:cs="Arial"/>
                <w:sz w:val="20"/>
                <w:szCs w:val="20"/>
                <w:lang w:val="es-ES"/>
              </w:rPr>
              <w:t xml:space="preserve">գլաուցին (գլաուցինի հիդրոբրոմիդ), էֆեդրին ( էֆեդրինի հիդրոքլորիդ)  R05DB20                                                      </w:t>
            </w:r>
          </w:p>
        </w:tc>
        <w:tc>
          <w:tcPr>
            <w:tcW w:w="540" w:type="dxa"/>
            <w:shd w:val="clear" w:color="auto" w:fill="auto"/>
          </w:tcPr>
          <w:p w14:paraId="37FF1471" w14:textId="2C249B02"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FC00339" w14:textId="7F00475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44894A6" w14:textId="180A7A1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F7B7035" w14:textId="072675A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D8C7B2A" w14:textId="62A7711A"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15DF944" w14:textId="321A0DA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D3054AF" w14:textId="0BCC36C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22D9325" w14:textId="00D67B9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972B68D" w14:textId="3417B61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0D21D55" w14:textId="3A14B0E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7BC251D" w14:textId="6688228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7E89E33" w14:textId="6E8F65A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20A1479" w14:textId="1BF6CC2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EE45DFF" w14:textId="77777777" w:rsidTr="009565A7">
        <w:trPr>
          <w:cantSplit/>
          <w:trHeight w:val="728"/>
        </w:trPr>
        <w:tc>
          <w:tcPr>
            <w:tcW w:w="1525" w:type="dxa"/>
            <w:shd w:val="clear" w:color="auto" w:fill="auto"/>
            <w:vAlign w:val="center"/>
          </w:tcPr>
          <w:p w14:paraId="19FDE530" w14:textId="442F4E96"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hy-AM"/>
              </w:rPr>
              <w:t>71</w:t>
            </w:r>
          </w:p>
        </w:tc>
        <w:tc>
          <w:tcPr>
            <w:tcW w:w="2520" w:type="dxa"/>
            <w:shd w:val="clear" w:color="auto" w:fill="auto"/>
            <w:vAlign w:val="center"/>
          </w:tcPr>
          <w:p w14:paraId="3C4E3190" w14:textId="5A8F0E2A"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33671124/1</w:t>
            </w:r>
          </w:p>
        </w:tc>
        <w:tc>
          <w:tcPr>
            <w:tcW w:w="2880" w:type="dxa"/>
            <w:shd w:val="clear" w:color="auto" w:fill="auto"/>
            <w:vAlign w:val="center"/>
          </w:tcPr>
          <w:p w14:paraId="1ED033F6" w14:textId="758C38D3"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 xml:space="preserve">տոբրամիցին, դեքսամեթազոն   S01CA01  </w:t>
            </w:r>
          </w:p>
        </w:tc>
        <w:tc>
          <w:tcPr>
            <w:tcW w:w="540" w:type="dxa"/>
            <w:shd w:val="clear" w:color="auto" w:fill="auto"/>
          </w:tcPr>
          <w:p w14:paraId="34662542" w14:textId="135B778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DB013FE" w14:textId="48BE18D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6FBC7E5" w14:textId="64FBB08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430871D" w14:textId="697D3A0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4BC452B" w14:textId="4CAAD7BF"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5B6501A" w14:textId="2C8BC58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E2BA1E1" w14:textId="345DB07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AEE0391" w14:textId="3F4F153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80B8874" w14:textId="0CB19D3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D7E7526" w14:textId="46D3F08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76116AF" w14:textId="0FA09B0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2B01649" w14:textId="0E3BCB0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853B8C6" w14:textId="6602718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F936122" w14:textId="77777777" w:rsidTr="009565A7">
        <w:trPr>
          <w:cantSplit/>
          <w:trHeight w:val="728"/>
        </w:trPr>
        <w:tc>
          <w:tcPr>
            <w:tcW w:w="1525" w:type="dxa"/>
            <w:shd w:val="clear" w:color="auto" w:fill="auto"/>
            <w:vAlign w:val="center"/>
          </w:tcPr>
          <w:p w14:paraId="4CF664F9" w14:textId="304A3846"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72</w:t>
            </w:r>
          </w:p>
        </w:tc>
        <w:tc>
          <w:tcPr>
            <w:tcW w:w="2520" w:type="dxa"/>
            <w:shd w:val="clear" w:color="auto" w:fill="auto"/>
            <w:vAlign w:val="center"/>
          </w:tcPr>
          <w:p w14:paraId="238C72AF" w14:textId="637385C4"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33671126/1</w:t>
            </w:r>
          </w:p>
        </w:tc>
        <w:tc>
          <w:tcPr>
            <w:tcW w:w="2880" w:type="dxa"/>
            <w:shd w:val="clear" w:color="auto" w:fill="auto"/>
            <w:vAlign w:val="center"/>
          </w:tcPr>
          <w:p w14:paraId="5E186F53" w14:textId="5CECBE0C"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rPr>
              <w:t>բրոմհեքսին (բրոմհեքսինի հիդրոքլորիդ)   R05CB02</w:t>
            </w:r>
          </w:p>
        </w:tc>
        <w:tc>
          <w:tcPr>
            <w:tcW w:w="540" w:type="dxa"/>
            <w:shd w:val="clear" w:color="auto" w:fill="auto"/>
          </w:tcPr>
          <w:p w14:paraId="6A73B57E" w14:textId="3704C9FC" w:rsidR="00C47C31" w:rsidRPr="00B6690F" w:rsidRDefault="00C47C31" w:rsidP="00C47C31">
            <w:pPr>
              <w:rPr>
                <w:lang w:val="pt-BR"/>
              </w:rPr>
            </w:pPr>
            <w:r w:rsidRPr="00B6690F">
              <w:rPr>
                <w:rFonts w:ascii="GHEA Grapalat" w:hAnsi="GHEA Grapalat" w:cs="Arial"/>
                <w:sz w:val="18"/>
                <w:szCs w:val="18"/>
                <w:lang w:val="pt-BR"/>
              </w:rPr>
              <w:t>%</w:t>
            </w:r>
          </w:p>
        </w:tc>
        <w:tc>
          <w:tcPr>
            <w:tcW w:w="540" w:type="dxa"/>
            <w:shd w:val="clear" w:color="auto" w:fill="auto"/>
          </w:tcPr>
          <w:p w14:paraId="740683A7" w14:textId="3FCBE585"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38F5988D" w14:textId="26AF5361"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40EA2EDE" w14:textId="0428D427"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7314C5B9" w14:textId="5123AA67"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630" w:type="dxa"/>
            <w:shd w:val="clear" w:color="auto" w:fill="auto"/>
          </w:tcPr>
          <w:p w14:paraId="7EF24A8E" w14:textId="09255C15"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30232FA2" w14:textId="09473546"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810" w:type="dxa"/>
            <w:shd w:val="clear" w:color="auto" w:fill="auto"/>
          </w:tcPr>
          <w:p w14:paraId="50E7320B" w14:textId="57ED978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077A1D1" w14:textId="14E959C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887B641" w14:textId="4BBE432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967A199" w14:textId="1F68BB6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7AF3716" w14:textId="26E996A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7E10BED" w14:textId="06CAD3F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9DE876C" w14:textId="77777777" w:rsidTr="009565A7">
        <w:trPr>
          <w:cantSplit/>
          <w:trHeight w:val="728"/>
        </w:trPr>
        <w:tc>
          <w:tcPr>
            <w:tcW w:w="1525" w:type="dxa"/>
            <w:shd w:val="clear" w:color="auto" w:fill="auto"/>
            <w:vAlign w:val="center"/>
          </w:tcPr>
          <w:p w14:paraId="6F0CF991" w14:textId="1EE0F34B"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73</w:t>
            </w:r>
          </w:p>
        </w:tc>
        <w:tc>
          <w:tcPr>
            <w:tcW w:w="2520" w:type="dxa"/>
            <w:shd w:val="clear" w:color="auto" w:fill="auto"/>
            <w:vAlign w:val="center"/>
          </w:tcPr>
          <w:p w14:paraId="5FCF11D5" w14:textId="214F5C90"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33671129/1</w:t>
            </w:r>
          </w:p>
        </w:tc>
        <w:tc>
          <w:tcPr>
            <w:tcW w:w="2880" w:type="dxa"/>
            <w:shd w:val="clear" w:color="auto" w:fill="auto"/>
            <w:vAlign w:val="center"/>
          </w:tcPr>
          <w:p w14:paraId="25EBF06C" w14:textId="6FD43902"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rPr>
              <w:t>նիտրոֆուրալ</w:t>
            </w:r>
            <w:r w:rsidRPr="00B6690F">
              <w:rPr>
                <w:rFonts w:ascii="GHEA Grapalat" w:hAnsi="GHEA Grapalat"/>
                <w:sz w:val="20"/>
                <w:szCs w:val="20"/>
                <w:lang w:val="pt-BR"/>
              </w:rPr>
              <w:t xml:space="preserve">, </w:t>
            </w:r>
            <w:r w:rsidRPr="00B6690F">
              <w:rPr>
                <w:rFonts w:ascii="GHEA Grapalat" w:hAnsi="GHEA Grapalat"/>
                <w:sz w:val="20"/>
                <w:szCs w:val="20"/>
              </w:rPr>
              <w:t>տետրակային</w:t>
            </w:r>
            <w:r w:rsidRPr="00B6690F">
              <w:rPr>
                <w:rFonts w:ascii="GHEA Grapalat" w:hAnsi="GHEA Grapalat"/>
                <w:sz w:val="20"/>
                <w:szCs w:val="20"/>
                <w:lang w:val="pt-BR"/>
              </w:rPr>
              <w:t xml:space="preserve"> (</w:t>
            </w:r>
            <w:r w:rsidRPr="00B6690F">
              <w:rPr>
                <w:rFonts w:ascii="GHEA Grapalat" w:hAnsi="GHEA Grapalat"/>
                <w:sz w:val="20"/>
                <w:szCs w:val="20"/>
              </w:rPr>
              <w:t>տետրակայինիհիդրոքլորիդ</w:t>
            </w:r>
            <w:r w:rsidRPr="00B6690F">
              <w:rPr>
                <w:rFonts w:ascii="GHEA Grapalat" w:hAnsi="GHEA Grapalat"/>
                <w:sz w:val="20"/>
                <w:szCs w:val="20"/>
                <w:lang w:val="pt-BR"/>
              </w:rPr>
              <w:t xml:space="preserve">), </w:t>
            </w:r>
            <w:r w:rsidRPr="00B6690F">
              <w:rPr>
                <w:rFonts w:ascii="GHEA Grapalat" w:hAnsi="GHEA Grapalat"/>
                <w:sz w:val="20"/>
                <w:szCs w:val="20"/>
              </w:rPr>
              <w:t>ֆենազոն</w:t>
            </w:r>
            <w:r w:rsidRPr="00B6690F">
              <w:rPr>
                <w:rFonts w:ascii="GHEA Grapalat" w:hAnsi="GHEA Grapalat"/>
                <w:sz w:val="20"/>
                <w:szCs w:val="20"/>
                <w:lang w:val="pt-BR"/>
              </w:rPr>
              <w:t xml:space="preserve">  S02DA30</w:t>
            </w:r>
          </w:p>
        </w:tc>
        <w:tc>
          <w:tcPr>
            <w:tcW w:w="540" w:type="dxa"/>
            <w:shd w:val="clear" w:color="auto" w:fill="auto"/>
          </w:tcPr>
          <w:p w14:paraId="6773231E" w14:textId="4DC5A9E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7172577" w14:textId="0C30EAF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E0531D3" w14:textId="2F1E762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8556590" w14:textId="2D5F7DF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F260D18" w14:textId="604D2076"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1D12C03" w14:textId="794A402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0921DD8" w14:textId="0BD37DD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08FCE80" w14:textId="50DBA1E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7F1C59C" w14:textId="572587A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136EBF5" w14:textId="5D2220A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306DA45" w14:textId="0FEB3AE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8F02863" w14:textId="6A4551D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04A34F5" w14:textId="2E33595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5FEA8B7" w14:textId="77777777" w:rsidTr="00587037">
        <w:trPr>
          <w:cantSplit/>
          <w:trHeight w:val="728"/>
        </w:trPr>
        <w:tc>
          <w:tcPr>
            <w:tcW w:w="1525" w:type="dxa"/>
            <w:shd w:val="clear" w:color="auto" w:fill="auto"/>
            <w:vAlign w:val="center"/>
          </w:tcPr>
          <w:p w14:paraId="5B209577" w14:textId="69DDA666"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74</w:t>
            </w:r>
          </w:p>
        </w:tc>
        <w:tc>
          <w:tcPr>
            <w:tcW w:w="2520" w:type="dxa"/>
            <w:shd w:val="clear" w:color="auto" w:fill="auto"/>
            <w:vAlign w:val="center"/>
          </w:tcPr>
          <w:p w14:paraId="0C12C9EE" w14:textId="3EC3AA75"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33671131</w:t>
            </w:r>
            <w:r w:rsidRPr="00B6690F">
              <w:rPr>
                <w:rFonts w:ascii="GHEA Grapalat" w:hAnsi="GHEA Grapalat"/>
                <w:color w:val="333333"/>
                <w:sz w:val="16"/>
                <w:szCs w:val="16"/>
                <w:lang w:val="hy-AM"/>
              </w:rPr>
              <w:t>/1</w:t>
            </w:r>
          </w:p>
        </w:tc>
        <w:tc>
          <w:tcPr>
            <w:tcW w:w="2880" w:type="dxa"/>
            <w:shd w:val="clear" w:color="auto" w:fill="auto"/>
            <w:vAlign w:val="center"/>
          </w:tcPr>
          <w:p w14:paraId="47D95ED1" w14:textId="09DD9520"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լորատադին r06ax13</w:t>
            </w:r>
          </w:p>
        </w:tc>
        <w:tc>
          <w:tcPr>
            <w:tcW w:w="540" w:type="dxa"/>
            <w:shd w:val="clear" w:color="auto" w:fill="auto"/>
          </w:tcPr>
          <w:p w14:paraId="791749F8" w14:textId="3312F4B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D7DAB54" w14:textId="4BB3FDA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9226F49" w14:textId="3EA7555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9141F15" w14:textId="43701D2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3F94120" w14:textId="09E3300E"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C440999" w14:textId="308C370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930E310" w14:textId="4B8EAE6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383A44B" w14:textId="14DF4F8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C42B605" w14:textId="55D2B8A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64DE9C9" w14:textId="014B947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60E8330" w14:textId="4E3FCF3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5CB80A2" w14:textId="0061A8C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B12A989" w14:textId="02F8376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17AAE2B" w14:textId="77777777" w:rsidTr="00587037">
        <w:trPr>
          <w:cantSplit/>
          <w:trHeight w:val="728"/>
        </w:trPr>
        <w:tc>
          <w:tcPr>
            <w:tcW w:w="1525" w:type="dxa"/>
            <w:shd w:val="clear" w:color="auto" w:fill="auto"/>
            <w:vAlign w:val="center"/>
          </w:tcPr>
          <w:p w14:paraId="302E447A" w14:textId="0D7CB1E0" w:rsidR="00C47C31" w:rsidRPr="00B6690F" w:rsidRDefault="00C47C31" w:rsidP="00C47C31">
            <w:pPr>
              <w:jc w:val="center"/>
              <w:rPr>
                <w:rFonts w:ascii="GHEA Grapalat" w:hAnsi="GHEA Grapalat" w:cs="Arial LatArm"/>
              </w:rPr>
            </w:pPr>
            <w:r w:rsidRPr="00B6690F">
              <w:rPr>
                <w:rFonts w:ascii="GHEA Grapalat" w:hAnsi="GHEA Grapalat" w:cs="Arial LatArm"/>
                <w:lang w:val="pt-BR"/>
              </w:rPr>
              <w:t>75</w:t>
            </w:r>
          </w:p>
        </w:tc>
        <w:tc>
          <w:tcPr>
            <w:tcW w:w="2520" w:type="dxa"/>
            <w:shd w:val="clear" w:color="auto" w:fill="auto"/>
            <w:vAlign w:val="center"/>
          </w:tcPr>
          <w:p w14:paraId="7A05DC26" w14:textId="0DF2E682"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33691112/</w:t>
            </w:r>
            <w:r w:rsidRPr="00B6690F">
              <w:rPr>
                <w:rFonts w:ascii="GHEA Grapalat" w:hAnsi="GHEA Grapalat"/>
                <w:color w:val="333333"/>
                <w:sz w:val="16"/>
                <w:szCs w:val="16"/>
                <w:lang w:val="hy-AM"/>
              </w:rPr>
              <w:t>1</w:t>
            </w:r>
          </w:p>
        </w:tc>
        <w:tc>
          <w:tcPr>
            <w:tcW w:w="2880" w:type="dxa"/>
            <w:shd w:val="clear" w:color="auto" w:fill="auto"/>
            <w:vAlign w:val="center"/>
          </w:tcPr>
          <w:p w14:paraId="1F508A22" w14:textId="77777777" w:rsidR="00C47C31" w:rsidRPr="00B6690F" w:rsidRDefault="00C47C31" w:rsidP="00C47C31">
            <w:pPr>
              <w:jc w:val="both"/>
              <w:rPr>
                <w:rFonts w:ascii="GHEA Grapalat" w:hAnsi="GHEA Grapalat"/>
                <w:sz w:val="20"/>
                <w:szCs w:val="20"/>
                <w:lang w:val="pt-BR"/>
              </w:rPr>
            </w:pPr>
            <w:r w:rsidRPr="00B6690F">
              <w:rPr>
                <w:rFonts w:ascii="GHEA Grapalat" w:hAnsi="GHEA Grapalat"/>
                <w:sz w:val="20"/>
                <w:szCs w:val="20"/>
                <w:lang w:val="hy-AM"/>
              </w:rPr>
              <w:t>մետրոնիդազոլ</w:t>
            </w:r>
            <w:r w:rsidRPr="00B6690F">
              <w:rPr>
                <w:rFonts w:ascii="GHEA Grapalat" w:hAnsi="GHEA Grapalat"/>
                <w:sz w:val="20"/>
                <w:szCs w:val="20"/>
                <w:lang w:val="pt-BR"/>
              </w:rPr>
              <w:t xml:space="preserve"> a01ab17, d06bx01, g01af01, j01xd01, </w:t>
            </w:r>
          </w:p>
          <w:p w14:paraId="4DDBAA38" w14:textId="6FCFF744"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p01ab01</w:t>
            </w:r>
          </w:p>
        </w:tc>
        <w:tc>
          <w:tcPr>
            <w:tcW w:w="540" w:type="dxa"/>
            <w:shd w:val="clear" w:color="auto" w:fill="auto"/>
          </w:tcPr>
          <w:p w14:paraId="7F1E0F77" w14:textId="794280A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F44425D" w14:textId="531687F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8B2C69F" w14:textId="3481B3A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D7A9DA0" w14:textId="3F1A883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3FDD121" w14:textId="6BB72CC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B4C95D6" w14:textId="0E27714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41D0B16" w14:textId="3BC508A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93F0464" w14:textId="55F98B8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198290C" w14:textId="100309C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56B9E74" w14:textId="4B8A6A7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CAAB3F7" w14:textId="00FD514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BC6CCD1" w14:textId="3D93D36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4AC4FB4" w14:textId="077326F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0C4213A" w14:textId="77777777" w:rsidTr="009565A7">
        <w:trPr>
          <w:cantSplit/>
          <w:trHeight w:val="728"/>
        </w:trPr>
        <w:tc>
          <w:tcPr>
            <w:tcW w:w="1525" w:type="dxa"/>
            <w:shd w:val="clear" w:color="auto" w:fill="auto"/>
            <w:vAlign w:val="center"/>
          </w:tcPr>
          <w:p w14:paraId="792F4A41" w14:textId="7E7FEA8C" w:rsidR="00C47C31" w:rsidRPr="00B6690F" w:rsidRDefault="00C47C31" w:rsidP="00C47C31">
            <w:pPr>
              <w:jc w:val="center"/>
              <w:rPr>
                <w:rFonts w:ascii="GHEA Grapalat" w:hAnsi="GHEA Grapalat" w:cs="Arial LatArm"/>
                <w:lang w:val="pt-BR"/>
              </w:rPr>
            </w:pPr>
            <w:r w:rsidRPr="00B6690F">
              <w:rPr>
                <w:rFonts w:ascii="GHEA Grapalat" w:hAnsi="GHEA Grapalat" w:cs="Arial LatArm"/>
              </w:rPr>
              <w:t>76</w:t>
            </w:r>
          </w:p>
        </w:tc>
        <w:tc>
          <w:tcPr>
            <w:tcW w:w="2520" w:type="dxa"/>
            <w:shd w:val="clear" w:color="auto" w:fill="auto"/>
            <w:vAlign w:val="center"/>
          </w:tcPr>
          <w:p w14:paraId="26408751" w14:textId="596FC56B"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33691112/</w:t>
            </w:r>
            <w:r w:rsidRPr="00B6690F">
              <w:rPr>
                <w:rFonts w:ascii="GHEA Grapalat" w:hAnsi="GHEA Grapalat"/>
                <w:color w:val="333333"/>
                <w:sz w:val="16"/>
                <w:szCs w:val="16"/>
                <w:lang w:val="ru-RU"/>
              </w:rPr>
              <w:t>3</w:t>
            </w:r>
          </w:p>
        </w:tc>
        <w:tc>
          <w:tcPr>
            <w:tcW w:w="2880" w:type="dxa"/>
            <w:shd w:val="clear" w:color="auto" w:fill="auto"/>
            <w:vAlign w:val="center"/>
          </w:tcPr>
          <w:p w14:paraId="7844E930" w14:textId="77777777" w:rsidR="00C47C31" w:rsidRPr="00B6690F" w:rsidRDefault="00C47C31" w:rsidP="00C47C31">
            <w:pPr>
              <w:jc w:val="both"/>
              <w:rPr>
                <w:rFonts w:ascii="GHEA Grapalat" w:hAnsi="GHEA Grapalat"/>
                <w:sz w:val="20"/>
                <w:szCs w:val="20"/>
                <w:lang w:val="pt-BR"/>
              </w:rPr>
            </w:pPr>
            <w:r w:rsidRPr="00B6690F">
              <w:rPr>
                <w:rFonts w:ascii="GHEA Grapalat" w:hAnsi="GHEA Grapalat"/>
                <w:sz w:val="20"/>
                <w:szCs w:val="20"/>
                <w:lang w:val="hy-AM"/>
              </w:rPr>
              <w:t>մետրոնիդազոլ</w:t>
            </w:r>
            <w:r w:rsidRPr="00B6690F">
              <w:rPr>
                <w:rFonts w:ascii="GHEA Grapalat" w:hAnsi="GHEA Grapalat"/>
                <w:sz w:val="20"/>
                <w:szCs w:val="20"/>
                <w:lang w:val="pt-BR"/>
              </w:rPr>
              <w:t xml:space="preserve"> a01ab17, d06bx01, g01af01, j01xd01, </w:t>
            </w:r>
          </w:p>
          <w:p w14:paraId="1493F0E4" w14:textId="06B2D884"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p01ab01</w:t>
            </w:r>
          </w:p>
        </w:tc>
        <w:tc>
          <w:tcPr>
            <w:tcW w:w="540" w:type="dxa"/>
            <w:shd w:val="clear" w:color="auto" w:fill="auto"/>
          </w:tcPr>
          <w:p w14:paraId="0A8D12BA" w14:textId="074F13D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1143060" w14:textId="226A231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E90C5AA" w14:textId="6ED6380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2FBEF16" w14:textId="77E901F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6100126" w14:textId="6D3CAD4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F08E6D8" w14:textId="1A31FFB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38CD6B8" w14:textId="10E9856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D161A34" w14:textId="616ADCC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3F7E9B3" w14:textId="5F9BF89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8CD4354" w14:textId="182473D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59CDC68" w14:textId="112360D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DC07B64" w14:textId="6B22B1D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C4A7DAC" w14:textId="67ABA24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6B4241D" w14:textId="77777777" w:rsidTr="009565A7">
        <w:trPr>
          <w:cantSplit/>
          <w:trHeight w:val="728"/>
        </w:trPr>
        <w:tc>
          <w:tcPr>
            <w:tcW w:w="1525" w:type="dxa"/>
            <w:shd w:val="clear" w:color="auto" w:fill="auto"/>
            <w:vAlign w:val="center"/>
          </w:tcPr>
          <w:p w14:paraId="2BC40C6B" w14:textId="3DF27EE8" w:rsidR="00C47C31" w:rsidRPr="00B6690F" w:rsidRDefault="00C47C31" w:rsidP="00C47C31">
            <w:pPr>
              <w:jc w:val="center"/>
              <w:rPr>
                <w:rFonts w:ascii="GHEA Grapalat" w:hAnsi="GHEA Grapalat" w:cs="Arial LatArm"/>
                <w:lang w:val="hy-AM"/>
              </w:rPr>
            </w:pPr>
            <w:r w:rsidRPr="00B6690F">
              <w:rPr>
                <w:rFonts w:ascii="GHEA Grapalat" w:hAnsi="GHEA Grapalat" w:cs="Arial LatArm"/>
              </w:rPr>
              <w:t>77</w:t>
            </w:r>
          </w:p>
        </w:tc>
        <w:tc>
          <w:tcPr>
            <w:tcW w:w="2520" w:type="dxa"/>
            <w:shd w:val="clear" w:color="auto" w:fill="auto"/>
            <w:vAlign w:val="center"/>
          </w:tcPr>
          <w:p w14:paraId="1B1D345F" w14:textId="38E68ED0"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33691127</w:t>
            </w:r>
            <w:r w:rsidRPr="00B6690F">
              <w:rPr>
                <w:rFonts w:ascii="GHEA Grapalat" w:hAnsi="GHEA Grapalat"/>
                <w:color w:val="333333"/>
                <w:sz w:val="16"/>
                <w:szCs w:val="16"/>
                <w:lang w:val="hy-AM"/>
              </w:rPr>
              <w:t>/1</w:t>
            </w:r>
          </w:p>
        </w:tc>
        <w:tc>
          <w:tcPr>
            <w:tcW w:w="2880" w:type="dxa"/>
            <w:shd w:val="clear" w:color="auto" w:fill="auto"/>
            <w:vAlign w:val="center"/>
          </w:tcPr>
          <w:p w14:paraId="4A6EEFA3" w14:textId="59EA021F"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lang w:val="ru-RU"/>
              </w:rPr>
              <w:t xml:space="preserve">բենզիլ բենզոատ p03ax01  </w:t>
            </w:r>
          </w:p>
        </w:tc>
        <w:tc>
          <w:tcPr>
            <w:tcW w:w="540" w:type="dxa"/>
            <w:shd w:val="clear" w:color="auto" w:fill="auto"/>
          </w:tcPr>
          <w:p w14:paraId="1CEC12DD" w14:textId="7FB7D76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79C692D" w14:textId="5CCFCF9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67BA25D" w14:textId="2B314CE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0109A69" w14:textId="40FD6C5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80072B4" w14:textId="4BD0231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43D44F3" w14:textId="0B2D106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D8AE4C9" w14:textId="69AE68C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477C9F0" w14:textId="5BA4F8F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28ACAA2" w14:textId="7D9C304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18CAFDF" w14:textId="497DAF8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D43E424" w14:textId="1546E85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09402A8" w14:textId="2D0EA5D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936CF1B" w14:textId="3E7E9ED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A66655E" w14:textId="77777777" w:rsidTr="009565A7">
        <w:trPr>
          <w:cantSplit/>
          <w:trHeight w:val="728"/>
        </w:trPr>
        <w:tc>
          <w:tcPr>
            <w:tcW w:w="1525" w:type="dxa"/>
            <w:shd w:val="clear" w:color="auto" w:fill="auto"/>
            <w:vAlign w:val="center"/>
          </w:tcPr>
          <w:p w14:paraId="198A864E" w14:textId="65B4A05F" w:rsidR="00C47C31" w:rsidRPr="00B6690F" w:rsidRDefault="00C47C31" w:rsidP="00C47C31">
            <w:pPr>
              <w:jc w:val="center"/>
              <w:rPr>
                <w:rFonts w:ascii="GHEA Grapalat" w:hAnsi="GHEA Grapalat" w:cs="Arial LatArm"/>
              </w:rPr>
            </w:pPr>
            <w:r w:rsidRPr="00B6690F">
              <w:rPr>
                <w:rFonts w:ascii="GHEA Grapalat" w:hAnsi="GHEA Grapalat" w:cs="Arial LatArm"/>
                <w:lang w:val="pt-BR"/>
              </w:rPr>
              <w:lastRenderedPageBreak/>
              <w:t>78</w:t>
            </w:r>
          </w:p>
        </w:tc>
        <w:tc>
          <w:tcPr>
            <w:tcW w:w="2520" w:type="dxa"/>
            <w:shd w:val="clear" w:color="auto" w:fill="auto"/>
            <w:vAlign w:val="center"/>
          </w:tcPr>
          <w:p w14:paraId="724F2D4F" w14:textId="1001427F"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33691129/</w:t>
            </w:r>
            <w:r w:rsidRPr="00B6690F">
              <w:rPr>
                <w:rFonts w:ascii="GHEA Grapalat" w:hAnsi="GHEA Grapalat"/>
                <w:color w:val="333333"/>
                <w:sz w:val="16"/>
                <w:szCs w:val="16"/>
                <w:lang w:val="hy-AM"/>
              </w:rPr>
              <w:t>1</w:t>
            </w:r>
          </w:p>
        </w:tc>
        <w:tc>
          <w:tcPr>
            <w:tcW w:w="2880" w:type="dxa"/>
            <w:shd w:val="clear" w:color="auto" w:fill="auto"/>
            <w:vAlign w:val="center"/>
          </w:tcPr>
          <w:p w14:paraId="628A1AC5" w14:textId="68749615"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lang w:val="hy-AM"/>
              </w:rPr>
              <w:t>նատրիումի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w:t>
            </w:r>
            <w:r w:rsidRPr="00B6690F">
              <w:rPr>
                <w:rFonts w:ascii="GHEA Grapalat" w:hAnsi="GHEA Grapalat"/>
                <w:sz w:val="20"/>
                <w:szCs w:val="20"/>
                <w:lang w:val="hy-AM"/>
              </w:rPr>
              <w:t>կալիումի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w:t>
            </w:r>
            <w:r w:rsidRPr="00B6690F">
              <w:rPr>
                <w:rFonts w:ascii="GHEA Grapalat" w:hAnsi="GHEA Grapalat"/>
                <w:sz w:val="20"/>
                <w:szCs w:val="20"/>
                <w:lang w:val="hy-AM"/>
              </w:rPr>
              <w:t>կալցիումի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w:t>
            </w:r>
            <w:r w:rsidRPr="00B6690F">
              <w:rPr>
                <w:rFonts w:ascii="GHEA Grapalat" w:hAnsi="GHEA Grapalat"/>
                <w:sz w:val="20"/>
                <w:szCs w:val="20"/>
                <w:lang w:val="hy-AM"/>
              </w:rPr>
              <w:t>ռինգերի</w:t>
            </w:r>
            <w:r w:rsidRPr="00B6690F">
              <w:rPr>
                <w:rFonts w:ascii="GHEA Grapalat" w:hAnsi="GHEA Grapalat"/>
                <w:sz w:val="20"/>
                <w:szCs w:val="20"/>
                <w:lang w:val="pt-BR"/>
              </w:rPr>
              <w:t xml:space="preserve"> </w:t>
            </w:r>
            <w:r w:rsidRPr="00B6690F">
              <w:rPr>
                <w:rFonts w:ascii="GHEA Grapalat" w:hAnsi="GHEA Grapalat"/>
                <w:sz w:val="20"/>
                <w:szCs w:val="20"/>
                <w:lang w:val="hy-AM"/>
              </w:rPr>
              <w:t>լուծույթ</w:t>
            </w:r>
            <w:r w:rsidRPr="00B6690F">
              <w:rPr>
                <w:rFonts w:ascii="GHEA Grapalat" w:hAnsi="GHEA Grapalat"/>
                <w:sz w:val="20"/>
                <w:szCs w:val="20"/>
                <w:lang w:val="pt-BR"/>
              </w:rPr>
              <w:t xml:space="preserve">)   </w:t>
            </w:r>
          </w:p>
        </w:tc>
        <w:tc>
          <w:tcPr>
            <w:tcW w:w="540" w:type="dxa"/>
            <w:shd w:val="clear" w:color="auto" w:fill="auto"/>
          </w:tcPr>
          <w:p w14:paraId="6731E722" w14:textId="4AD0214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07CEEF4" w14:textId="2B5C99B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3E7B3D2" w14:textId="1D5EF47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AEA6D6E" w14:textId="55316EE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E752115" w14:textId="0ADEAF9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E82C984" w14:textId="5ADA832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A79B135" w14:textId="62F656E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9901970" w14:textId="62EEFAE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82CE010" w14:textId="6BF6522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C9CA1C0" w14:textId="75C41B3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FF617B8" w14:textId="5C4CBEA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EF8C6F0" w14:textId="25FDA77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8F49789" w14:textId="1AA042B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0A80C14" w14:textId="77777777" w:rsidTr="009565A7">
        <w:trPr>
          <w:cantSplit/>
          <w:trHeight w:val="728"/>
        </w:trPr>
        <w:tc>
          <w:tcPr>
            <w:tcW w:w="1525" w:type="dxa"/>
            <w:shd w:val="clear" w:color="auto" w:fill="auto"/>
            <w:vAlign w:val="center"/>
          </w:tcPr>
          <w:p w14:paraId="2E767766" w14:textId="55B33558"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79</w:t>
            </w:r>
          </w:p>
        </w:tc>
        <w:tc>
          <w:tcPr>
            <w:tcW w:w="2520" w:type="dxa"/>
            <w:shd w:val="clear" w:color="auto" w:fill="auto"/>
            <w:vAlign w:val="center"/>
          </w:tcPr>
          <w:p w14:paraId="11CF55F5" w14:textId="7428B4BB"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33691136/</w:t>
            </w:r>
            <w:r w:rsidRPr="00B6690F">
              <w:rPr>
                <w:rFonts w:ascii="GHEA Grapalat" w:hAnsi="GHEA Grapalat"/>
                <w:sz w:val="16"/>
                <w:szCs w:val="16"/>
                <w:lang w:val="hy-AM"/>
              </w:rPr>
              <w:t>1</w:t>
            </w:r>
          </w:p>
        </w:tc>
        <w:tc>
          <w:tcPr>
            <w:tcW w:w="2880" w:type="dxa"/>
            <w:shd w:val="clear" w:color="auto" w:fill="auto"/>
            <w:vAlign w:val="center"/>
          </w:tcPr>
          <w:p w14:paraId="5A215093" w14:textId="1A217036"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lang w:val="hy-AM"/>
              </w:rPr>
              <w:t>նատրիումի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a12ca01, b05cb01, b05xa03  </w:t>
            </w:r>
          </w:p>
        </w:tc>
        <w:tc>
          <w:tcPr>
            <w:tcW w:w="540" w:type="dxa"/>
            <w:shd w:val="clear" w:color="auto" w:fill="auto"/>
          </w:tcPr>
          <w:p w14:paraId="4B1CF690" w14:textId="2D9A638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12BC004" w14:textId="1A81FFF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6721ACA" w14:textId="5ED5FAF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27AA036" w14:textId="6478DAC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560EF98" w14:textId="1C02772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2D441A1" w14:textId="0BE72DB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3E6AC28" w14:textId="1F71007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3675F4F" w14:textId="051D844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FC03F4D" w14:textId="63BA0A4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D495280" w14:textId="7F5433B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0EED710" w14:textId="073A780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5BD3D21" w14:textId="0F0F339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7DEFD4C" w14:textId="112D6C6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FE5215C" w14:textId="77777777" w:rsidTr="009565A7">
        <w:trPr>
          <w:cantSplit/>
          <w:trHeight w:val="728"/>
        </w:trPr>
        <w:tc>
          <w:tcPr>
            <w:tcW w:w="1525" w:type="dxa"/>
            <w:shd w:val="clear" w:color="auto" w:fill="auto"/>
            <w:vAlign w:val="center"/>
          </w:tcPr>
          <w:p w14:paraId="206695F7" w14:textId="4AFC018A"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80</w:t>
            </w:r>
          </w:p>
        </w:tc>
        <w:tc>
          <w:tcPr>
            <w:tcW w:w="2520" w:type="dxa"/>
            <w:shd w:val="clear" w:color="auto" w:fill="auto"/>
            <w:vAlign w:val="center"/>
          </w:tcPr>
          <w:p w14:paraId="1A93ED90" w14:textId="1A9CA64C"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33691136/</w:t>
            </w:r>
            <w:r w:rsidRPr="00B6690F">
              <w:rPr>
                <w:rFonts w:ascii="GHEA Grapalat" w:hAnsi="GHEA Grapalat"/>
                <w:sz w:val="16"/>
                <w:szCs w:val="16"/>
                <w:lang w:val="hy-AM"/>
              </w:rPr>
              <w:t>2</w:t>
            </w:r>
          </w:p>
        </w:tc>
        <w:tc>
          <w:tcPr>
            <w:tcW w:w="2880" w:type="dxa"/>
            <w:shd w:val="clear" w:color="auto" w:fill="auto"/>
            <w:vAlign w:val="center"/>
          </w:tcPr>
          <w:p w14:paraId="380D7612" w14:textId="6E2B131D"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lang w:val="hy-AM"/>
              </w:rPr>
              <w:t>նատրիումի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a12ca01, b05cb01, b05xa03  </w:t>
            </w:r>
          </w:p>
        </w:tc>
        <w:tc>
          <w:tcPr>
            <w:tcW w:w="540" w:type="dxa"/>
            <w:shd w:val="clear" w:color="auto" w:fill="auto"/>
          </w:tcPr>
          <w:p w14:paraId="77775253" w14:textId="16E8589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79E266D" w14:textId="08454B3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934E935" w14:textId="520A696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DE36648" w14:textId="0B6DE0F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7D78B55" w14:textId="25A25B2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309180A" w14:textId="3ED098B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EEC2182" w14:textId="4D2B843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3CE44F4" w14:textId="58698A3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B381E7A" w14:textId="7328AEC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2F6265B" w14:textId="5C51CD2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82A4A9A" w14:textId="691B69A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97CABBE" w14:textId="553ADEC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ED581E6" w14:textId="16A4B58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3BCB245" w14:textId="77777777" w:rsidTr="009565A7">
        <w:trPr>
          <w:cantSplit/>
          <w:trHeight w:val="728"/>
        </w:trPr>
        <w:tc>
          <w:tcPr>
            <w:tcW w:w="1525" w:type="dxa"/>
            <w:shd w:val="clear" w:color="auto" w:fill="auto"/>
            <w:vAlign w:val="center"/>
          </w:tcPr>
          <w:p w14:paraId="553EC618" w14:textId="7DFD205E"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81</w:t>
            </w:r>
          </w:p>
        </w:tc>
        <w:tc>
          <w:tcPr>
            <w:tcW w:w="2520" w:type="dxa"/>
            <w:shd w:val="clear" w:color="auto" w:fill="auto"/>
            <w:vAlign w:val="center"/>
          </w:tcPr>
          <w:p w14:paraId="644265CD" w14:textId="22603161" w:rsidR="00C47C31" w:rsidRPr="00B6690F" w:rsidRDefault="00C47C31" w:rsidP="00C47C31">
            <w:pPr>
              <w:jc w:val="center"/>
              <w:rPr>
                <w:rFonts w:ascii="GHEA Grapalat" w:hAnsi="GHEA Grapalat"/>
                <w:color w:val="000000"/>
                <w:sz w:val="16"/>
                <w:szCs w:val="16"/>
                <w:lang w:val="pt-BR"/>
              </w:rPr>
            </w:pPr>
            <w:r w:rsidRPr="00B6690F">
              <w:rPr>
                <w:rFonts w:ascii="GHEA Grapalat" w:hAnsi="GHEA Grapalat"/>
                <w:sz w:val="16"/>
                <w:szCs w:val="16"/>
                <w:lang w:val="pt-BR"/>
              </w:rPr>
              <w:t>33691136/</w:t>
            </w:r>
            <w:r w:rsidRPr="00B6690F">
              <w:rPr>
                <w:rFonts w:ascii="GHEA Grapalat" w:hAnsi="GHEA Grapalat"/>
                <w:sz w:val="16"/>
                <w:szCs w:val="16"/>
                <w:lang w:val="hy-AM"/>
              </w:rPr>
              <w:t>3</w:t>
            </w:r>
          </w:p>
        </w:tc>
        <w:tc>
          <w:tcPr>
            <w:tcW w:w="2880" w:type="dxa"/>
            <w:shd w:val="clear" w:color="auto" w:fill="auto"/>
            <w:vAlign w:val="center"/>
          </w:tcPr>
          <w:p w14:paraId="62485691" w14:textId="0F7A853A"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lang w:val="hy-AM"/>
              </w:rPr>
              <w:t>նատրիումի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a12ca01, b05cb01, b05xa03  </w:t>
            </w:r>
          </w:p>
        </w:tc>
        <w:tc>
          <w:tcPr>
            <w:tcW w:w="540" w:type="dxa"/>
            <w:shd w:val="clear" w:color="auto" w:fill="auto"/>
          </w:tcPr>
          <w:p w14:paraId="0C2DE480" w14:textId="6A9B043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7A3C496" w14:textId="65638EC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0B99046" w14:textId="747A04F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9E0A8D8" w14:textId="115CCB1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ABA3106" w14:textId="608FB94A"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3F782C1" w14:textId="637EC3B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95FFC36" w14:textId="197BE13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25B4BC7" w14:textId="63E9213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376F8EB" w14:textId="7AC65E4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638313A" w14:textId="49371B0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4C56073" w14:textId="5BB00B1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3120893" w14:textId="4E81579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5DFBF59" w14:textId="47D433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EF6F0CF" w14:textId="77777777" w:rsidTr="009565A7">
        <w:trPr>
          <w:cantSplit/>
          <w:trHeight w:val="728"/>
        </w:trPr>
        <w:tc>
          <w:tcPr>
            <w:tcW w:w="1525" w:type="dxa"/>
            <w:shd w:val="clear" w:color="auto" w:fill="auto"/>
            <w:vAlign w:val="center"/>
          </w:tcPr>
          <w:p w14:paraId="57B46716" w14:textId="737360ED"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82</w:t>
            </w:r>
          </w:p>
        </w:tc>
        <w:tc>
          <w:tcPr>
            <w:tcW w:w="2520" w:type="dxa"/>
            <w:shd w:val="clear" w:color="auto" w:fill="auto"/>
            <w:vAlign w:val="center"/>
          </w:tcPr>
          <w:p w14:paraId="3EE3945A" w14:textId="235C28FF"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33691136/</w:t>
            </w:r>
            <w:r w:rsidRPr="00B6690F">
              <w:rPr>
                <w:rFonts w:ascii="GHEA Grapalat" w:hAnsi="GHEA Grapalat"/>
                <w:sz w:val="16"/>
                <w:szCs w:val="16"/>
                <w:lang w:val="hy-AM"/>
              </w:rPr>
              <w:t>4</w:t>
            </w:r>
          </w:p>
        </w:tc>
        <w:tc>
          <w:tcPr>
            <w:tcW w:w="2880" w:type="dxa"/>
            <w:shd w:val="clear" w:color="auto" w:fill="auto"/>
            <w:vAlign w:val="center"/>
          </w:tcPr>
          <w:p w14:paraId="3BBF26F9" w14:textId="338B0D8A"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lang w:val="hy-AM"/>
              </w:rPr>
              <w:t>նատրիումի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a12ca01, b05cb01, b05xa03  </w:t>
            </w:r>
          </w:p>
        </w:tc>
        <w:tc>
          <w:tcPr>
            <w:tcW w:w="540" w:type="dxa"/>
            <w:shd w:val="clear" w:color="auto" w:fill="auto"/>
          </w:tcPr>
          <w:p w14:paraId="2F46F5FA" w14:textId="57FEE6F6"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057314A" w14:textId="3769C75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C0AC9F0" w14:textId="081E015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4F1BECD" w14:textId="2FE8C76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931844E" w14:textId="04C428B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BAD8945" w14:textId="1128637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B77C2E2" w14:textId="407AB28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C7C0F06" w14:textId="01AB6F9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E59387E" w14:textId="271C0DB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FD8EF0C" w14:textId="621452D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0577ED2" w14:textId="0BA68E1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7A90180" w14:textId="530A8A9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9AB62B8" w14:textId="32C3494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5280705" w14:textId="77777777" w:rsidTr="009565A7">
        <w:trPr>
          <w:cantSplit/>
          <w:trHeight w:val="728"/>
        </w:trPr>
        <w:tc>
          <w:tcPr>
            <w:tcW w:w="1525" w:type="dxa"/>
            <w:shd w:val="clear" w:color="auto" w:fill="auto"/>
            <w:vAlign w:val="center"/>
          </w:tcPr>
          <w:p w14:paraId="2D38B3B6" w14:textId="436FCACB"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83</w:t>
            </w:r>
          </w:p>
        </w:tc>
        <w:tc>
          <w:tcPr>
            <w:tcW w:w="2520" w:type="dxa"/>
            <w:shd w:val="clear" w:color="auto" w:fill="auto"/>
            <w:vAlign w:val="center"/>
          </w:tcPr>
          <w:p w14:paraId="73532A66" w14:textId="1814EAC0"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33691136/</w:t>
            </w:r>
            <w:r w:rsidRPr="00B6690F">
              <w:rPr>
                <w:rFonts w:ascii="GHEA Grapalat" w:hAnsi="GHEA Grapalat"/>
                <w:sz w:val="16"/>
                <w:szCs w:val="16"/>
                <w:lang w:val="hy-AM"/>
              </w:rPr>
              <w:t>5</w:t>
            </w:r>
          </w:p>
        </w:tc>
        <w:tc>
          <w:tcPr>
            <w:tcW w:w="2880" w:type="dxa"/>
            <w:shd w:val="clear" w:color="auto" w:fill="auto"/>
            <w:vAlign w:val="center"/>
          </w:tcPr>
          <w:p w14:paraId="588E90BA" w14:textId="142CC500" w:rsidR="00C47C31" w:rsidRPr="00B6690F" w:rsidRDefault="00C47C31" w:rsidP="00C47C31">
            <w:pPr>
              <w:jc w:val="both"/>
              <w:rPr>
                <w:rFonts w:ascii="GHEA Grapalat" w:hAnsi="GHEA Grapalat" w:cs="Sylfaen"/>
                <w:sz w:val="20"/>
                <w:szCs w:val="20"/>
                <w:lang w:val="pt-BR"/>
              </w:rPr>
            </w:pPr>
            <w:r w:rsidRPr="00B6690F">
              <w:rPr>
                <w:rFonts w:ascii="GHEA Grapalat" w:hAnsi="GHEA Grapalat"/>
                <w:sz w:val="20"/>
                <w:szCs w:val="20"/>
                <w:lang w:val="hy-AM"/>
              </w:rPr>
              <w:t>նատրիումի</w:t>
            </w:r>
            <w:r w:rsidRPr="00B6690F">
              <w:rPr>
                <w:rFonts w:ascii="GHEA Grapalat" w:hAnsi="GHEA Grapalat"/>
                <w:sz w:val="20"/>
                <w:szCs w:val="20"/>
                <w:lang w:val="pt-BR"/>
              </w:rPr>
              <w:t xml:space="preserve"> </w:t>
            </w:r>
            <w:r w:rsidRPr="00B6690F">
              <w:rPr>
                <w:rFonts w:ascii="GHEA Grapalat" w:hAnsi="GHEA Grapalat"/>
                <w:sz w:val="20"/>
                <w:szCs w:val="20"/>
                <w:lang w:val="hy-AM"/>
              </w:rPr>
              <w:t>քլորիդ</w:t>
            </w:r>
            <w:r w:rsidRPr="00B6690F">
              <w:rPr>
                <w:rFonts w:ascii="GHEA Grapalat" w:hAnsi="GHEA Grapalat"/>
                <w:sz w:val="20"/>
                <w:szCs w:val="20"/>
                <w:lang w:val="pt-BR"/>
              </w:rPr>
              <w:t xml:space="preserve"> a12ca01, b05cb01, b05xa03  </w:t>
            </w:r>
          </w:p>
        </w:tc>
        <w:tc>
          <w:tcPr>
            <w:tcW w:w="540" w:type="dxa"/>
            <w:shd w:val="clear" w:color="auto" w:fill="auto"/>
          </w:tcPr>
          <w:p w14:paraId="70530B34" w14:textId="68EF51C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CE1CFB7" w14:textId="7011BE1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DEA62D7" w14:textId="0226B06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3DEB742" w14:textId="103709F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229410E" w14:textId="745AF6B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3B1AD5F" w14:textId="557D518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254F5F2" w14:textId="3E2082F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06C15FC" w14:textId="28E54B2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D9452EA" w14:textId="7A47987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E3DCA34" w14:textId="40BB4C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382F5A5" w14:textId="0FA67B5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216A318" w14:textId="5673559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97B95A1" w14:textId="08DF287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29C13A1" w14:textId="77777777" w:rsidTr="009565A7">
        <w:trPr>
          <w:cantSplit/>
          <w:trHeight w:val="728"/>
        </w:trPr>
        <w:tc>
          <w:tcPr>
            <w:tcW w:w="1525" w:type="dxa"/>
            <w:shd w:val="clear" w:color="auto" w:fill="auto"/>
            <w:vAlign w:val="center"/>
          </w:tcPr>
          <w:p w14:paraId="2E58B857" w14:textId="2FDD59E4"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84</w:t>
            </w:r>
          </w:p>
        </w:tc>
        <w:tc>
          <w:tcPr>
            <w:tcW w:w="2520" w:type="dxa"/>
            <w:shd w:val="clear" w:color="auto" w:fill="auto"/>
            <w:vAlign w:val="center"/>
          </w:tcPr>
          <w:p w14:paraId="1CA4A86A" w14:textId="5B950F54"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000000"/>
                <w:sz w:val="16"/>
                <w:szCs w:val="16"/>
              </w:rPr>
              <w:t>33691140/1</w:t>
            </w:r>
          </w:p>
        </w:tc>
        <w:tc>
          <w:tcPr>
            <w:tcW w:w="2880" w:type="dxa"/>
            <w:shd w:val="clear" w:color="auto" w:fill="auto"/>
            <w:vAlign w:val="center"/>
          </w:tcPr>
          <w:p w14:paraId="73DDB6EF" w14:textId="5F86E68E"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ացետիլցիստեին r05cb01, v03ab23, s01xa08</w:t>
            </w:r>
          </w:p>
        </w:tc>
        <w:tc>
          <w:tcPr>
            <w:tcW w:w="540" w:type="dxa"/>
            <w:shd w:val="clear" w:color="auto" w:fill="auto"/>
          </w:tcPr>
          <w:p w14:paraId="1BBFD328" w14:textId="4021BE3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9146167" w14:textId="73B6052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DE964EB" w14:textId="2149A5E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DD13D33" w14:textId="2A864E7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F259F59" w14:textId="60B74BC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15F00A9" w14:textId="43ACAA5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4A91975" w14:textId="004D435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6424A9C" w14:textId="7F7FDED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83529DA" w14:textId="27B1361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93483E" w14:textId="6C6C629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F474745" w14:textId="00D6E17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C85E640" w14:textId="21A7451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7DF0A53" w14:textId="7420713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8A9E972" w14:textId="77777777" w:rsidTr="009565A7">
        <w:trPr>
          <w:cantSplit/>
          <w:trHeight w:val="728"/>
        </w:trPr>
        <w:tc>
          <w:tcPr>
            <w:tcW w:w="1525" w:type="dxa"/>
            <w:shd w:val="clear" w:color="auto" w:fill="auto"/>
            <w:vAlign w:val="center"/>
          </w:tcPr>
          <w:p w14:paraId="4D003473" w14:textId="3E1B57F4"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85</w:t>
            </w:r>
          </w:p>
        </w:tc>
        <w:tc>
          <w:tcPr>
            <w:tcW w:w="2520" w:type="dxa"/>
            <w:shd w:val="clear" w:color="auto" w:fill="auto"/>
            <w:vAlign w:val="center"/>
          </w:tcPr>
          <w:p w14:paraId="1BE9114C" w14:textId="2C1401C8"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33691176/</w:t>
            </w:r>
            <w:r w:rsidRPr="00B6690F">
              <w:rPr>
                <w:rFonts w:ascii="GHEA Grapalat" w:hAnsi="GHEA Grapalat"/>
                <w:sz w:val="16"/>
                <w:szCs w:val="16"/>
                <w:lang w:val="hy-AM"/>
              </w:rPr>
              <w:t>1</w:t>
            </w:r>
          </w:p>
        </w:tc>
        <w:tc>
          <w:tcPr>
            <w:tcW w:w="2880" w:type="dxa"/>
            <w:shd w:val="clear" w:color="auto" w:fill="auto"/>
            <w:vAlign w:val="center"/>
          </w:tcPr>
          <w:p w14:paraId="57494B34" w14:textId="722CA540"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այլ դեղորայք</w:t>
            </w:r>
          </w:p>
        </w:tc>
        <w:tc>
          <w:tcPr>
            <w:tcW w:w="540" w:type="dxa"/>
            <w:shd w:val="clear" w:color="auto" w:fill="auto"/>
          </w:tcPr>
          <w:p w14:paraId="31D6E561" w14:textId="698A821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C2A8BC3" w14:textId="28F11ED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740834B" w14:textId="216D490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0F9AAB6" w14:textId="7D7D80E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516F97C" w14:textId="72E2086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D6DDD24" w14:textId="520EA0D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AC998C8" w14:textId="2F1CC23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2F6D6F1" w14:textId="6794FB9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2A0D4CA" w14:textId="547606E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F0FF8F6" w14:textId="150F5BE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2CEDC52" w14:textId="4E9588A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4E7165F" w14:textId="2911746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0521986" w14:textId="1BA41AD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1C88DB0" w14:textId="77777777" w:rsidTr="00587037">
        <w:trPr>
          <w:cantSplit/>
          <w:trHeight w:val="728"/>
        </w:trPr>
        <w:tc>
          <w:tcPr>
            <w:tcW w:w="1525" w:type="dxa"/>
            <w:shd w:val="clear" w:color="auto" w:fill="auto"/>
            <w:vAlign w:val="center"/>
          </w:tcPr>
          <w:p w14:paraId="05B26160" w14:textId="7E882AC1"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86</w:t>
            </w:r>
          </w:p>
        </w:tc>
        <w:tc>
          <w:tcPr>
            <w:tcW w:w="2520" w:type="dxa"/>
            <w:shd w:val="clear" w:color="auto" w:fill="auto"/>
            <w:vAlign w:val="center"/>
          </w:tcPr>
          <w:p w14:paraId="274E456A" w14:textId="682CCC69"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33691176/</w:t>
            </w:r>
            <w:r w:rsidRPr="00B6690F">
              <w:rPr>
                <w:rFonts w:ascii="GHEA Grapalat" w:hAnsi="GHEA Grapalat"/>
                <w:sz w:val="16"/>
                <w:szCs w:val="16"/>
                <w:lang w:val="hy-AM"/>
              </w:rPr>
              <w:t>2</w:t>
            </w:r>
          </w:p>
        </w:tc>
        <w:tc>
          <w:tcPr>
            <w:tcW w:w="2880" w:type="dxa"/>
            <w:shd w:val="clear" w:color="auto" w:fill="auto"/>
            <w:vAlign w:val="center"/>
          </w:tcPr>
          <w:p w14:paraId="00C9CD6D" w14:textId="464F6D23"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lang w:val="ru-RU"/>
              </w:rPr>
              <w:t>այլ դեղորայք</w:t>
            </w:r>
          </w:p>
        </w:tc>
        <w:tc>
          <w:tcPr>
            <w:tcW w:w="540" w:type="dxa"/>
            <w:shd w:val="clear" w:color="auto" w:fill="auto"/>
          </w:tcPr>
          <w:p w14:paraId="58DA80E0" w14:textId="01AE9FB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18EE6A5" w14:textId="4539A87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2332201" w14:textId="7897B3C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EAC66F1" w14:textId="52C7DF6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6F5F8A7" w14:textId="6469105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550F4FC" w14:textId="163D59E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DD34AFA" w14:textId="7D5268A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DF03415" w14:textId="59853BF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30AEC9C" w14:textId="4EF4666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523F47E" w14:textId="0944878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F6734C1" w14:textId="59A8150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55FA5AE" w14:textId="1DAB0AA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163EEAF" w14:textId="01A70F5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B021DDD" w14:textId="77777777" w:rsidTr="00587037">
        <w:trPr>
          <w:cantSplit/>
          <w:trHeight w:val="728"/>
        </w:trPr>
        <w:tc>
          <w:tcPr>
            <w:tcW w:w="1525" w:type="dxa"/>
            <w:shd w:val="clear" w:color="auto" w:fill="auto"/>
            <w:vAlign w:val="center"/>
          </w:tcPr>
          <w:p w14:paraId="231E069E" w14:textId="4DDAA693"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87</w:t>
            </w:r>
          </w:p>
        </w:tc>
        <w:tc>
          <w:tcPr>
            <w:tcW w:w="2520" w:type="dxa"/>
            <w:shd w:val="clear" w:color="auto" w:fill="auto"/>
            <w:vAlign w:val="center"/>
          </w:tcPr>
          <w:p w14:paraId="51F091DF" w14:textId="097F44ED"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33691176/</w:t>
            </w:r>
            <w:r w:rsidRPr="00B6690F">
              <w:rPr>
                <w:rFonts w:ascii="GHEA Grapalat" w:hAnsi="GHEA Grapalat"/>
                <w:sz w:val="16"/>
                <w:szCs w:val="16"/>
                <w:lang w:val="hy-AM"/>
              </w:rPr>
              <w:t>3</w:t>
            </w:r>
          </w:p>
        </w:tc>
        <w:tc>
          <w:tcPr>
            <w:tcW w:w="2880" w:type="dxa"/>
            <w:shd w:val="clear" w:color="auto" w:fill="auto"/>
            <w:vAlign w:val="center"/>
          </w:tcPr>
          <w:p w14:paraId="1518F3E0" w14:textId="4A24F5BF"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lang w:val="ru-RU"/>
              </w:rPr>
              <w:t>այլ</w:t>
            </w:r>
            <w:r w:rsidRPr="00B6690F">
              <w:rPr>
                <w:rFonts w:ascii="GHEA Grapalat" w:hAnsi="GHEA Grapalat"/>
                <w:sz w:val="20"/>
                <w:szCs w:val="20"/>
                <w:lang w:val="pt-BR"/>
              </w:rPr>
              <w:t xml:space="preserve"> </w:t>
            </w:r>
            <w:r w:rsidRPr="00B6690F">
              <w:rPr>
                <w:rFonts w:ascii="GHEA Grapalat" w:hAnsi="GHEA Grapalat"/>
                <w:sz w:val="20"/>
                <w:szCs w:val="20"/>
                <w:lang w:val="ru-RU"/>
              </w:rPr>
              <w:t>դեղորայք</w:t>
            </w:r>
          </w:p>
        </w:tc>
        <w:tc>
          <w:tcPr>
            <w:tcW w:w="540" w:type="dxa"/>
            <w:shd w:val="clear" w:color="auto" w:fill="auto"/>
          </w:tcPr>
          <w:p w14:paraId="7950A65F" w14:textId="233177F6"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60B8E16" w14:textId="50011FE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456BA56" w14:textId="6ED8235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E372EA4" w14:textId="58D38F5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605024D" w14:textId="2DA59B6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9360AB4" w14:textId="4AADFDA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9458737" w14:textId="5D85C641"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B610B11" w14:textId="6759E6E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4F26CF5" w14:textId="110928A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34ACE6B" w14:textId="25110AA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7DDA96D" w14:textId="203BB93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DB98A2B" w14:textId="45C478D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1F69014" w14:textId="01033C0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1B1D2B5" w14:textId="77777777" w:rsidTr="00587037">
        <w:trPr>
          <w:cantSplit/>
          <w:trHeight w:val="728"/>
        </w:trPr>
        <w:tc>
          <w:tcPr>
            <w:tcW w:w="1525" w:type="dxa"/>
            <w:shd w:val="clear" w:color="auto" w:fill="auto"/>
            <w:vAlign w:val="center"/>
          </w:tcPr>
          <w:p w14:paraId="6F93BB07" w14:textId="6C52511E"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88</w:t>
            </w:r>
          </w:p>
        </w:tc>
        <w:tc>
          <w:tcPr>
            <w:tcW w:w="2520" w:type="dxa"/>
            <w:shd w:val="clear" w:color="auto" w:fill="auto"/>
            <w:vAlign w:val="center"/>
          </w:tcPr>
          <w:p w14:paraId="117AF5FB" w14:textId="4A97B47C"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33691176/</w:t>
            </w:r>
            <w:r w:rsidRPr="00B6690F">
              <w:rPr>
                <w:rFonts w:ascii="GHEA Grapalat" w:hAnsi="GHEA Grapalat"/>
                <w:sz w:val="16"/>
                <w:szCs w:val="16"/>
                <w:lang w:val="hy-AM"/>
              </w:rPr>
              <w:t>4</w:t>
            </w:r>
          </w:p>
        </w:tc>
        <w:tc>
          <w:tcPr>
            <w:tcW w:w="2880" w:type="dxa"/>
            <w:shd w:val="clear" w:color="auto" w:fill="auto"/>
            <w:vAlign w:val="center"/>
          </w:tcPr>
          <w:p w14:paraId="353B4A2B" w14:textId="7E556FF8"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այլ դեղորայք</w:t>
            </w:r>
          </w:p>
        </w:tc>
        <w:tc>
          <w:tcPr>
            <w:tcW w:w="540" w:type="dxa"/>
            <w:shd w:val="clear" w:color="auto" w:fill="auto"/>
          </w:tcPr>
          <w:p w14:paraId="3E991F00" w14:textId="3BD3DB5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3471281" w14:textId="56316A4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89D87A0" w14:textId="74D0C93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E68D7C5" w14:textId="472F23F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72A87D1" w14:textId="45485DB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5A9424F" w14:textId="0FE8E59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9617AF6" w14:textId="7013818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BB6F3ED" w14:textId="7EFB9E3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4B8ACA8" w14:textId="2769611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BC46F89" w14:textId="19D1BD9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9F7D80D" w14:textId="2E3D164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428392B" w14:textId="1D5CB79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6262DA4" w14:textId="74232C8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776EFF4" w14:textId="77777777" w:rsidTr="009565A7">
        <w:trPr>
          <w:cantSplit/>
          <w:trHeight w:val="728"/>
        </w:trPr>
        <w:tc>
          <w:tcPr>
            <w:tcW w:w="1525" w:type="dxa"/>
            <w:shd w:val="clear" w:color="auto" w:fill="auto"/>
            <w:vAlign w:val="center"/>
          </w:tcPr>
          <w:p w14:paraId="56B7094E" w14:textId="010DDB89"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89</w:t>
            </w:r>
          </w:p>
        </w:tc>
        <w:tc>
          <w:tcPr>
            <w:tcW w:w="2520" w:type="dxa"/>
            <w:shd w:val="clear" w:color="auto" w:fill="auto"/>
            <w:vAlign w:val="center"/>
          </w:tcPr>
          <w:p w14:paraId="46ECE4E7" w14:textId="55BA643E"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sz w:val="16"/>
                <w:szCs w:val="16"/>
                <w:lang w:val="pt-BR"/>
              </w:rPr>
              <w:t>33691176/</w:t>
            </w:r>
            <w:r w:rsidRPr="00B6690F">
              <w:rPr>
                <w:rFonts w:ascii="GHEA Grapalat" w:hAnsi="GHEA Grapalat"/>
                <w:sz w:val="16"/>
                <w:szCs w:val="16"/>
              </w:rPr>
              <w:t>5</w:t>
            </w:r>
          </w:p>
        </w:tc>
        <w:tc>
          <w:tcPr>
            <w:tcW w:w="2880" w:type="dxa"/>
            <w:shd w:val="clear" w:color="auto" w:fill="auto"/>
            <w:vAlign w:val="center"/>
          </w:tcPr>
          <w:p w14:paraId="09165D85" w14:textId="4626E144"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rPr>
              <w:t>այլ դեղորայք</w:t>
            </w:r>
          </w:p>
        </w:tc>
        <w:tc>
          <w:tcPr>
            <w:tcW w:w="540" w:type="dxa"/>
            <w:shd w:val="clear" w:color="auto" w:fill="auto"/>
          </w:tcPr>
          <w:p w14:paraId="3A0E6480" w14:textId="49930B5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5324A48" w14:textId="40C7410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5588673" w14:textId="08C3887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02A9889" w14:textId="7684BF3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D2A806E" w14:textId="043F38E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28DF2CD" w14:textId="74BD416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AA8593E" w14:textId="375E0B8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7749742" w14:textId="15F127E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EDBA2DB" w14:textId="10BE81B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B038A45" w14:textId="1E635AC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1DC4353" w14:textId="788C441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A0F7ADA" w14:textId="08FBA30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EE8E3C6" w14:textId="046FA3F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3ED7BDA" w14:textId="77777777" w:rsidTr="009565A7">
        <w:trPr>
          <w:cantSplit/>
          <w:trHeight w:val="728"/>
        </w:trPr>
        <w:tc>
          <w:tcPr>
            <w:tcW w:w="1525" w:type="dxa"/>
            <w:shd w:val="clear" w:color="auto" w:fill="auto"/>
            <w:vAlign w:val="center"/>
          </w:tcPr>
          <w:p w14:paraId="52E613FB" w14:textId="02FF4F6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90</w:t>
            </w:r>
          </w:p>
        </w:tc>
        <w:tc>
          <w:tcPr>
            <w:tcW w:w="2520" w:type="dxa"/>
            <w:shd w:val="clear" w:color="auto" w:fill="auto"/>
            <w:vAlign w:val="center"/>
          </w:tcPr>
          <w:p w14:paraId="5F996B0F" w14:textId="18F169DF"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33691176/</w:t>
            </w:r>
            <w:r w:rsidRPr="00B6690F">
              <w:rPr>
                <w:rFonts w:ascii="GHEA Grapalat" w:hAnsi="GHEA Grapalat"/>
                <w:sz w:val="16"/>
                <w:szCs w:val="16"/>
                <w:lang w:val="hy-AM"/>
              </w:rPr>
              <w:t>6</w:t>
            </w:r>
          </w:p>
        </w:tc>
        <w:tc>
          <w:tcPr>
            <w:tcW w:w="2880" w:type="dxa"/>
            <w:shd w:val="clear" w:color="auto" w:fill="auto"/>
            <w:vAlign w:val="center"/>
          </w:tcPr>
          <w:p w14:paraId="1BAD075A" w14:textId="7E7E14E0" w:rsidR="00C47C31" w:rsidRPr="00B6690F" w:rsidRDefault="00C47C31" w:rsidP="00C47C31">
            <w:pPr>
              <w:jc w:val="both"/>
              <w:rPr>
                <w:rFonts w:ascii="GHEA Grapalat" w:hAnsi="GHEA Grapalat" w:cs="Sylfaen"/>
                <w:sz w:val="20"/>
                <w:szCs w:val="20"/>
              </w:rPr>
            </w:pPr>
            <w:r w:rsidRPr="00B6690F">
              <w:rPr>
                <w:rFonts w:ascii="GHEA Grapalat" w:hAnsi="GHEA Grapalat"/>
                <w:sz w:val="20"/>
                <w:szCs w:val="20"/>
                <w:lang w:val="ru-RU"/>
              </w:rPr>
              <w:t>այլ դեղորայք</w:t>
            </w:r>
          </w:p>
        </w:tc>
        <w:tc>
          <w:tcPr>
            <w:tcW w:w="540" w:type="dxa"/>
            <w:shd w:val="clear" w:color="auto" w:fill="auto"/>
          </w:tcPr>
          <w:p w14:paraId="57FFC68F" w14:textId="29282922"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A714501" w14:textId="37172A9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670DDCD" w14:textId="5056F61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2F9E248" w14:textId="5DA9333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76AB1B4" w14:textId="0875C098"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3304686" w14:textId="1B82DAF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E0E2704" w14:textId="2DED76C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FFBC855" w14:textId="5F93A74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9412371" w14:textId="7782A1C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2F99998" w14:textId="649DF64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C861324" w14:textId="381DC75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E992B63" w14:textId="38AAEDF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522679B" w14:textId="49F254D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2E90BA1" w14:textId="77777777" w:rsidTr="009565A7">
        <w:trPr>
          <w:cantSplit/>
          <w:trHeight w:val="728"/>
        </w:trPr>
        <w:tc>
          <w:tcPr>
            <w:tcW w:w="1525" w:type="dxa"/>
            <w:shd w:val="clear" w:color="auto" w:fill="auto"/>
            <w:vAlign w:val="center"/>
          </w:tcPr>
          <w:p w14:paraId="662483D4" w14:textId="35109A97"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91</w:t>
            </w:r>
          </w:p>
        </w:tc>
        <w:tc>
          <w:tcPr>
            <w:tcW w:w="2520" w:type="dxa"/>
            <w:shd w:val="clear" w:color="auto" w:fill="auto"/>
            <w:vAlign w:val="center"/>
          </w:tcPr>
          <w:p w14:paraId="21E2496A" w14:textId="0D7453BE" w:rsidR="00C47C31" w:rsidRPr="00B6690F" w:rsidRDefault="00C47C31" w:rsidP="00C47C31">
            <w:pPr>
              <w:jc w:val="center"/>
              <w:rPr>
                <w:rFonts w:ascii="GHEA Grapalat" w:hAnsi="GHEA Grapalat"/>
                <w:color w:val="000000"/>
                <w:sz w:val="16"/>
                <w:szCs w:val="16"/>
              </w:rPr>
            </w:pPr>
            <w:r w:rsidRPr="00B6690F">
              <w:rPr>
                <w:rFonts w:ascii="GHEA Grapalat" w:hAnsi="GHEA Grapalat"/>
                <w:sz w:val="16"/>
                <w:szCs w:val="16"/>
                <w:lang w:val="pt-BR"/>
              </w:rPr>
              <w:t>33691176/</w:t>
            </w:r>
            <w:r w:rsidRPr="00B6690F">
              <w:rPr>
                <w:rFonts w:ascii="GHEA Grapalat" w:hAnsi="GHEA Grapalat"/>
                <w:sz w:val="16"/>
                <w:szCs w:val="16"/>
                <w:lang w:val="hy-AM"/>
              </w:rPr>
              <w:t>7</w:t>
            </w:r>
          </w:p>
        </w:tc>
        <w:tc>
          <w:tcPr>
            <w:tcW w:w="2880" w:type="dxa"/>
            <w:shd w:val="clear" w:color="auto" w:fill="auto"/>
            <w:vAlign w:val="center"/>
          </w:tcPr>
          <w:p w14:paraId="0127227B" w14:textId="7727656A" w:rsidR="00C47C31" w:rsidRPr="00B6690F" w:rsidRDefault="00C47C31" w:rsidP="00C47C31">
            <w:pPr>
              <w:jc w:val="both"/>
              <w:rPr>
                <w:rFonts w:ascii="GHEA Grapalat" w:hAnsi="GHEA Grapalat"/>
                <w:sz w:val="20"/>
                <w:szCs w:val="20"/>
              </w:rPr>
            </w:pPr>
            <w:r w:rsidRPr="00B6690F">
              <w:rPr>
                <w:rFonts w:ascii="GHEA Grapalat" w:hAnsi="GHEA Grapalat"/>
                <w:sz w:val="20"/>
                <w:szCs w:val="20"/>
              </w:rPr>
              <w:t>այլ դեղորայք</w:t>
            </w:r>
          </w:p>
        </w:tc>
        <w:tc>
          <w:tcPr>
            <w:tcW w:w="540" w:type="dxa"/>
            <w:shd w:val="clear" w:color="auto" w:fill="auto"/>
          </w:tcPr>
          <w:p w14:paraId="55627A49" w14:textId="04BECD3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DFA25CD" w14:textId="0ECAF79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0890243" w14:textId="332C181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328A78B" w14:textId="3F1EBDB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9B06C38" w14:textId="286A4B2E"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0346952" w14:textId="0616372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5B96BD9" w14:textId="09F2EC11"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56B1D73" w14:textId="3E85F02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955B8C5" w14:textId="6984D21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89E17F0" w14:textId="1AFE034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40918C6" w14:textId="6975B82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C081B74" w14:textId="1078A23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E11FB79" w14:textId="70AE47B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040FB0A" w14:textId="77777777" w:rsidTr="009565A7">
        <w:trPr>
          <w:cantSplit/>
          <w:trHeight w:val="728"/>
        </w:trPr>
        <w:tc>
          <w:tcPr>
            <w:tcW w:w="1525" w:type="dxa"/>
            <w:shd w:val="clear" w:color="auto" w:fill="auto"/>
            <w:vAlign w:val="center"/>
          </w:tcPr>
          <w:p w14:paraId="58D7E8D1" w14:textId="3C69A22C"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lastRenderedPageBreak/>
              <w:t>92</w:t>
            </w:r>
          </w:p>
        </w:tc>
        <w:tc>
          <w:tcPr>
            <w:tcW w:w="2520" w:type="dxa"/>
            <w:shd w:val="clear" w:color="auto" w:fill="auto"/>
            <w:vAlign w:val="center"/>
          </w:tcPr>
          <w:p w14:paraId="6E0B8871" w14:textId="1DC34CDF" w:rsidR="00C47C31" w:rsidRPr="00B6690F" w:rsidRDefault="00C47C31" w:rsidP="00C47C31">
            <w:pPr>
              <w:jc w:val="center"/>
              <w:rPr>
                <w:rFonts w:ascii="GHEA Grapalat" w:hAnsi="GHEA Grapalat"/>
                <w:sz w:val="16"/>
                <w:szCs w:val="16"/>
              </w:rPr>
            </w:pPr>
            <w:r w:rsidRPr="00B6690F">
              <w:rPr>
                <w:rFonts w:ascii="GHEA Grapalat" w:hAnsi="GHEA Grapalat"/>
                <w:color w:val="333333"/>
                <w:sz w:val="16"/>
                <w:szCs w:val="16"/>
                <w:lang w:val="pt-BR"/>
              </w:rPr>
              <w:t>33691176/</w:t>
            </w:r>
            <w:r w:rsidRPr="00B6690F">
              <w:rPr>
                <w:rFonts w:ascii="GHEA Grapalat" w:hAnsi="GHEA Grapalat"/>
                <w:color w:val="333333"/>
                <w:sz w:val="16"/>
                <w:szCs w:val="16"/>
                <w:lang w:val="hy-AM"/>
              </w:rPr>
              <w:t>8</w:t>
            </w:r>
          </w:p>
        </w:tc>
        <w:tc>
          <w:tcPr>
            <w:tcW w:w="2880" w:type="dxa"/>
            <w:shd w:val="clear" w:color="auto" w:fill="auto"/>
          </w:tcPr>
          <w:p w14:paraId="4B7E542E" w14:textId="14798294" w:rsidR="00C47C31" w:rsidRPr="00B6690F" w:rsidRDefault="00C47C31" w:rsidP="00C47C31">
            <w:pPr>
              <w:jc w:val="both"/>
              <w:rPr>
                <w:rFonts w:ascii="GHEA Grapalat" w:hAnsi="GHEA Grapalat" w:cs="Sylfaen"/>
                <w:sz w:val="20"/>
                <w:szCs w:val="20"/>
                <w:lang w:val="hy-AM"/>
              </w:rPr>
            </w:pPr>
            <w:r w:rsidRPr="00B6690F">
              <w:rPr>
                <w:rFonts w:ascii="GHEA Grapalat" w:hAnsi="GHEA Grapalat" w:cs="Sylfaen"/>
                <w:sz w:val="20"/>
                <w:szCs w:val="20"/>
                <w:lang w:val="hy-AM"/>
              </w:rPr>
              <w:t>այլ դեղորայք</w:t>
            </w:r>
          </w:p>
        </w:tc>
        <w:tc>
          <w:tcPr>
            <w:tcW w:w="540" w:type="dxa"/>
            <w:shd w:val="clear" w:color="auto" w:fill="auto"/>
          </w:tcPr>
          <w:p w14:paraId="48704FBD" w14:textId="26D3F5A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7AFD623" w14:textId="1B8A4AC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FB6B356" w14:textId="3DA5F41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F0AD40B" w14:textId="195FFAA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D756FC1" w14:textId="10D2F3E3"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D4D1D13" w14:textId="1D4F9B3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2613334" w14:textId="475702F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5F60870" w14:textId="335B682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AAE9386" w14:textId="277BA56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65E3634" w14:textId="1DD0431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752170B" w14:textId="6426EF6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34AFD00" w14:textId="7EF4886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ED8DA70" w14:textId="690363B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B3CC578" w14:textId="77777777" w:rsidTr="009565A7">
        <w:trPr>
          <w:cantSplit/>
          <w:trHeight w:val="728"/>
        </w:trPr>
        <w:tc>
          <w:tcPr>
            <w:tcW w:w="1525" w:type="dxa"/>
            <w:shd w:val="clear" w:color="auto" w:fill="auto"/>
            <w:vAlign w:val="center"/>
          </w:tcPr>
          <w:p w14:paraId="3ECB3592" w14:textId="69E51291"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93</w:t>
            </w:r>
          </w:p>
        </w:tc>
        <w:tc>
          <w:tcPr>
            <w:tcW w:w="2520" w:type="dxa"/>
            <w:shd w:val="clear" w:color="auto" w:fill="auto"/>
            <w:vAlign w:val="center"/>
          </w:tcPr>
          <w:p w14:paraId="14D2F656" w14:textId="4A715841" w:rsidR="00C47C31" w:rsidRPr="00B6690F" w:rsidRDefault="00C47C31" w:rsidP="00C47C31">
            <w:pPr>
              <w:jc w:val="center"/>
              <w:rPr>
                <w:rFonts w:ascii="GHEA Grapalat" w:hAnsi="GHEA Grapalat"/>
                <w:color w:val="000000"/>
                <w:sz w:val="16"/>
                <w:szCs w:val="16"/>
              </w:rPr>
            </w:pPr>
            <w:r w:rsidRPr="00B6690F">
              <w:rPr>
                <w:rFonts w:ascii="GHEA Grapalat" w:hAnsi="GHEA Grapalat"/>
                <w:sz w:val="16"/>
                <w:szCs w:val="16"/>
                <w:lang w:val="pt-BR"/>
              </w:rPr>
              <w:t>33691176/</w:t>
            </w:r>
            <w:r w:rsidRPr="00B6690F">
              <w:rPr>
                <w:rFonts w:ascii="GHEA Grapalat" w:hAnsi="GHEA Grapalat"/>
                <w:sz w:val="16"/>
                <w:szCs w:val="16"/>
                <w:lang w:val="hy-AM"/>
              </w:rPr>
              <w:t>9</w:t>
            </w:r>
          </w:p>
        </w:tc>
        <w:tc>
          <w:tcPr>
            <w:tcW w:w="2880" w:type="dxa"/>
            <w:shd w:val="clear" w:color="auto" w:fill="auto"/>
            <w:vAlign w:val="center"/>
          </w:tcPr>
          <w:p w14:paraId="7C4101FA" w14:textId="14ECCFBD" w:rsidR="00C47C31" w:rsidRPr="00B6690F" w:rsidRDefault="00C47C31" w:rsidP="00C47C31">
            <w:pPr>
              <w:rPr>
                <w:rFonts w:ascii="GHEA Grapalat" w:hAnsi="GHEA Grapalat" w:cs="Sylfaen"/>
                <w:sz w:val="20"/>
                <w:szCs w:val="20"/>
              </w:rPr>
            </w:pPr>
            <w:r w:rsidRPr="00B6690F">
              <w:rPr>
                <w:rFonts w:ascii="GHEA Grapalat" w:hAnsi="GHEA Grapalat"/>
                <w:sz w:val="20"/>
                <w:szCs w:val="20"/>
              </w:rPr>
              <w:t>այլ դեղորայք</w:t>
            </w:r>
          </w:p>
        </w:tc>
        <w:tc>
          <w:tcPr>
            <w:tcW w:w="540" w:type="dxa"/>
            <w:shd w:val="clear" w:color="auto" w:fill="auto"/>
          </w:tcPr>
          <w:p w14:paraId="64F5D19F" w14:textId="2C84ABE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577C011" w14:textId="2363A11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E1016F5" w14:textId="2292E5B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A4D731E" w14:textId="1220B4B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84635FE" w14:textId="07E30C9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89220EB" w14:textId="1201FC4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905DACC" w14:textId="701ABAAA"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0A78EAB" w14:textId="54B690E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718DF56" w14:textId="4D842D7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03C95F8" w14:textId="59AB693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F523FFC" w14:textId="44BA716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16D67CF" w14:textId="0622930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D34520E" w14:textId="4214808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CA0D94D" w14:textId="77777777" w:rsidTr="009565A7">
        <w:trPr>
          <w:cantSplit/>
          <w:trHeight w:val="728"/>
        </w:trPr>
        <w:tc>
          <w:tcPr>
            <w:tcW w:w="1525" w:type="dxa"/>
            <w:shd w:val="clear" w:color="auto" w:fill="auto"/>
            <w:vAlign w:val="center"/>
          </w:tcPr>
          <w:p w14:paraId="52DA706B" w14:textId="45EEEAB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94</w:t>
            </w:r>
          </w:p>
        </w:tc>
        <w:tc>
          <w:tcPr>
            <w:tcW w:w="2520" w:type="dxa"/>
            <w:shd w:val="clear" w:color="auto" w:fill="auto"/>
            <w:vAlign w:val="center"/>
          </w:tcPr>
          <w:p w14:paraId="21179017" w14:textId="01A53B0F" w:rsidR="00C47C31" w:rsidRPr="00B6690F" w:rsidRDefault="00C47C31" w:rsidP="00C47C31">
            <w:pPr>
              <w:jc w:val="center"/>
              <w:rPr>
                <w:rFonts w:ascii="GHEA Grapalat" w:hAnsi="GHEA Grapalat"/>
                <w:color w:val="000000"/>
                <w:sz w:val="16"/>
                <w:szCs w:val="16"/>
              </w:rPr>
            </w:pPr>
            <w:r w:rsidRPr="00B6690F">
              <w:rPr>
                <w:rFonts w:ascii="GHEA Grapalat" w:hAnsi="GHEA Grapalat"/>
                <w:sz w:val="16"/>
                <w:szCs w:val="16"/>
                <w:lang w:val="pt-BR"/>
              </w:rPr>
              <w:t>33691176/</w:t>
            </w:r>
            <w:r w:rsidRPr="00B6690F">
              <w:rPr>
                <w:rFonts w:ascii="GHEA Grapalat" w:hAnsi="GHEA Grapalat"/>
                <w:sz w:val="16"/>
                <w:szCs w:val="16"/>
                <w:lang w:val="hy-AM"/>
              </w:rPr>
              <w:t>10</w:t>
            </w:r>
          </w:p>
        </w:tc>
        <w:tc>
          <w:tcPr>
            <w:tcW w:w="2880" w:type="dxa"/>
            <w:shd w:val="clear" w:color="auto" w:fill="auto"/>
            <w:vAlign w:val="center"/>
          </w:tcPr>
          <w:p w14:paraId="1FFF8651" w14:textId="724224E0" w:rsidR="00C47C31" w:rsidRPr="00B6690F" w:rsidRDefault="00C47C31" w:rsidP="00C47C31">
            <w:pPr>
              <w:rPr>
                <w:rFonts w:ascii="GHEA Grapalat" w:hAnsi="GHEA Grapalat" w:cs="Sylfaen"/>
                <w:sz w:val="20"/>
                <w:szCs w:val="20"/>
              </w:rPr>
            </w:pPr>
            <w:r w:rsidRPr="00B6690F">
              <w:rPr>
                <w:rFonts w:ascii="GHEA Grapalat" w:hAnsi="GHEA Grapalat"/>
                <w:sz w:val="20"/>
                <w:szCs w:val="20"/>
                <w:lang w:val="ru-RU"/>
              </w:rPr>
              <w:t>այլ դեղորայք</w:t>
            </w:r>
          </w:p>
        </w:tc>
        <w:tc>
          <w:tcPr>
            <w:tcW w:w="540" w:type="dxa"/>
            <w:shd w:val="clear" w:color="auto" w:fill="auto"/>
          </w:tcPr>
          <w:p w14:paraId="28D0A19A" w14:textId="78C30C96"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6D4520E" w14:textId="4027BF4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A5CDD5E" w14:textId="7884380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7A549C5" w14:textId="0BC1793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B0BF6AF" w14:textId="2C665DB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5039BE7" w14:textId="7137CFD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6809800" w14:textId="4C77F74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E5422D9" w14:textId="7AE1E2B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CC9B96C" w14:textId="62D1F78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1DB2EDD" w14:textId="1FF0D10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0A1AAD4" w14:textId="3F9E088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52358FD" w14:textId="776EDCF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819B0D0" w14:textId="27928A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DF708CE" w14:textId="77777777" w:rsidTr="009565A7">
        <w:trPr>
          <w:cantSplit/>
          <w:trHeight w:val="728"/>
        </w:trPr>
        <w:tc>
          <w:tcPr>
            <w:tcW w:w="1525" w:type="dxa"/>
            <w:shd w:val="clear" w:color="auto" w:fill="auto"/>
            <w:vAlign w:val="center"/>
          </w:tcPr>
          <w:p w14:paraId="63D16DD3" w14:textId="47363D34"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95</w:t>
            </w:r>
          </w:p>
        </w:tc>
        <w:tc>
          <w:tcPr>
            <w:tcW w:w="2520" w:type="dxa"/>
            <w:shd w:val="clear" w:color="auto" w:fill="auto"/>
            <w:vAlign w:val="center"/>
          </w:tcPr>
          <w:p w14:paraId="746F1935" w14:textId="7C00B52F"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33691176/</w:t>
            </w:r>
            <w:r w:rsidRPr="00B6690F">
              <w:rPr>
                <w:rFonts w:ascii="GHEA Grapalat" w:hAnsi="GHEA Grapalat"/>
                <w:sz w:val="16"/>
                <w:szCs w:val="16"/>
                <w:lang w:val="hy-AM"/>
              </w:rPr>
              <w:t>11</w:t>
            </w:r>
          </w:p>
        </w:tc>
        <w:tc>
          <w:tcPr>
            <w:tcW w:w="2880" w:type="dxa"/>
            <w:shd w:val="clear" w:color="auto" w:fill="auto"/>
            <w:vAlign w:val="center"/>
          </w:tcPr>
          <w:p w14:paraId="6526F31F" w14:textId="596CC350" w:rsidR="00C47C31" w:rsidRPr="00B6690F" w:rsidRDefault="00C47C31" w:rsidP="00C47C31">
            <w:pPr>
              <w:rPr>
                <w:rFonts w:ascii="GHEA Grapalat" w:hAnsi="GHEA Grapalat" w:cs="Sylfaen"/>
                <w:sz w:val="20"/>
                <w:szCs w:val="20"/>
              </w:rPr>
            </w:pPr>
            <w:r w:rsidRPr="00B6690F">
              <w:rPr>
                <w:rFonts w:ascii="GHEA Grapalat" w:hAnsi="GHEA Grapalat"/>
                <w:sz w:val="20"/>
                <w:szCs w:val="20"/>
                <w:lang w:val="ru-RU"/>
              </w:rPr>
              <w:t>այլ դեղորայք</w:t>
            </w:r>
          </w:p>
        </w:tc>
        <w:tc>
          <w:tcPr>
            <w:tcW w:w="540" w:type="dxa"/>
            <w:shd w:val="clear" w:color="auto" w:fill="auto"/>
          </w:tcPr>
          <w:p w14:paraId="2249E99E" w14:textId="6DC6D09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89427D2" w14:textId="4FE2E5E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6C85977" w14:textId="036689D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F1CEA38" w14:textId="1855122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35244D4" w14:textId="6E24ED32"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62754BB" w14:textId="052E213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DEA49FE" w14:textId="315651C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025A118" w14:textId="46C4009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EA1C718" w14:textId="2C124EE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F5FD874" w14:textId="748FD62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AFFDA32" w14:textId="2CB95FF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46273F9" w14:textId="7320BC4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008000F" w14:textId="3BD2DFC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F98DE9E" w14:textId="77777777" w:rsidTr="009565A7">
        <w:trPr>
          <w:cantSplit/>
          <w:trHeight w:val="728"/>
        </w:trPr>
        <w:tc>
          <w:tcPr>
            <w:tcW w:w="1525" w:type="dxa"/>
            <w:shd w:val="clear" w:color="auto" w:fill="auto"/>
            <w:vAlign w:val="center"/>
          </w:tcPr>
          <w:p w14:paraId="70D81ECC" w14:textId="245D912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96</w:t>
            </w:r>
          </w:p>
        </w:tc>
        <w:tc>
          <w:tcPr>
            <w:tcW w:w="2520" w:type="dxa"/>
            <w:shd w:val="clear" w:color="auto" w:fill="auto"/>
            <w:vAlign w:val="center"/>
          </w:tcPr>
          <w:p w14:paraId="2E2271DF" w14:textId="3327CDD0" w:rsidR="00C47C31" w:rsidRPr="00B6690F" w:rsidRDefault="00C47C31" w:rsidP="00C47C31">
            <w:pPr>
              <w:jc w:val="center"/>
              <w:rPr>
                <w:rFonts w:ascii="GHEA Grapalat" w:hAnsi="GHEA Grapalat"/>
                <w:sz w:val="16"/>
                <w:szCs w:val="16"/>
                <w:lang w:val="pt-BR"/>
              </w:rPr>
            </w:pPr>
            <w:r w:rsidRPr="00B6690F">
              <w:rPr>
                <w:rFonts w:ascii="GHEA Grapalat" w:hAnsi="GHEA Grapalat"/>
                <w:color w:val="333333"/>
                <w:sz w:val="16"/>
                <w:szCs w:val="16"/>
                <w:lang w:val="pt-BR"/>
              </w:rPr>
              <w:t>33691185/</w:t>
            </w:r>
            <w:r w:rsidRPr="00B6690F">
              <w:rPr>
                <w:rFonts w:ascii="GHEA Grapalat" w:hAnsi="GHEA Grapalat"/>
                <w:color w:val="333333"/>
                <w:sz w:val="16"/>
                <w:szCs w:val="16"/>
                <w:lang w:val="hy-AM"/>
              </w:rPr>
              <w:t>1</w:t>
            </w:r>
          </w:p>
        </w:tc>
        <w:tc>
          <w:tcPr>
            <w:tcW w:w="2880" w:type="dxa"/>
            <w:shd w:val="clear" w:color="auto" w:fill="auto"/>
            <w:vAlign w:val="center"/>
          </w:tcPr>
          <w:p w14:paraId="7A7731EE" w14:textId="028AE5EE" w:rsidR="00C47C31" w:rsidRPr="00B6690F" w:rsidRDefault="00C47C31" w:rsidP="00C47C31">
            <w:pPr>
              <w:rPr>
                <w:rFonts w:ascii="GHEA Grapalat" w:hAnsi="GHEA Grapalat" w:cs="Sylfaen"/>
                <w:sz w:val="20"/>
                <w:szCs w:val="20"/>
                <w:lang w:val="pt-BR"/>
              </w:rPr>
            </w:pPr>
            <w:r w:rsidRPr="00B6690F">
              <w:rPr>
                <w:rFonts w:ascii="GHEA Grapalat" w:hAnsi="GHEA Grapalat"/>
                <w:sz w:val="20"/>
                <w:szCs w:val="20"/>
                <w:lang w:val="hy-AM"/>
              </w:rPr>
              <w:t>հորթի</w:t>
            </w:r>
            <w:r w:rsidRPr="00B6690F">
              <w:rPr>
                <w:rFonts w:ascii="GHEA Grapalat" w:hAnsi="GHEA Grapalat"/>
                <w:sz w:val="20"/>
                <w:szCs w:val="20"/>
                <w:lang w:val="pt-BR"/>
              </w:rPr>
              <w:t xml:space="preserve"> </w:t>
            </w:r>
            <w:r w:rsidRPr="00B6690F">
              <w:rPr>
                <w:rFonts w:ascii="GHEA Grapalat" w:hAnsi="GHEA Grapalat"/>
                <w:sz w:val="20"/>
                <w:szCs w:val="20"/>
                <w:lang w:val="hy-AM"/>
              </w:rPr>
              <w:t>արյան</w:t>
            </w:r>
            <w:r w:rsidRPr="00B6690F">
              <w:rPr>
                <w:rFonts w:ascii="GHEA Grapalat" w:hAnsi="GHEA Grapalat"/>
                <w:sz w:val="20"/>
                <w:szCs w:val="20"/>
                <w:lang w:val="pt-BR"/>
              </w:rPr>
              <w:t xml:space="preserve"> </w:t>
            </w:r>
            <w:r w:rsidRPr="00B6690F">
              <w:rPr>
                <w:rFonts w:ascii="GHEA Grapalat" w:hAnsi="GHEA Grapalat"/>
                <w:sz w:val="20"/>
                <w:szCs w:val="20"/>
                <w:lang w:val="hy-AM"/>
              </w:rPr>
              <w:t>սպիտակուցազերծ</w:t>
            </w:r>
            <w:r w:rsidRPr="00B6690F">
              <w:rPr>
                <w:rFonts w:ascii="GHEA Grapalat" w:hAnsi="GHEA Grapalat"/>
                <w:sz w:val="20"/>
                <w:szCs w:val="20"/>
                <w:lang w:val="pt-BR"/>
              </w:rPr>
              <w:t xml:space="preserve"> </w:t>
            </w:r>
            <w:r w:rsidRPr="00B6690F">
              <w:rPr>
                <w:rFonts w:ascii="GHEA Grapalat" w:hAnsi="GHEA Grapalat"/>
                <w:sz w:val="20"/>
                <w:szCs w:val="20"/>
                <w:lang w:val="hy-AM"/>
              </w:rPr>
              <w:t>ածանցյալ</w:t>
            </w:r>
            <w:r w:rsidRPr="00B6690F">
              <w:rPr>
                <w:rFonts w:ascii="GHEA Grapalat" w:hAnsi="GHEA Grapalat"/>
                <w:sz w:val="20"/>
                <w:szCs w:val="20"/>
                <w:lang w:val="pt-BR"/>
              </w:rPr>
              <w:t xml:space="preserve"> B06AB</w:t>
            </w:r>
          </w:p>
        </w:tc>
        <w:tc>
          <w:tcPr>
            <w:tcW w:w="540" w:type="dxa"/>
            <w:shd w:val="clear" w:color="auto" w:fill="auto"/>
          </w:tcPr>
          <w:p w14:paraId="49C360F6" w14:textId="7F3E66F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76B8D9D" w14:textId="4E9AD59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424AE7B" w14:textId="0FC2A53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E46747C" w14:textId="12A6E2E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FEF7DAE" w14:textId="19AC833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1B564BD" w14:textId="55BDCD7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6E6690C" w14:textId="578D4512"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058C8A7" w14:textId="685786F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916909A" w14:textId="5569279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1B62702" w14:textId="4D17837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4034102" w14:textId="5EA40A9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BE1B5ED" w14:textId="49E334F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D0D3AE2" w14:textId="23DFFF3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CC4F2E6" w14:textId="77777777" w:rsidTr="009565A7">
        <w:trPr>
          <w:cantSplit/>
          <w:trHeight w:val="728"/>
        </w:trPr>
        <w:tc>
          <w:tcPr>
            <w:tcW w:w="1525" w:type="dxa"/>
            <w:shd w:val="clear" w:color="auto" w:fill="auto"/>
            <w:vAlign w:val="center"/>
          </w:tcPr>
          <w:p w14:paraId="31675521" w14:textId="0ECEFD71"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97</w:t>
            </w:r>
          </w:p>
        </w:tc>
        <w:tc>
          <w:tcPr>
            <w:tcW w:w="2520" w:type="dxa"/>
            <w:shd w:val="clear" w:color="auto" w:fill="auto"/>
            <w:vAlign w:val="center"/>
          </w:tcPr>
          <w:p w14:paraId="6439A6FB" w14:textId="119470D1" w:rsidR="00C47C31" w:rsidRPr="00B6690F" w:rsidRDefault="00C47C31" w:rsidP="00C47C31">
            <w:pPr>
              <w:jc w:val="center"/>
              <w:rPr>
                <w:rFonts w:ascii="GHEA Grapalat" w:hAnsi="GHEA Grapalat"/>
                <w:sz w:val="16"/>
                <w:szCs w:val="16"/>
                <w:lang w:val="pt-BR"/>
              </w:rPr>
            </w:pPr>
            <w:r w:rsidRPr="00B6690F">
              <w:rPr>
                <w:rFonts w:ascii="GHEA Grapalat" w:hAnsi="GHEA Grapalat"/>
                <w:color w:val="333333"/>
                <w:sz w:val="16"/>
                <w:szCs w:val="16"/>
                <w:lang w:val="pt-BR"/>
              </w:rPr>
              <w:t>33691185/</w:t>
            </w:r>
            <w:r w:rsidRPr="00B6690F">
              <w:rPr>
                <w:rFonts w:ascii="GHEA Grapalat" w:hAnsi="GHEA Grapalat"/>
                <w:color w:val="333333"/>
                <w:sz w:val="16"/>
                <w:szCs w:val="16"/>
                <w:lang w:val="hy-AM"/>
              </w:rPr>
              <w:t>2</w:t>
            </w:r>
          </w:p>
        </w:tc>
        <w:tc>
          <w:tcPr>
            <w:tcW w:w="2880" w:type="dxa"/>
            <w:shd w:val="clear" w:color="auto" w:fill="auto"/>
            <w:vAlign w:val="center"/>
          </w:tcPr>
          <w:p w14:paraId="12C7DCC7" w14:textId="7AC89769" w:rsidR="00C47C31" w:rsidRPr="00B6690F" w:rsidRDefault="00C47C31" w:rsidP="00C47C31">
            <w:pPr>
              <w:rPr>
                <w:rFonts w:ascii="GHEA Grapalat" w:hAnsi="GHEA Grapalat" w:cs="Sylfaen"/>
                <w:sz w:val="20"/>
                <w:szCs w:val="20"/>
                <w:lang w:val="pt-BR"/>
              </w:rPr>
            </w:pPr>
            <w:r w:rsidRPr="00B6690F">
              <w:rPr>
                <w:rFonts w:ascii="GHEA Grapalat" w:hAnsi="GHEA Grapalat"/>
                <w:sz w:val="20"/>
                <w:szCs w:val="20"/>
                <w:lang w:val="hy-AM"/>
              </w:rPr>
              <w:t>հորթի</w:t>
            </w:r>
            <w:r w:rsidRPr="00B6690F">
              <w:rPr>
                <w:rFonts w:ascii="GHEA Grapalat" w:hAnsi="GHEA Grapalat"/>
                <w:sz w:val="20"/>
                <w:szCs w:val="20"/>
                <w:lang w:val="pt-BR"/>
              </w:rPr>
              <w:t xml:space="preserve"> </w:t>
            </w:r>
            <w:r w:rsidRPr="00B6690F">
              <w:rPr>
                <w:rFonts w:ascii="GHEA Grapalat" w:hAnsi="GHEA Grapalat"/>
                <w:sz w:val="20"/>
                <w:szCs w:val="20"/>
                <w:lang w:val="hy-AM"/>
              </w:rPr>
              <w:t>արյան</w:t>
            </w:r>
            <w:r w:rsidRPr="00B6690F">
              <w:rPr>
                <w:rFonts w:ascii="GHEA Grapalat" w:hAnsi="GHEA Grapalat"/>
                <w:sz w:val="20"/>
                <w:szCs w:val="20"/>
                <w:lang w:val="pt-BR"/>
              </w:rPr>
              <w:t xml:space="preserve"> </w:t>
            </w:r>
            <w:r w:rsidRPr="00B6690F">
              <w:rPr>
                <w:rFonts w:ascii="GHEA Grapalat" w:hAnsi="GHEA Grapalat"/>
                <w:sz w:val="20"/>
                <w:szCs w:val="20"/>
                <w:lang w:val="hy-AM"/>
              </w:rPr>
              <w:t>սպիտակուցազերծ</w:t>
            </w:r>
            <w:r w:rsidRPr="00B6690F">
              <w:rPr>
                <w:rFonts w:ascii="GHEA Grapalat" w:hAnsi="GHEA Grapalat"/>
                <w:sz w:val="20"/>
                <w:szCs w:val="20"/>
                <w:lang w:val="pt-BR"/>
              </w:rPr>
              <w:t xml:space="preserve"> </w:t>
            </w:r>
            <w:r w:rsidRPr="00B6690F">
              <w:rPr>
                <w:rFonts w:ascii="GHEA Grapalat" w:hAnsi="GHEA Grapalat"/>
                <w:sz w:val="20"/>
                <w:szCs w:val="20"/>
                <w:lang w:val="hy-AM"/>
              </w:rPr>
              <w:t>ածանցյալ</w:t>
            </w:r>
            <w:r w:rsidRPr="00B6690F">
              <w:rPr>
                <w:rFonts w:ascii="GHEA Grapalat" w:hAnsi="GHEA Grapalat"/>
                <w:sz w:val="20"/>
                <w:szCs w:val="20"/>
                <w:lang w:val="pt-BR"/>
              </w:rPr>
              <w:t xml:space="preserve"> B06AB</w:t>
            </w:r>
          </w:p>
        </w:tc>
        <w:tc>
          <w:tcPr>
            <w:tcW w:w="540" w:type="dxa"/>
            <w:shd w:val="clear" w:color="auto" w:fill="auto"/>
          </w:tcPr>
          <w:p w14:paraId="186D7FDC" w14:textId="1800C74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BCECBED" w14:textId="24FFDED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7721500" w14:textId="3948297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E9C4291" w14:textId="275A6A6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BB29CE8" w14:textId="0A3285C3"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E3A16CB" w14:textId="6D7F4F4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5895185" w14:textId="619F995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0094B1C" w14:textId="00E23B2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F934B4F" w14:textId="3E1FBBF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0BD0340" w14:textId="1A1C2CD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E3250F0" w14:textId="5636CD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B580B37" w14:textId="2C741E2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BB2FDF2" w14:textId="634F52C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AE9306A" w14:textId="77777777" w:rsidTr="009565A7">
        <w:trPr>
          <w:cantSplit/>
          <w:trHeight w:val="728"/>
        </w:trPr>
        <w:tc>
          <w:tcPr>
            <w:tcW w:w="1525" w:type="dxa"/>
            <w:shd w:val="clear" w:color="auto" w:fill="auto"/>
            <w:vAlign w:val="center"/>
          </w:tcPr>
          <w:p w14:paraId="008F8115" w14:textId="5DC5A199"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98</w:t>
            </w:r>
          </w:p>
        </w:tc>
        <w:tc>
          <w:tcPr>
            <w:tcW w:w="2520" w:type="dxa"/>
            <w:shd w:val="clear" w:color="auto" w:fill="auto"/>
            <w:vAlign w:val="center"/>
          </w:tcPr>
          <w:p w14:paraId="1C57B176" w14:textId="70B1123F" w:rsidR="00C47C31" w:rsidRPr="00B6690F" w:rsidRDefault="00C47C31" w:rsidP="00C47C31">
            <w:pPr>
              <w:jc w:val="center"/>
              <w:rPr>
                <w:rFonts w:ascii="GHEA Grapalat" w:hAnsi="GHEA Grapalat"/>
                <w:sz w:val="16"/>
                <w:szCs w:val="16"/>
                <w:lang w:val="pt-BR"/>
              </w:rPr>
            </w:pPr>
            <w:r w:rsidRPr="00B6690F">
              <w:rPr>
                <w:rFonts w:ascii="GHEA Grapalat" w:hAnsi="GHEA Grapalat"/>
                <w:color w:val="333333"/>
                <w:sz w:val="16"/>
                <w:szCs w:val="16"/>
                <w:lang w:val="pt-BR"/>
              </w:rPr>
              <w:t>33691185/</w:t>
            </w:r>
            <w:r w:rsidRPr="00B6690F">
              <w:rPr>
                <w:rFonts w:ascii="GHEA Grapalat" w:hAnsi="GHEA Grapalat"/>
                <w:color w:val="333333"/>
                <w:sz w:val="16"/>
                <w:szCs w:val="16"/>
                <w:lang w:val="hy-AM"/>
              </w:rPr>
              <w:t>3</w:t>
            </w:r>
          </w:p>
        </w:tc>
        <w:tc>
          <w:tcPr>
            <w:tcW w:w="2880" w:type="dxa"/>
            <w:shd w:val="clear" w:color="auto" w:fill="auto"/>
            <w:vAlign w:val="center"/>
          </w:tcPr>
          <w:p w14:paraId="6B3FC37F" w14:textId="65B3FF0D" w:rsidR="00C47C31" w:rsidRPr="00B6690F" w:rsidRDefault="00C47C31" w:rsidP="00C47C31">
            <w:pPr>
              <w:rPr>
                <w:rFonts w:ascii="GHEA Grapalat" w:hAnsi="GHEA Grapalat" w:cs="Sylfaen"/>
                <w:sz w:val="20"/>
                <w:szCs w:val="20"/>
                <w:lang w:val="pt-BR"/>
              </w:rPr>
            </w:pPr>
            <w:r w:rsidRPr="00B6690F">
              <w:rPr>
                <w:rFonts w:ascii="GHEA Grapalat" w:hAnsi="GHEA Grapalat"/>
                <w:sz w:val="20"/>
                <w:szCs w:val="20"/>
                <w:lang w:val="hy-AM"/>
              </w:rPr>
              <w:t>հորթի</w:t>
            </w:r>
            <w:r w:rsidRPr="00B6690F">
              <w:rPr>
                <w:rFonts w:ascii="GHEA Grapalat" w:hAnsi="GHEA Grapalat"/>
                <w:sz w:val="20"/>
                <w:szCs w:val="20"/>
                <w:lang w:val="pt-BR"/>
              </w:rPr>
              <w:t xml:space="preserve"> </w:t>
            </w:r>
            <w:r w:rsidRPr="00B6690F">
              <w:rPr>
                <w:rFonts w:ascii="GHEA Grapalat" w:hAnsi="GHEA Grapalat"/>
                <w:sz w:val="20"/>
                <w:szCs w:val="20"/>
                <w:lang w:val="hy-AM"/>
              </w:rPr>
              <w:t>արյան</w:t>
            </w:r>
            <w:r w:rsidRPr="00B6690F">
              <w:rPr>
                <w:rFonts w:ascii="GHEA Grapalat" w:hAnsi="GHEA Grapalat"/>
                <w:sz w:val="20"/>
                <w:szCs w:val="20"/>
                <w:lang w:val="pt-BR"/>
              </w:rPr>
              <w:t xml:space="preserve"> </w:t>
            </w:r>
            <w:r w:rsidRPr="00B6690F">
              <w:rPr>
                <w:rFonts w:ascii="GHEA Grapalat" w:hAnsi="GHEA Grapalat"/>
                <w:sz w:val="20"/>
                <w:szCs w:val="20"/>
                <w:lang w:val="hy-AM"/>
              </w:rPr>
              <w:t>սպիտակուցազերծ</w:t>
            </w:r>
            <w:r w:rsidRPr="00B6690F">
              <w:rPr>
                <w:rFonts w:ascii="GHEA Grapalat" w:hAnsi="GHEA Grapalat"/>
                <w:sz w:val="20"/>
                <w:szCs w:val="20"/>
                <w:lang w:val="pt-BR"/>
              </w:rPr>
              <w:t xml:space="preserve"> </w:t>
            </w:r>
            <w:r w:rsidRPr="00B6690F">
              <w:rPr>
                <w:rFonts w:ascii="GHEA Grapalat" w:hAnsi="GHEA Grapalat"/>
                <w:sz w:val="20"/>
                <w:szCs w:val="20"/>
                <w:lang w:val="hy-AM"/>
              </w:rPr>
              <w:t>ածանցյալ</w:t>
            </w:r>
            <w:r w:rsidRPr="00B6690F">
              <w:rPr>
                <w:rFonts w:ascii="GHEA Grapalat" w:hAnsi="GHEA Grapalat"/>
                <w:sz w:val="20"/>
                <w:szCs w:val="20"/>
                <w:lang w:val="pt-BR"/>
              </w:rPr>
              <w:t xml:space="preserve"> B06AB</w:t>
            </w:r>
          </w:p>
        </w:tc>
        <w:tc>
          <w:tcPr>
            <w:tcW w:w="540" w:type="dxa"/>
            <w:shd w:val="clear" w:color="auto" w:fill="auto"/>
          </w:tcPr>
          <w:p w14:paraId="083BDD5B" w14:textId="70EAD06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BA7B1D0" w14:textId="0713A1D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B5D7CE2" w14:textId="206B537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C8CE1E9" w14:textId="52B04EF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3C39291" w14:textId="4F4246D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0DAA64F" w14:textId="4812225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F2AF22D" w14:textId="42CA2AE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D997B25" w14:textId="020322B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4160945" w14:textId="627BE2B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C6E52D7" w14:textId="45F163E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F6CD37B" w14:textId="0F6DB36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CF9D334" w14:textId="7DB6AFD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7282A3E" w14:textId="752755A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4E44DA8" w14:textId="77777777" w:rsidTr="009565A7">
        <w:trPr>
          <w:cantSplit/>
          <w:trHeight w:val="728"/>
        </w:trPr>
        <w:tc>
          <w:tcPr>
            <w:tcW w:w="1525" w:type="dxa"/>
            <w:shd w:val="clear" w:color="auto" w:fill="auto"/>
            <w:vAlign w:val="center"/>
          </w:tcPr>
          <w:p w14:paraId="0340CD82" w14:textId="24F2A45A"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99</w:t>
            </w:r>
          </w:p>
        </w:tc>
        <w:tc>
          <w:tcPr>
            <w:tcW w:w="2520" w:type="dxa"/>
            <w:shd w:val="clear" w:color="auto" w:fill="auto"/>
            <w:vAlign w:val="center"/>
          </w:tcPr>
          <w:p w14:paraId="6818AEAB" w14:textId="59D76BF0"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33691185/</w:t>
            </w:r>
            <w:r w:rsidRPr="00B6690F">
              <w:rPr>
                <w:rFonts w:ascii="GHEA Grapalat" w:hAnsi="GHEA Grapalat"/>
                <w:color w:val="333333"/>
                <w:sz w:val="16"/>
                <w:szCs w:val="16"/>
                <w:lang w:val="hy-AM"/>
              </w:rPr>
              <w:t>4</w:t>
            </w:r>
          </w:p>
        </w:tc>
        <w:tc>
          <w:tcPr>
            <w:tcW w:w="2880" w:type="dxa"/>
            <w:shd w:val="clear" w:color="auto" w:fill="auto"/>
            <w:vAlign w:val="center"/>
          </w:tcPr>
          <w:p w14:paraId="15F1CA0A" w14:textId="25815C3E"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հորթի</w:t>
            </w:r>
            <w:r w:rsidRPr="00B6690F">
              <w:rPr>
                <w:rFonts w:ascii="GHEA Grapalat" w:hAnsi="GHEA Grapalat"/>
                <w:sz w:val="20"/>
                <w:szCs w:val="20"/>
                <w:lang w:val="pt-BR"/>
              </w:rPr>
              <w:t xml:space="preserve"> </w:t>
            </w:r>
            <w:r w:rsidRPr="00B6690F">
              <w:rPr>
                <w:rFonts w:ascii="GHEA Grapalat" w:hAnsi="GHEA Grapalat"/>
                <w:sz w:val="20"/>
                <w:szCs w:val="20"/>
                <w:lang w:val="hy-AM"/>
              </w:rPr>
              <w:t>արյան</w:t>
            </w:r>
            <w:r w:rsidRPr="00B6690F">
              <w:rPr>
                <w:rFonts w:ascii="GHEA Grapalat" w:hAnsi="GHEA Grapalat"/>
                <w:sz w:val="20"/>
                <w:szCs w:val="20"/>
                <w:lang w:val="pt-BR"/>
              </w:rPr>
              <w:t xml:space="preserve"> </w:t>
            </w:r>
            <w:r w:rsidRPr="00B6690F">
              <w:rPr>
                <w:rFonts w:ascii="GHEA Grapalat" w:hAnsi="GHEA Grapalat"/>
                <w:sz w:val="20"/>
                <w:szCs w:val="20"/>
                <w:lang w:val="hy-AM"/>
              </w:rPr>
              <w:t>սպիտակուցազերծ</w:t>
            </w:r>
            <w:r w:rsidRPr="00B6690F">
              <w:rPr>
                <w:rFonts w:ascii="GHEA Grapalat" w:hAnsi="GHEA Grapalat"/>
                <w:sz w:val="20"/>
                <w:szCs w:val="20"/>
                <w:lang w:val="pt-BR"/>
              </w:rPr>
              <w:t xml:space="preserve"> </w:t>
            </w:r>
            <w:r w:rsidRPr="00B6690F">
              <w:rPr>
                <w:rFonts w:ascii="GHEA Grapalat" w:hAnsi="GHEA Grapalat"/>
                <w:sz w:val="20"/>
                <w:szCs w:val="20"/>
                <w:lang w:val="hy-AM"/>
              </w:rPr>
              <w:t>ածանցյալ</w:t>
            </w:r>
            <w:r w:rsidRPr="00B6690F">
              <w:rPr>
                <w:rFonts w:ascii="GHEA Grapalat" w:hAnsi="GHEA Grapalat"/>
                <w:sz w:val="20"/>
                <w:szCs w:val="20"/>
                <w:lang w:val="pt-BR"/>
              </w:rPr>
              <w:t xml:space="preserve"> B06AB</w:t>
            </w:r>
          </w:p>
        </w:tc>
        <w:tc>
          <w:tcPr>
            <w:tcW w:w="540" w:type="dxa"/>
            <w:shd w:val="clear" w:color="auto" w:fill="auto"/>
          </w:tcPr>
          <w:p w14:paraId="77E0AC09" w14:textId="7B48F94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134BD46" w14:textId="173370A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F4DDE66" w14:textId="506E77B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959E332" w14:textId="50D1AB3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86DC8F0" w14:textId="3CA42DA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6C25583" w14:textId="7ABCA76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8575084" w14:textId="60DC64F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8B8AE32" w14:textId="4D57125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FFF90A1" w14:textId="45B4EEA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A5C2983" w14:textId="5891DA3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CB142D5" w14:textId="7E890A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75DC0B8" w14:textId="648593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2B7166E" w14:textId="010F200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AB43D18" w14:textId="77777777" w:rsidTr="009565A7">
        <w:trPr>
          <w:cantSplit/>
          <w:trHeight w:val="728"/>
        </w:trPr>
        <w:tc>
          <w:tcPr>
            <w:tcW w:w="1525" w:type="dxa"/>
            <w:shd w:val="clear" w:color="auto" w:fill="auto"/>
            <w:vAlign w:val="center"/>
          </w:tcPr>
          <w:p w14:paraId="5D5766BD" w14:textId="4D8EAFEC"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100</w:t>
            </w:r>
          </w:p>
        </w:tc>
        <w:tc>
          <w:tcPr>
            <w:tcW w:w="2520" w:type="dxa"/>
            <w:shd w:val="clear" w:color="auto" w:fill="auto"/>
            <w:vAlign w:val="center"/>
          </w:tcPr>
          <w:p w14:paraId="7D0D43B6" w14:textId="70534359" w:rsidR="00C47C31" w:rsidRPr="00B6690F" w:rsidRDefault="00C47C31" w:rsidP="00C47C31">
            <w:pPr>
              <w:jc w:val="center"/>
              <w:rPr>
                <w:rFonts w:ascii="GHEA Grapalat" w:hAnsi="GHEA Grapalat"/>
                <w:sz w:val="16"/>
                <w:szCs w:val="16"/>
              </w:rPr>
            </w:pPr>
            <w:r w:rsidRPr="00B6690F">
              <w:rPr>
                <w:rFonts w:ascii="GHEA Grapalat" w:hAnsi="GHEA Grapalat"/>
                <w:color w:val="333333"/>
                <w:sz w:val="16"/>
                <w:szCs w:val="16"/>
                <w:lang w:val="pt-BR"/>
              </w:rPr>
              <w:t>33691186/</w:t>
            </w:r>
            <w:r w:rsidRPr="00B6690F">
              <w:rPr>
                <w:rFonts w:ascii="GHEA Grapalat" w:hAnsi="GHEA Grapalat"/>
                <w:color w:val="333333"/>
                <w:sz w:val="16"/>
                <w:szCs w:val="16"/>
                <w:lang w:val="hy-AM"/>
              </w:rPr>
              <w:t>1</w:t>
            </w:r>
          </w:p>
        </w:tc>
        <w:tc>
          <w:tcPr>
            <w:tcW w:w="2880" w:type="dxa"/>
            <w:shd w:val="clear" w:color="auto" w:fill="auto"/>
            <w:vAlign w:val="center"/>
          </w:tcPr>
          <w:p w14:paraId="00EBA245" w14:textId="0289BB51" w:rsidR="00C47C31" w:rsidRPr="00B6690F" w:rsidRDefault="00C47C31" w:rsidP="00C47C31">
            <w:pPr>
              <w:rPr>
                <w:rFonts w:ascii="GHEA Grapalat" w:hAnsi="GHEA Grapalat" w:cs="Sylfaen"/>
                <w:sz w:val="20"/>
                <w:szCs w:val="20"/>
              </w:rPr>
            </w:pPr>
            <w:r w:rsidRPr="00B6690F">
              <w:rPr>
                <w:rFonts w:ascii="GHEA Grapalat" w:hAnsi="GHEA Grapalat"/>
                <w:sz w:val="20"/>
                <w:szCs w:val="20"/>
              </w:rPr>
              <w:t>պիրացետամ  N06BX03</w:t>
            </w:r>
          </w:p>
        </w:tc>
        <w:tc>
          <w:tcPr>
            <w:tcW w:w="540" w:type="dxa"/>
            <w:shd w:val="clear" w:color="auto" w:fill="auto"/>
          </w:tcPr>
          <w:p w14:paraId="6ABCDBFF" w14:textId="3990AD5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A50C8E9" w14:textId="2B7539B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83880F1" w14:textId="38F28B4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AB75F69" w14:textId="16A1A51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7D43263" w14:textId="0179069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29DC161" w14:textId="326E993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9106FAB" w14:textId="02192B8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698CD42" w14:textId="20671C0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F074A85" w14:textId="49345FA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5C2BF97" w14:textId="6E6E9A7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B3CAD4B" w14:textId="6A65C42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1D0DAE2" w14:textId="73734E2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469D243" w14:textId="3C4C4CF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08833A2" w14:textId="77777777" w:rsidTr="009565A7">
        <w:trPr>
          <w:cantSplit/>
          <w:trHeight w:val="728"/>
        </w:trPr>
        <w:tc>
          <w:tcPr>
            <w:tcW w:w="1525" w:type="dxa"/>
            <w:shd w:val="clear" w:color="auto" w:fill="auto"/>
            <w:vAlign w:val="center"/>
          </w:tcPr>
          <w:p w14:paraId="521DEB18" w14:textId="5226C361"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101</w:t>
            </w:r>
          </w:p>
        </w:tc>
        <w:tc>
          <w:tcPr>
            <w:tcW w:w="2520" w:type="dxa"/>
            <w:shd w:val="clear" w:color="auto" w:fill="auto"/>
            <w:vAlign w:val="center"/>
          </w:tcPr>
          <w:p w14:paraId="60D0E63C" w14:textId="22E3C2DE"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33691186/</w:t>
            </w:r>
            <w:r w:rsidRPr="00B6690F">
              <w:rPr>
                <w:rFonts w:ascii="GHEA Grapalat" w:hAnsi="GHEA Grapalat"/>
                <w:sz w:val="16"/>
                <w:szCs w:val="16"/>
                <w:lang w:val="hy-AM"/>
              </w:rPr>
              <w:t>2</w:t>
            </w:r>
          </w:p>
        </w:tc>
        <w:tc>
          <w:tcPr>
            <w:tcW w:w="2880" w:type="dxa"/>
            <w:shd w:val="clear" w:color="auto" w:fill="auto"/>
            <w:vAlign w:val="center"/>
          </w:tcPr>
          <w:p w14:paraId="491D88ED" w14:textId="18A1B048" w:rsidR="00C47C31" w:rsidRPr="00B6690F" w:rsidRDefault="00C47C31" w:rsidP="00C47C31">
            <w:pPr>
              <w:rPr>
                <w:rFonts w:ascii="GHEA Grapalat" w:hAnsi="GHEA Grapalat"/>
                <w:sz w:val="20"/>
                <w:szCs w:val="20"/>
                <w:lang w:val="hy-AM"/>
              </w:rPr>
            </w:pPr>
            <w:r w:rsidRPr="00B6690F">
              <w:rPr>
                <w:rFonts w:ascii="GHEA Grapalat" w:hAnsi="GHEA Grapalat"/>
                <w:sz w:val="20"/>
                <w:szCs w:val="20"/>
              </w:rPr>
              <w:t>պիրացետամ  N06BX03</w:t>
            </w:r>
          </w:p>
        </w:tc>
        <w:tc>
          <w:tcPr>
            <w:tcW w:w="540" w:type="dxa"/>
            <w:shd w:val="clear" w:color="auto" w:fill="auto"/>
          </w:tcPr>
          <w:p w14:paraId="0D1AD2FA" w14:textId="7E57405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91C835B" w14:textId="4B34F2A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5E81F4A" w14:textId="4BD5212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5051C92" w14:textId="5247038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025D9D7" w14:textId="1AFE7FF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722EDE9" w14:textId="57F8D6C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20DF78E" w14:textId="1AA863F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CDF02B7" w14:textId="2EAB45A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277F156" w14:textId="79463B1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E723554" w14:textId="2428E9E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E749D20" w14:textId="5D2296E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ABCA4A7" w14:textId="2989C8D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2054DD8" w14:textId="563252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0E22CDF" w14:textId="77777777" w:rsidTr="009565A7">
        <w:trPr>
          <w:cantSplit/>
          <w:trHeight w:val="728"/>
        </w:trPr>
        <w:tc>
          <w:tcPr>
            <w:tcW w:w="1525" w:type="dxa"/>
            <w:shd w:val="clear" w:color="auto" w:fill="auto"/>
            <w:vAlign w:val="center"/>
          </w:tcPr>
          <w:p w14:paraId="1571D865" w14:textId="745B3A51"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102</w:t>
            </w:r>
          </w:p>
        </w:tc>
        <w:tc>
          <w:tcPr>
            <w:tcW w:w="2520" w:type="dxa"/>
            <w:shd w:val="clear" w:color="auto" w:fill="auto"/>
            <w:vAlign w:val="center"/>
          </w:tcPr>
          <w:p w14:paraId="4B87512A" w14:textId="25DAA20E" w:rsidR="00C47C31" w:rsidRPr="00B6690F" w:rsidRDefault="00C47C31" w:rsidP="00C47C31">
            <w:pPr>
              <w:jc w:val="center"/>
              <w:rPr>
                <w:rFonts w:ascii="GHEA Grapalat" w:hAnsi="GHEA Grapalat"/>
                <w:sz w:val="16"/>
                <w:szCs w:val="16"/>
                <w:lang w:val="ru-RU"/>
              </w:rPr>
            </w:pPr>
            <w:r w:rsidRPr="00B6690F">
              <w:rPr>
                <w:rFonts w:ascii="GHEA Grapalat" w:hAnsi="GHEA Grapalat"/>
                <w:sz w:val="16"/>
                <w:szCs w:val="16"/>
                <w:lang w:val="pt-BR"/>
              </w:rPr>
              <w:t>33691186/</w:t>
            </w:r>
            <w:r w:rsidRPr="00B6690F">
              <w:rPr>
                <w:rFonts w:ascii="GHEA Grapalat" w:hAnsi="GHEA Grapalat"/>
                <w:sz w:val="16"/>
                <w:szCs w:val="16"/>
                <w:lang w:val="hy-AM"/>
              </w:rPr>
              <w:t>3</w:t>
            </w:r>
          </w:p>
        </w:tc>
        <w:tc>
          <w:tcPr>
            <w:tcW w:w="2880" w:type="dxa"/>
            <w:shd w:val="clear" w:color="auto" w:fill="auto"/>
            <w:vAlign w:val="center"/>
          </w:tcPr>
          <w:p w14:paraId="2141941F" w14:textId="2263F01B" w:rsidR="00C47C31" w:rsidRPr="00B6690F" w:rsidRDefault="00C47C31" w:rsidP="00C47C31">
            <w:pPr>
              <w:rPr>
                <w:rFonts w:ascii="GHEA Grapalat" w:hAnsi="GHEA Grapalat" w:cs="Sylfaen"/>
                <w:sz w:val="20"/>
                <w:szCs w:val="20"/>
                <w:lang w:val="ru-RU"/>
              </w:rPr>
            </w:pPr>
            <w:r w:rsidRPr="00B6690F">
              <w:rPr>
                <w:rFonts w:ascii="GHEA Grapalat" w:hAnsi="GHEA Grapalat"/>
                <w:sz w:val="20"/>
                <w:szCs w:val="20"/>
              </w:rPr>
              <w:t>պիրացետամ  N06BX03</w:t>
            </w:r>
          </w:p>
        </w:tc>
        <w:tc>
          <w:tcPr>
            <w:tcW w:w="540" w:type="dxa"/>
            <w:shd w:val="clear" w:color="auto" w:fill="auto"/>
          </w:tcPr>
          <w:p w14:paraId="6BDC3742" w14:textId="744B4F78"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A40E28C" w14:textId="494DFF8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6401391" w14:textId="4A663F5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33B5B26" w14:textId="095E1C6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724807F" w14:textId="307ECCB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E624ABF" w14:textId="00547D8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BDA8496" w14:textId="490FC6D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91D4A6F" w14:textId="7B9B32D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3BD32EF" w14:textId="1656E99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C57AD8D" w14:textId="50A2039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AA9D2F0" w14:textId="130334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00E1D6C" w14:textId="25EAD36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88BA914" w14:textId="638D9D0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FD9D711" w14:textId="77777777" w:rsidTr="009565A7">
        <w:trPr>
          <w:cantSplit/>
          <w:trHeight w:val="728"/>
        </w:trPr>
        <w:tc>
          <w:tcPr>
            <w:tcW w:w="1525" w:type="dxa"/>
            <w:shd w:val="clear" w:color="auto" w:fill="auto"/>
            <w:vAlign w:val="center"/>
          </w:tcPr>
          <w:p w14:paraId="020E0C2A" w14:textId="4995627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103</w:t>
            </w:r>
          </w:p>
        </w:tc>
        <w:tc>
          <w:tcPr>
            <w:tcW w:w="2520" w:type="dxa"/>
            <w:shd w:val="clear" w:color="auto" w:fill="auto"/>
            <w:vAlign w:val="center"/>
          </w:tcPr>
          <w:p w14:paraId="6FF54A79" w14:textId="5E247F40"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sz w:val="16"/>
                <w:szCs w:val="16"/>
                <w:lang w:val="pt-BR"/>
              </w:rPr>
              <w:t>33691186/</w:t>
            </w:r>
            <w:r w:rsidRPr="00B6690F">
              <w:rPr>
                <w:rFonts w:ascii="GHEA Grapalat" w:hAnsi="GHEA Grapalat"/>
                <w:sz w:val="16"/>
                <w:szCs w:val="16"/>
                <w:lang w:val="hy-AM"/>
              </w:rPr>
              <w:t>4</w:t>
            </w:r>
          </w:p>
        </w:tc>
        <w:tc>
          <w:tcPr>
            <w:tcW w:w="2880" w:type="dxa"/>
            <w:shd w:val="clear" w:color="auto" w:fill="auto"/>
            <w:vAlign w:val="center"/>
          </w:tcPr>
          <w:p w14:paraId="3036EC09" w14:textId="66E64251"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պիրացետամ  N06BX03</w:t>
            </w:r>
          </w:p>
        </w:tc>
        <w:tc>
          <w:tcPr>
            <w:tcW w:w="540" w:type="dxa"/>
            <w:shd w:val="clear" w:color="auto" w:fill="auto"/>
          </w:tcPr>
          <w:p w14:paraId="4609EB36" w14:textId="0834AC1A"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5915D93" w14:textId="5051D35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4BF738B" w14:textId="4F97F85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FC07C9B" w14:textId="7A75035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6790960" w14:textId="0B7F719E"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C694ACA" w14:textId="4460EA8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E6719F3" w14:textId="7D4CC561"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45B4EC6" w14:textId="0BF9430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DE9F76A" w14:textId="1F4CB4F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3C59684" w14:textId="72703B9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E2C2D48" w14:textId="7D13D1E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FD1E923" w14:textId="3CBD9E9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2E9D694" w14:textId="4ACE3C6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5E3EA7D" w14:textId="77777777" w:rsidTr="009565A7">
        <w:trPr>
          <w:cantSplit/>
          <w:trHeight w:val="728"/>
        </w:trPr>
        <w:tc>
          <w:tcPr>
            <w:tcW w:w="1525" w:type="dxa"/>
            <w:shd w:val="clear" w:color="auto" w:fill="auto"/>
            <w:vAlign w:val="center"/>
          </w:tcPr>
          <w:p w14:paraId="077D9535" w14:textId="356FA180"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104</w:t>
            </w:r>
          </w:p>
        </w:tc>
        <w:tc>
          <w:tcPr>
            <w:tcW w:w="2520" w:type="dxa"/>
            <w:shd w:val="clear" w:color="auto" w:fill="auto"/>
            <w:vAlign w:val="center"/>
          </w:tcPr>
          <w:p w14:paraId="77D1D9CF" w14:textId="30223DCF"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33691187/</w:t>
            </w:r>
            <w:r w:rsidRPr="00B6690F">
              <w:rPr>
                <w:rFonts w:ascii="GHEA Grapalat" w:hAnsi="GHEA Grapalat"/>
                <w:sz w:val="16"/>
                <w:szCs w:val="16"/>
                <w:lang w:val="hy-AM"/>
              </w:rPr>
              <w:t>1</w:t>
            </w:r>
          </w:p>
        </w:tc>
        <w:tc>
          <w:tcPr>
            <w:tcW w:w="2880" w:type="dxa"/>
            <w:shd w:val="clear" w:color="auto" w:fill="auto"/>
            <w:vAlign w:val="center"/>
          </w:tcPr>
          <w:p w14:paraId="489DC5F2" w14:textId="12C3D0A5" w:rsidR="00C47C31" w:rsidRPr="00B6690F" w:rsidRDefault="00C47C31" w:rsidP="00C47C31">
            <w:pPr>
              <w:rPr>
                <w:rFonts w:ascii="GHEA Grapalat" w:hAnsi="GHEA Grapalat"/>
                <w:sz w:val="20"/>
                <w:szCs w:val="20"/>
                <w:lang w:val="hy-AM"/>
              </w:rPr>
            </w:pPr>
            <w:r w:rsidRPr="00B6690F">
              <w:rPr>
                <w:rFonts w:ascii="GHEA Grapalat" w:hAnsi="GHEA Grapalat"/>
                <w:sz w:val="20"/>
                <w:szCs w:val="20"/>
              </w:rPr>
              <w:t>վինպոցետին</w:t>
            </w:r>
            <w:r w:rsidRPr="00B6690F">
              <w:rPr>
                <w:rFonts w:ascii="GHEA Grapalat" w:hAnsi="GHEA Grapalat"/>
                <w:sz w:val="20"/>
                <w:szCs w:val="20"/>
                <w:lang w:val="pt-BR"/>
              </w:rPr>
              <w:t xml:space="preserve"> N06BX19</w:t>
            </w:r>
          </w:p>
        </w:tc>
        <w:tc>
          <w:tcPr>
            <w:tcW w:w="540" w:type="dxa"/>
            <w:shd w:val="clear" w:color="auto" w:fill="auto"/>
          </w:tcPr>
          <w:p w14:paraId="67BFB68B" w14:textId="67BB1E8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0CAE656" w14:textId="6E25618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2F3440A" w14:textId="141E18D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9860276" w14:textId="760D417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5191FA3" w14:textId="333664E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FDFA7F3" w14:textId="55121D4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23AF94F" w14:textId="053D03D1"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B7B11FB" w14:textId="748D724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B6DB28F" w14:textId="5CC6BFB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67F2C3" w14:textId="56AB5FE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0D90260" w14:textId="7C68738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03CE70D" w14:textId="517AD8B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B78D72E" w14:textId="64F04F5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9551981" w14:textId="77777777" w:rsidTr="009565A7">
        <w:trPr>
          <w:cantSplit/>
          <w:trHeight w:val="728"/>
        </w:trPr>
        <w:tc>
          <w:tcPr>
            <w:tcW w:w="1525" w:type="dxa"/>
            <w:shd w:val="clear" w:color="auto" w:fill="auto"/>
            <w:vAlign w:val="center"/>
          </w:tcPr>
          <w:p w14:paraId="35882D57" w14:textId="00FE3163"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105</w:t>
            </w:r>
          </w:p>
        </w:tc>
        <w:tc>
          <w:tcPr>
            <w:tcW w:w="2520" w:type="dxa"/>
            <w:shd w:val="clear" w:color="auto" w:fill="auto"/>
            <w:vAlign w:val="center"/>
          </w:tcPr>
          <w:p w14:paraId="44402631" w14:textId="083F20DF"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33691191/</w:t>
            </w:r>
            <w:r w:rsidRPr="00B6690F">
              <w:rPr>
                <w:rFonts w:ascii="GHEA Grapalat" w:hAnsi="GHEA Grapalat"/>
                <w:color w:val="333333"/>
                <w:sz w:val="16"/>
                <w:szCs w:val="16"/>
                <w:lang w:val="hy-AM"/>
              </w:rPr>
              <w:t>1</w:t>
            </w:r>
          </w:p>
        </w:tc>
        <w:tc>
          <w:tcPr>
            <w:tcW w:w="2880" w:type="dxa"/>
            <w:shd w:val="clear" w:color="auto" w:fill="auto"/>
            <w:vAlign w:val="center"/>
          </w:tcPr>
          <w:p w14:paraId="6C05F97E" w14:textId="457DBA6D" w:rsidR="00C47C31" w:rsidRPr="00B6690F" w:rsidRDefault="00C47C31" w:rsidP="00C47C31">
            <w:pPr>
              <w:rPr>
                <w:rFonts w:ascii="GHEA Grapalat" w:hAnsi="GHEA Grapalat"/>
                <w:sz w:val="20"/>
                <w:szCs w:val="20"/>
                <w:lang w:val="pt-BR"/>
              </w:rPr>
            </w:pPr>
            <w:r w:rsidRPr="00B6690F">
              <w:rPr>
                <w:rFonts w:ascii="GHEA Grapalat" w:hAnsi="GHEA Grapalat"/>
                <w:sz w:val="20"/>
                <w:szCs w:val="20"/>
              </w:rPr>
              <w:t>ֆոսֆոլիպիդներ (էսենցիալ)-ԷՖԼ  A05C</w:t>
            </w:r>
          </w:p>
        </w:tc>
        <w:tc>
          <w:tcPr>
            <w:tcW w:w="540" w:type="dxa"/>
            <w:shd w:val="clear" w:color="auto" w:fill="auto"/>
          </w:tcPr>
          <w:p w14:paraId="3C4152DB" w14:textId="108E62D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1146D9B" w14:textId="2B1B8FB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7BDA92C" w14:textId="61AC9D2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2100355" w14:textId="7594988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B5CA194" w14:textId="48CA7B8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BAF9278" w14:textId="32F9112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992C80F" w14:textId="10C819D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F119F58" w14:textId="71660EF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21AE024" w14:textId="4FB5CFD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C159182" w14:textId="078C175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27BE632" w14:textId="4E247EA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63AC7F4" w14:textId="70D8724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815D9E5" w14:textId="7220126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5A015EB" w14:textId="77777777" w:rsidTr="009565A7">
        <w:trPr>
          <w:cantSplit/>
          <w:trHeight w:val="728"/>
        </w:trPr>
        <w:tc>
          <w:tcPr>
            <w:tcW w:w="1525" w:type="dxa"/>
            <w:shd w:val="clear" w:color="auto" w:fill="auto"/>
            <w:vAlign w:val="center"/>
          </w:tcPr>
          <w:p w14:paraId="475A65CC" w14:textId="71087F60"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lastRenderedPageBreak/>
              <w:t>106</w:t>
            </w:r>
          </w:p>
        </w:tc>
        <w:tc>
          <w:tcPr>
            <w:tcW w:w="2520" w:type="dxa"/>
            <w:shd w:val="clear" w:color="auto" w:fill="auto"/>
            <w:vAlign w:val="center"/>
          </w:tcPr>
          <w:p w14:paraId="72000C03" w14:textId="491E164A"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33691193/</w:t>
            </w:r>
            <w:r w:rsidRPr="00B6690F">
              <w:rPr>
                <w:rFonts w:ascii="GHEA Grapalat" w:hAnsi="GHEA Grapalat"/>
                <w:color w:val="333333"/>
                <w:sz w:val="16"/>
                <w:szCs w:val="16"/>
              </w:rPr>
              <w:t>1</w:t>
            </w:r>
          </w:p>
        </w:tc>
        <w:tc>
          <w:tcPr>
            <w:tcW w:w="2880" w:type="dxa"/>
            <w:shd w:val="clear" w:color="auto" w:fill="auto"/>
            <w:vAlign w:val="center"/>
          </w:tcPr>
          <w:p w14:paraId="06D9C52E" w14:textId="0C435F42" w:rsidR="00C47C31" w:rsidRPr="00B6690F" w:rsidRDefault="00C47C31" w:rsidP="00C47C31">
            <w:pPr>
              <w:rPr>
                <w:rFonts w:ascii="GHEA Grapalat" w:hAnsi="GHEA Grapalat"/>
                <w:sz w:val="20"/>
                <w:szCs w:val="20"/>
                <w:lang w:val="pt-BR"/>
              </w:rPr>
            </w:pPr>
            <w:r w:rsidRPr="00B6690F">
              <w:rPr>
                <w:rFonts w:ascii="GHEA Grapalat" w:hAnsi="GHEA Grapalat"/>
                <w:sz w:val="20"/>
                <w:szCs w:val="20"/>
                <w:lang w:val="hy-AM"/>
              </w:rPr>
              <w:t>արտիկային</w:t>
            </w:r>
            <w:r w:rsidRPr="00B6690F">
              <w:rPr>
                <w:rFonts w:ascii="GHEA Grapalat" w:hAnsi="GHEA Grapalat"/>
                <w:sz w:val="20"/>
                <w:szCs w:val="20"/>
                <w:lang w:val="pt-BR"/>
              </w:rPr>
              <w:t xml:space="preserve"> (</w:t>
            </w:r>
            <w:r w:rsidRPr="00B6690F">
              <w:rPr>
                <w:rFonts w:ascii="GHEA Grapalat" w:hAnsi="GHEA Grapalat"/>
                <w:sz w:val="20"/>
                <w:szCs w:val="20"/>
                <w:lang w:val="hy-AM"/>
              </w:rPr>
              <w:t>արտիկայինի</w:t>
            </w:r>
            <w:r w:rsidRPr="00B6690F">
              <w:rPr>
                <w:rFonts w:ascii="GHEA Grapalat" w:hAnsi="GHEA Grapalat"/>
                <w:sz w:val="20"/>
                <w:szCs w:val="20"/>
                <w:lang w:val="pt-BR"/>
              </w:rPr>
              <w:t xml:space="preserve"> </w:t>
            </w:r>
            <w:r w:rsidRPr="00B6690F">
              <w:rPr>
                <w:rFonts w:ascii="GHEA Grapalat" w:hAnsi="GHEA Grapalat"/>
                <w:sz w:val="20"/>
                <w:szCs w:val="20"/>
                <w:lang w:val="hy-AM"/>
              </w:rPr>
              <w:t>հիդրոքլորիդ</w:t>
            </w:r>
            <w:r w:rsidRPr="00B6690F">
              <w:rPr>
                <w:rFonts w:ascii="GHEA Grapalat" w:hAnsi="GHEA Grapalat"/>
                <w:sz w:val="20"/>
                <w:szCs w:val="20"/>
                <w:lang w:val="pt-BR"/>
              </w:rPr>
              <w:t xml:space="preserve">), </w:t>
            </w:r>
            <w:r w:rsidRPr="00B6690F">
              <w:rPr>
                <w:rFonts w:ascii="GHEA Grapalat" w:hAnsi="GHEA Grapalat"/>
                <w:sz w:val="20"/>
                <w:szCs w:val="20"/>
                <w:lang w:val="hy-AM"/>
              </w:rPr>
              <w:t>էպինեֆրին</w:t>
            </w:r>
            <w:r w:rsidRPr="00B6690F">
              <w:rPr>
                <w:rFonts w:ascii="GHEA Grapalat" w:hAnsi="GHEA Grapalat"/>
                <w:sz w:val="20"/>
                <w:szCs w:val="20"/>
                <w:lang w:val="pt-BR"/>
              </w:rPr>
              <w:t xml:space="preserve">( </w:t>
            </w:r>
            <w:r w:rsidRPr="00B6690F">
              <w:rPr>
                <w:rFonts w:ascii="GHEA Grapalat" w:hAnsi="GHEA Grapalat"/>
                <w:sz w:val="20"/>
                <w:szCs w:val="20"/>
                <w:lang w:val="hy-AM"/>
              </w:rPr>
              <w:t>էպինեֆրինի</w:t>
            </w:r>
            <w:r w:rsidRPr="00B6690F">
              <w:rPr>
                <w:rFonts w:ascii="GHEA Grapalat" w:hAnsi="GHEA Grapalat"/>
                <w:sz w:val="20"/>
                <w:szCs w:val="20"/>
                <w:lang w:val="pt-BR"/>
              </w:rPr>
              <w:t xml:space="preserve"> </w:t>
            </w:r>
            <w:r w:rsidRPr="00B6690F">
              <w:rPr>
                <w:rFonts w:ascii="GHEA Grapalat" w:hAnsi="GHEA Grapalat"/>
                <w:sz w:val="20"/>
                <w:szCs w:val="20"/>
                <w:lang w:val="hy-AM"/>
              </w:rPr>
              <w:t>հիդրոքլորիդ</w:t>
            </w:r>
            <w:r w:rsidRPr="00B6690F">
              <w:rPr>
                <w:rFonts w:ascii="GHEA Grapalat" w:hAnsi="GHEA Grapalat"/>
                <w:sz w:val="20"/>
                <w:szCs w:val="20"/>
                <w:lang w:val="pt-BR"/>
              </w:rPr>
              <w:t>)  N01BB58</w:t>
            </w:r>
          </w:p>
        </w:tc>
        <w:tc>
          <w:tcPr>
            <w:tcW w:w="540" w:type="dxa"/>
            <w:shd w:val="clear" w:color="auto" w:fill="auto"/>
          </w:tcPr>
          <w:p w14:paraId="6B6E3360" w14:textId="4173282D" w:rsidR="00C47C31" w:rsidRPr="00B6690F" w:rsidRDefault="00C47C31" w:rsidP="00C47C31">
            <w:pPr>
              <w:rPr>
                <w:lang w:val="pt-BR"/>
              </w:rPr>
            </w:pPr>
            <w:r w:rsidRPr="00B6690F">
              <w:rPr>
                <w:rFonts w:ascii="GHEA Grapalat" w:hAnsi="GHEA Grapalat" w:cs="Arial"/>
                <w:sz w:val="18"/>
                <w:szCs w:val="18"/>
                <w:lang w:val="pt-BR"/>
              </w:rPr>
              <w:t>%</w:t>
            </w:r>
          </w:p>
        </w:tc>
        <w:tc>
          <w:tcPr>
            <w:tcW w:w="540" w:type="dxa"/>
            <w:shd w:val="clear" w:color="auto" w:fill="auto"/>
          </w:tcPr>
          <w:p w14:paraId="7DB5D685" w14:textId="5B649214"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43F394D7" w14:textId="36164E04" w:rsidR="00C47C31" w:rsidRPr="00B6690F" w:rsidRDefault="00C47C31" w:rsidP="00C47C31">
            <w:pPr>
              <w:rPr>
                <w:lang w:val="pt-BR"/>
              </w:rPr>
            </w:pPr>
            <w:r w:rsidRPr="00B6690F">
              <w:rPr>
                <w:rFonts w:ascii="GHEA Grapalat" w:hAnsi="GHEA Grapalat" w:cs="Arial"/>
                <w:sz w:val="18"/>
                <w:szCs w:val="18"/>
                <w:lang w:val="pt-BR"/>
              </w:rPr>
              <w:t>%</w:t>
            </w:r>
          </w:p>
        </w:tc>
        <w:tc>
          <w:tcPr>
            <w:tcW w:w="630" w:type="dxa"/>
            <w:shd w:val="clear" w:color="auto" w:fill="auto"/>
          </w:tcPr>
          <w:p w14:paraId="72A1E4ED" w14:textId="60ACD626"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47D85CB8" w14:textId="1AF0C3D1"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630" w:type="dxa"/>
            <w:shd w:val="clear" w:color="auto" w:fill="auto"/>
          </w:tcPr>
          <w:p w14:paraId="5269EC2A" w14:textId="18146E33"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540" w:type="dxa"/>
            <w:shd w:val="clear" w:color="auto" w:fill="auto"/>
          </w:tcPr>
          <w:p w14:paraId="4495E19F" w14:textId="6794B17C" w:rsidR="00C47C31" w:rsidRPr="00B6690F" w:rsidRDefault="00C47C31" w:rsidP="00C47C31">
            <w:pPr>
              <w:ind w:left="113" w:right="113"/>
              <w:rPr>
                <w:lang w:val="pt-BR"/>
              </w:rPr>
            </w:pPr>
            <w:r w:rsidRPr="00B6690F">
              <w:rPr>
                <w:rFonts w:ascii="GHEA Grapalat" w:hAnsi="GHEA Grapalat" w:cs="Arial"/>
                <w:sz w:val="18"/>
                <w:szCs w:val="18"/>
                <w:lang w:val="pt-BR"/>
              </w:rPr>
              <w:t>%</w:t>
            </w:r>
          </w:p>
        </w:tc>
        <w:tc>
          <w:tcPr>
            <w:tcW w:w="810" w:type="dxa"/>
            <w:shd w:val="clear" w:color="auto" w:fill="auto"/>
          </w:tcPr>
          <w:p w14:paraId="44FD6CD9" w14:textId="73591FA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945A3BD" w14:textId="0CF2FDF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FA75A83" w14:textId="24680AF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24806B1" w14:textId="691C5FB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035897F" w14:textId="3AA484B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0E894C4" w14:textId="536F88F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2A1F389" w14:textId="77777777" w:rsidTr="009565A7">
        <w:trPr>
          <w:cantSplit/>
          <w:trHeight w:val="728"/>
        </w:trPr>
        <w:tc>
          <w:tcPr>
            <w:tcW w:w="1525" w:type="dxa"/>
            <w:shd w:val="clear" w:color="auto" w:fill="auto"/>
            <w:vAlign w:val="center"/>
          </w:tcPr>
          <w:p w14:paraId="14564677" w14:textId="0C1BE1F0"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107</w:t>
            </w:r>
          </w:p>
        </w:tc>
        <w:tc>
          <w:tcPr>
            <w:tcW w:w="2520" w:type="dxa"/>
            <w:shd w:val="clear" w:color="auto" w:fill="auto"/>
            <w:vAlign w:val="center"/>
          </w:tcPr>
          <w:p w14:paraId="4CDA0A43" w14:textId="29B7C5F3"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33691198/</w:t>
            </w:r>
            <w:r w:rsidRPr="00B6690F">
              <w:rPr>
                <w:rFonts w:ascii="GHEA Grapalat" w:hAnsi="GHEA Grapalat"/>
                <w:sz w:val="16"/>
                <w:szCs w:val="16"/>
                <w:lang w:val="hy-AM"/>
              </w:rPr>
              <w:t>1</w:t>
            </w:r>
          </w:p>
        </w:tc>
        <w:tc>
          <w:tcPr>
            <w:tcW w:w="2880" w:type="dxa"/>
            <w:shd w:val="clear" w:color="auto" w:fill="auto"/>
            <w:vAlign w:val="center"/>
          </w:tcPr>
          <w:p w14:paraId="63C88DAB" w14:textId="34177997" w:rsidR="00C47C31" w:rsidRPr="00B6690F" w:rsidRDefault="00C47C31" w:rsidP="00C47C31">
            <w:pPr>
              <w:rPr>
                <w:rFonts w:ascii="GHEA Grapalat" w:hAnsi="GHEA Grapalat"/>
                <w:sz w:val="20"/>
                <w:szCs w:val="20"/>
                <w:lang w:val="es-ES"/>
              </w:rPr>
            </w:pPr>
            <w:r w:rsidRPr="00B6690F">
              <w:rPr>
                <w:rFonts w:ascii="GHEA Grapalat" w:hAnsi="GHEA Grapalat"/>
                <w:sz w:val="20"/>
                <w:szCs w:val="20"/>
              </w:rPr>
              <w:t>ադեմետիոնին - A16AA02</w:t>
            </w:r>
          </w:p>
        </w:tc>
        <w:tc>
          <w:tcPr>
            <w:tcW w:w="540" w:type="dxa"/>
            <w:shd w:val="clear" w:color="auto" w:fill="auto"/>
          </w:tcPr>
          <w:p w14:paraId="1FEFD774" w14:textId="79D91E29"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F293A0F" w14:textId="3C44F11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BA51EC6" w14:textId="10BBCFA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89A7D28" w14:textId="61A05EE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9C01850" w14:textId="2194F0B6"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971720E" w14:textId="62D44A4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0315762" w14:textId="4E69D47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FF20B58" w14:textId="3D1F2DB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3A9E00D" w14:textId="6106A40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7050539" w14:textId="4679A5E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6A645E2" w14:textId="00915B3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3D3B156" w14:textId="5484AE4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B471FF5" w14:textId="78E6030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B912A29" w14:textId="77777777" w:rsidTr="009565A7">
        <w:trPr>
          <w:cantSplit/>
          <w:trHeight w:val="728"/>
        </w:trPr>
        <w:tc>
          <w:tcPr>
            <w:tcW w:w="1525" w:type="dxa"/>
            <w:shd w:val="clear" w:color="auto" w:fill="auto"/>
            <w:vAlign w:val="center"/>
          </w:tcPr>
          <w:p w14:paraId="48F1DFA2" w14:textId="3AE4689D"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108</w:t>
            </w:r>
          </w:p>
        </w:tc>
        <w:tc>
          <w:tcPr>
            <w:tcW w:w="2520" w:type="dxa"/>
            <w:shd w:val="clear" w:color="auto" w:fill="auto"/>
            <w:vAlign w:val="center"/>
          </w:tcPr>
          <w:p w14:paraId="021D232C" w14:textId="55A01594"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33691198/</w:t>
            </w:r>
            <w:r w:rsidRPr="00B6690F">
              <w:rPr>
                <w:rFonts w:ascii="GHEA Grapalat" w:hAnsi="GHEA Grapalat"/>
                <w:sz w:val="16"/>
                <w:szCs w:val="16"/>
                <w:lang w:val="hy-AM"/>
              </w:rPr>
              <w:t>2</w:t>
            </w:r>
          </w:p>
        </w:tc>
        <w:tc>
          <w:tcPr>
            <w:tcW w:w="2880" w:type="dxa"/>
            <w:shd w:val="clear" w:color="auto" w:fill="auto"/>
            <w:vAlign w:val="center"/>
          </w:tcPr>
          <w:p w14:paraId="32DAEFE1" w14:textId="3FFF09A2" w:rsidR="00C47C31" w:rsidRPr="00B6690F" w:rsidRDefault="00C47C31" w:rsidP="00C47C31">
            <w:pPr>
              <w:rPr>
                <w:rFonts w:ascii="GHEA Grapalat" w:hAnsi="GHEA Grapalat"/>
                <w:sz w:val="20"/>
                <w:szCs w:val="20"/>
                <w:lang w:val="es-ES"/>
              </w:rPr>
            </w:pPr>
            <w:r w:rsidRPr="00B6690F">
              <w:rPr>
                <w:rFonts w:ascii="GHEA Grapalat" w:hAnsi="GHEA Grapalat"/>
                <w:sz w:val="20"/>
                <w:szCs w:val="20"/>
              </w:rPr>
              <w:t>ադեմետիոնին - A16AA02</w:t>
            </w:r>
          </w:p>
        </w:tc>
        <w:tc>
          <w:tcPr>
            <w:tcW w:w="540" w:type="dxa"/>
            <w:shd w:val="clear" w:color="auto" w:fill="auto"/>
          </w:tcPr>
          <w:p w14:paraId="14315A9E" w14:textId="1967069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46E1BA4" w14:textId="3BE2DC4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F273DEA" w14:textId="101A68E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F7F23F5" w14:textId="60666BE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B9341B3" w14:textId="69E32A0A"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B4C45BF" w14:textId="0531948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81C826F" w14:textId="4D089AB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8C4B231" w14:textId="702AAC2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CF4E1CA" w14:textId="56D0A26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986A9A6" w14:textId="43DF937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E26FFAD" w14:textId="6364C4A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92B566F" w14:textId="011FE5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E9F97D8" w14:textId="2B0F368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DE82632" w14:textId="77777777" w:rsidTr="009565A7">
        <w:trPr>
          <w:cantSplit/>
          <w:trHeight w:val="728"/>
        </w:trPr>
        <w:tc>
          <w:tcPr>
            <w:tcW w:w="1525" w:type="dxa"/>
            <w:shd w:val="clear" w:color="auto" w:fill="auto"/>
            <w:vAlign w:val="center"/>
          </w:tcPr>
          <w:p w14:paraId="3BAD2870" w14:textId="3C916E97"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pt-BR"/>
              </w:rPr>
              <w:t>109</w:t>
            </w:r>
          </w:p>
        </w:tc>
        <w:tc>
          <w:tcPr>
            <w:tcW w:w="2520" w:type="dxa"/>
            <w:shd w:val="clear" w:color="auto" w:fill="auto"/>
            <w:vAlign w:val="center"/>
          </w:tcPr>
          <w:p w14:paraId="7CF51B3D" w14:textId="39F9696C" w:rsidR="00C47C31" w:rsidRPr="00B6690F" w:rsidRDefault="00C47C31" w:rsidP="00C47C31">
            <w:pPr>
              <w:jc w:val="center"/>
              <w:rPr>
                <w:rFonts w:ascii="GHEA Grapalat" w:hAnsi="GHEA Grapalat"/>
                <w:sz w:val="16"/>
                <w:szCs w:val="16"/>
              </w:rPr>
            </w:pPr>
            <w:r w:rsidRPr="00B6690F">
              <w:rPr>
                <w:rFonts w:ascii="GHEA Grapalat" w:hAnsi="GHEA Grapalat"/>
                <w:color w:val="333333"/>
                <w:sz w:val="16"/>
                <w:szCs w:val="16"/>
                <w:lang w:val="pt-BR"/>
              </w:rPr>
              <w:t>33691199</w:t>
            </w:r>
            <w:r w:rsidRPr="00B6690F">
              <w:rPr>
                <w:rFonts w:ascii="GHEA Grapalat" w:hAnsi="GHEA Grapalat"/>
                <w:color w:val="333333"/>
                <w:sz w:val="16"/>
                <w:szCs w:val="16"/>
                <w:lang w:val="hy-AM"/>
              </w:rPr>
              <w:t>/1</w:t>
            </w:r>
          </w:p>
        </w:tc>
        <w:tc>
          <w:tcPr>
            <w:tcW w:w="2880" w:type="dxa"/>
            <w:shd w:val="clear" w:color="auto" w:fill="auto"/>
            <w:vAlign w:val="center"/>
          </w:tcPr>
          <w:p w14:paraId="6222E918" w14:textId="41C066C8" w:rsidR="00C47C31" w:rsidRPr="00B6690F" w:rsidRDefault="00C47C31" w:rsidP="00C47C31">
            <w:pPr>
              <w:rPr>
                <w:rFonts w:ascii="GHEA Grapalat" w:hAnsi="GHEA Grapalat"/>
                <w:sz w:val="20"/>
                <w:szCs w:val="20"/>
                <w:lang w:val="es-ES"/>
              </w:rPr>
            </w:pPr>
            <w:r w:rsidRPr="00B6690F">
              <w:rPr>
                <w:rFonts w:ascii="GHEA Grapalat" w:hAnsi="GHEA Grapalat"/>
                <w:sz w:val="20"/>
                <w:szCs w:val="20"/>
              </w:rPr>
              <w:t>սիլիմարին - A05BA03</w:t>
            </w:r>
          </w:p>
        </w:tc>
        <w:tc>
          <w:tcPr>
            <w:tcW w:w="540" w:type="dxa"/>
            <w:shd w:val="clear" w:color="auto" w:fill="auto"/>
          </w:tcPr>
          <w:p w14:paraId="70553A52" w14:textId="2075179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0AB5E9E" w14:textId="092A25A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9598C92" w14:textId="6038207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B728738" w14:textId="5445A95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3BA4271" w14:textId="4AD0BD1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B93AD62" w14:textId="5A1ADA2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B6F7B9E" w14:textId="5E24553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EE62F59" w14:textId="301B8E7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FB31FBA" w14:textId="1CF3F44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5D51DD5" w14:textId="732A48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BE62037" w14:textId="2BD9816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66E9B6C" w14:textId="3FAB300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C4D55FA" w14:textId="01ACA7C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62EE9BE" w14:textId="77777777" w:rsidTr="009565A7">
        <w:trPr>
          <w:cantSplit/>
          <w:trHeight w:val="728"/>
        </w:trPr>
        <w:tc>
          <w:tcPr>
            <w:tcW w:w="1525" w:type="dxa"/>
            <w:shd w:val="clear" w:color="auto" w:fill="auto"/>
            <w:vAlign w:val="center"/>
          </w:tcPr>
          <w:p w14:paraId="3AD3D0D2" w14:textId="1B0CF03E"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hy-AM"/>
              </w:rPr>
              <w:t>110</w:t>
            </w:r>
          </w:p>
        </w:tc>
        <w:tc>
          <w:tcPr>
            <w:tcW w:w="2520" w:type="dxa"/>
            <w:shd w:val="clear" w:color="auto" w:fill="auto"/>
            <w:vAlign w:val="center"/>
          </w:tcPr>
          <w:p w14:paraId="6AFEED84" w14:textId="10500517"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33691200</w:t>
            </w:r>
            <w:r w:rsidRPr="00B6690F">
              <w:rPr>
                <w:rFonts w:ascii="GHEA Grapalat" w:hAnsi="GHEA Grapalat"/>
                <w:sz w:val="16"/>
                <w:szCs w:val="16"/>
                <w:lang w:val="hy-AM"/>
              </w:rPr>
              <w:t>/1</w:t>
            </w:r>
          </w:p>
        </w:tc>
        <w:tc>
          <w:tcPr>
            <w:tcW w:w="2880" w:type="dxa"/>
            <w:shd w:val="clear" w:color="auto" w:fill="auto"/>
            <w:vAlign w:val="center"/>
          </w:tcPr>
          <w:p w14:paraId="50EACA00" w14:textId="722165A7" w:rsidR="00C47C31" w:rsidRPr="00B6690F" w:rsidRDefault="00C47C31" w:rsidP="00C47C31">
            <w:pPr>
              <w:rPr>
                <w:rFonts w:ascii="GHEA Grapalat" w:hAnsi="GHEA Grapalat" w:cs="Arial"/>
                <w:sz w:val="20"/>
                <w:szCs w:val="20"/>
              </w:rPr>
            </w:pPr>
            <w:r w:rsidRPr="00B6690F">
              <w:rPr>
                <w:rFonts w:ascii="GHEA Grapalat" w:hAnsi="GHEA Grapalat"/>
                <w:sz w:val="20"/>
                <w:szCs w:val="20"/>
                <w:lang w:val="hy-AM"/>
              </w:rPr>
              <w:t>սենոզիդներ</w:t>
            </w:r>
            <w:r w:rsidRPr="00B6690F">
              <w:rPr>
                <w:rFonts w:ascii="GHEA Grapalat" w:hAnsi="GHEA Grapalat"/>
                <w:sz w:val="20"/>
                <w:szCs w:val="20"/>
                <w:lang w:val="pt-BR"/>
              </w:rPr>
              <w:t xml:space="preserve"> A,B – A06AB06 </w:t>
            </w:r>
            <w:r w:rsidRPr="00B6690F">
              <w:rPr>
                <w:rFonts w:ascii="GHEA Grapalat" w:hAnsi="GHEA Grapalat"/>
                <w:sz w:val="20"/>
                <w:szCs w:val="20"/>
                <w:lang w:val="hy-AM"/>
              </w:rPr>
              <w:t>բուսական</w:t>
            </w:r>
            <w:r w:rsidRPr="00B6690F">
              <w:rPr>
                <w:rFonts w:ascii="GHEA Grapalat" w:hAnsi="GHEA Grapalat"/>
                <w:sz w:val="20"/>
                <w:szCs w:val="20"/>
                <w:lang w:val="pt-BR"/>
              </w:rPr>
              <w:t xml:space="preserve"> </w:t>
            </w:r>
            <w:r w:rsidRPr="00B6690F">
              <w:rPr>
                <w:rFonts w:ascii="GHEA Grapalat" w:hAnsi="GHEA Grapalat"/>
                <w:sz w:val="20"/>
                <w:szCs w:val="20"/>
                <w:lang w:val="hy-AM"/>
              </w:rPr>
              <w:t>ծագման</w:t>
            </w:r>
            <w:r w:rsidRPr="00B6690F">
              <w:rPr>
                <w:rFonts w:ascii="GHEA Grapalat" w:hAnsi="GHEA Grapalat"/>
                <w:sz w:val="20"/>
                <w:szCs w:val="20"/>
                <w:lang w:val="pt-BR"/>
              </w:rPr>
              <w:t xml:space="preserve"> </w:t>
            </w:r>
            <w:r w:rsidRPr="00B6690F">
              <w:rPr>
                <w:rFonts w:ascii="GHEA Grapalat" w:hAnsi="GHEA Grapalat"/>
                <w:sz w:val="20"/>
                <w:szCs w:val="20"/>
                <w:lang w:val="hy-AM"/>
              </w:rPr>
              <w:t>դեղ</w:t>
            </w:r>
            <w:r w:rsidRPr="00B6690F">
              <w:rPr>
                <w:rFonts w:ascii="GHEA Grapalat" w:hAnsi="GHEA Grapalat"/>
                <w:sz w:val="20"/>
                <w:szCs w:val="20"/>
                <w:lang w:val="pt-BR"/>
              </w:rPr>
              <w:t xml:space="preserve">  </w:t>
            </w:r>
          </w:p>
        </w:tc>
        <w:tc>
          <w:tcPr>
            <w:tcW w:w="540" w:type="dxa"/>
            <w:shd w:val="clear" w:color="auto" w:fill="auto"/>
          </w:tcPr>
          <w:p w14:paraId="5A545550" w14:textId="4716C6E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059CCCE" w14:textId="30F2590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012E682" w14:textId="6442634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021E3D1" w14:textId="0F7F8D6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F2D938F" w14:textId="44F3E89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2828521" w14:textId="532EDF7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43A14F5" w14:textId="32E7018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342F044" w14:textId="2C344E1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0844CF" w14:textId="55F043D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A448673" w14:textId="382D31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1E6CE07" w14:textId="5245407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E7AE418" w14:textId="255D691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B8D48CF" w14:textId="57AC332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7DDFD58" w14:textId="77777777" w:rsidTr="009565A7">
        <w:trPr>
          <w:cantSplit/>
          <w:trHeight w:val="728"/>
        </w:trPr>
        <w:tc>
          <w:tcPr>
            <w:tcW w:w="1525" w:type="dxa"/>
            <w:shd w:val="clear" w:color="auto" w:fill="auto"/>
            <w:vAlign w:val="center"/>
          </w:tcPr>
          <w:p w14:paraId="42AB3FE1" w14:textId="3A80C536"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hy-AM"/>
              </w:rPr>
              <w:t>111</w:t>
            </w:r>
          </w:p>
        </w:tc>
        <w:tc>
          <w:tcPr>
            <w:tcW w:w="2520" w:type="dxa"/>
            <w:shd w:val="clear" w:color="auto" w:fill="auto"/>
            <w:vAlign w:val="center"/>
          </w:tcPr>
          <w:p w14:paraId="3EBE8510" w14:textId="0542DFC3"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33691201/</w:t>
            </w:r>
            <w:r w:rsidRPr="00B6690F">
              <w:rPr>
                <w:rFonts w:ascii="GHEA Grapalat" w:hAnsi="GHEA Grapalat"/>
                <w:color w:val="333333"/>
                <w:sz w:val="16"/>
                <w:szCs w:val="16"/>
                <w:lang w:val="hy-AM"/>
              </w:rPr>
              <w:t>1</w:t>
            </w:r>
          </w:p>
        </w:tc>
        <w:tc>
          <w:tcPr>
            <w:tcW w:w="2880" w:type="dxa"/>
            <w:shd w:val="clear" w:color="auto" w:fill="auto"/>
            <w:vAlign w:val="center"/>
          </w:tcPr>
          <w:p w14:paraId="2E0386FD" w14:textId="14997B6D" w:rsidR="00C47C31" w:rsidRPr="00B6690F" w:rsidRDefault="00C47C31" w:rsidP="00C47C31">
            <w:pPr>
              <w:rPr>
                <w:rFonts w:ascii="GHEA Grapalat" w:hAnsi="GHEA Grapalat" w:cs="Sylfaen"/>
                <w:sz w:val="20"/>
                <w:szCs w:val="20"/>
                <w:lang w:val="pt-BR"/>
              </w:rPr>
            </w:pPr>
            <w:r w:rsidRPr="00B6690F">
              <w:rPr>
                <w:rFonts w:ascii="GHEA Grapalat" w:hAnsi="GHEA Grapalat"/>
                <w:sz w:val="20"/>
                <w:szCs w:val="20"/>
                <w:lang w:val="hy-AM"/>
              </w:rPr>
              <w:t>կատվախոտի</w:t>
            </w:r>
            <w:r w:rsidRPr="00B6690F">
              <w:rPr>
                <w:rFonts w:ascii="GHEA Grapalat" w:hAnsi="GHEA Grapalat"/>
                <w:sz w:val="20"/>
                <w:szCs w:val="20"/>
                <w:lang w:val="pt-BR"/>
              </w:rPr>
              <w:t xml:space="preserve"> </w:t>
            </w:r>
            <w:r w:rsidRPr="00B6690F">
              <w:rPr>
                <w:rFonts w:ascii="GHEA Grapalat" w:hAnsi="GHEA Grapalat"/>
                <w:sz w:val="20"/>
                <w:szCs w:val="20"/>
                <w:lang w:val="hy-AM"/>
              </w:rPr>
              <w:t>ոգեթուրմ</w:t>
            </w:r>
            <w:r w:rsidRPr="00B6690F">
              <w:rPr>
                <w:rFonts w:ascii="GHEA Grapalat" w:hAnsi="GHEA Grapalat"/>
                <w:sz w:val="20"/>
                <w:szCs w:val="20"/>
                <w:lang w:val="pt-BR"/>
              </w:rPr>
              <w:t xml:space="preserve"> - N05CM09 </w:t>
            </w:r>
            <w:r w:rsidRPr="00B6690F">
              <w:rPr>
                <w:rFonts w:ascii="GHEA Grapalat" w:hAnsi="GHEA Grapalat"/>
                <w:sz w:val="20"/>
                <w:szCs w:val="20"/>
                <w:lang w:val="hy-AM"/>
              </w:rPr>
              <w:t>բուսական</w:t>
            </w:r>
            <w:r w:rsidRPr="00B6690F">
              <w:rPr>
                <w:rFonts w:ascii="GHEA Grapalat" w:hAnsi="GHEA Grapalat"/>
                <w:sz w:val="20"/>
                <w:szCs w:val="20"/>
                <w:lang w:val="pt-BR"/>
              </w:rPr>
              <w:t xml:space="preserve"> </w:t>
            </w:r>
            <w:r w:rsidRPr="00B6690F">
              <w:rPr>
                <w:rFonts w:ascii="GHEA Grapalat" w:hAnsi="GHEA Grapalat"/>
                <w:sz w:val="20"/>
                <w:szCs w:val="20"/>
                <w:lang w:val="hy-AM"/>
              </w:rPr>
              <w:t>ծագման</w:t>
            </w:r>
            <w:r w:rsidRPr="00B6690F">
              <w:rPr>
                <w:rFonts w:ascii="GHEA Grapalat" w:hAnsi="GHEA Grapalat"/>
                <w:sz w:val="20"/>
                <w:szCs w:val="20"/>
                <w:lang w:val="pt-BR"/>
              </w:rPr>
              <w:t xml:space="preserve"> </w:t>
            </w:r>
            <w:r w:rsidRPr="00B6690F">
              <w:rPr>
                <w:rFonts w:ascii="GHEA Grapalat" w:hAnsi="GHEA Grapalat"/>
                <w:sz w:val="20"/>
                <w:szCs w:val="20"/>
                <w:lang w:val="hy-AM"/>
              </w:rPr>
              <w:t>դեղ</w:t>
            </w:r>
            <w:r w:rsidRPr="00B6690F">
              <w:rPr>
                <w:rFonts w:ascii="GHEA Grapalat" w:hAnsi="GHEA Grapalat"/>
                <w:sz w:val="20"/>
                <w:szCs w:val="20"/>
                <w:lang w:val="pt-BR"/>
              </w:rPr>
              <w:t xml:space="preserve">      </w:t>
            </w:r>
          </w:p>
        </w:tc>
        <w:tc>
          <w:tcPr>
            <w:tcW w:w="540" w:type="dxa"/>
            <w:shd w:val="clear" w:color="auto" w:fill="auto"/>
          </w:tcPr>
          <w:p w14:paraId="585E5906" w14:textId="4FDA98D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68A0F1A" w14:textId="5C4EE6B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9721CB4" w14:textId="61E8544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9C41170" w14:textId="2B60BE3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1DDCCAE" w14:textId="5C2DACC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50204A1" w14:textId="4840541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9787106" w14:textId="6332F90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C94D989" w14:textId="6DA53F7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56A150B" w14:textId="7D6700A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1B60A49" w14:textId="38C7EFD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FB54A57" w14:textId="45C6704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8F1D1CF" w14:textId="0B95445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00AC2C0" w14:textId="04329D0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25E54DD" w14:textId="77777777" w:rsidTr="009565A7">
        <w:trPr>
          <w:cantSplit/>
          <w:trHeight w:val="728"/>
        </w:trPr>
        <w:tc>
          <w:tcPr>
            <w:tcW w:w="1525" w:type="dxa"/>
            <w:shd w:val="clear" w:color="auto" w:fill="auto"/>
            <w:vAlign w:val="center"/>
          </w:tcPr>
          <w:p w14:paraId="64A71CFD" w14:textId="07E8E40F" w:rsidR="00C47C31" w:rsidRPr="00B6690F" w:rsidRDefault="00C47C31" w:rsidP="00C47C31">
            <w:pPr>
              <w:jc w:val="center"/>
              <w:rPr>
                <w:rFonts w:ascii="GHEA Grapalat" w:hAnsi="GHEA Grapalat" w:cs="Arial LatArm"/>
                <w:lang w:val="pt-BR"/>
              </w:rPr>
            </w:pPr>
            <w:r w:rsidRPr="00B6690F">
              <w:rPr>
                <w:rFonts w:ascii="GHEA Grapalat" w:hAnsi="GHEA Grapalat" w:cs="Arial LatArm"/>
                <w:lang w:val="hy-AM"/>
              </w:rPr>
              <w:t>112</w:t>
            </w:r>
          </w:p>
        </w:tc>
        <w:tc>
          <w:tcPr>
            <w:tcW w:w="2520" w:type="dxa"/>
            <w:shd w:val="clear" w:color="auto" w:fill="auto"/>
            <w:vAlign w:val="center"/>
          </w:tcPr>
          <w:p w14:paraId="7A10143C" w14:textId="67A29BD2"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33691201/</w:t>
            </w:r>
            <w:r w:rsidRPr="00B6690F">
              <w:rPr>
                <w:rFonts w:ascii="GHEA Grapalat" w:hAnsi="GHEA Grapalat"/>
                <w:color w:val="333333"/>
                <w:sz w:val="16"/>
                <w:szCs w:val="16"/>
                <w:lang w:val="hy-AM"/>
              </w:rPr>
              <w:t>2</w:t>
            </w:r>
          </w:p>
        </w:tc>
        <w:tc>
          <w:tcPr>
            <w:tcW w:w="2880" w:type="dxa"/>
            <w:shd w:val="clear" w:color="auto" w:fill="auto"/>
            <w:vAlign w:val="center"/>
          </w:tcPr>
          <w:p w14:paraId="55E54B70" w14:textId="24040084"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կատվախոտի</w:t>
            </w:r>
            <w:r w:rsidRPr="00B6690F">
              <w:rPr>
                <w:rFonts w:ascii="GHEA Grapalat" w:hAnsi="GHEA Grapalat"/>
                <w:sz w:val="20"/>
                <w:szCs w:val="20"/>
                <w:lang w:val="pt-BR"/>
              </w:rPr>
              <w:t xml:space="preserve"> </w:t>
            </w:r>
            <w:r w:rsidRPr="00B6690F">
              <w:rPr>
                <w:rFonts w:ascii="GHEA Grapalat" w:hAnsi="GHEA Grapalat"/>
                <w:sz w:val="20"/>
                <w:szCs w:val="20"/>
                <w:lang w:val="hy-AM"/>
              </w:rPr>
              <w:t>ոգեթուրմ</w:t>
            </w:r>
            <w:r w:rsidRPr="00B6690F">
              <w:rPr>
                <w:rFonts w:ascii="GHEA Grapalat" w:hAnsi="GHEA Grapalat"/>
                <w:sz w:val="20"/>
                <w:szCs w:val="20"/>
                <w:lang w:val="pt-BR"/>
              </w:rPr>
              <w:t xml:space="preserve"> - N05CM09 </w:t>
            </w:r>
            <w:r w:rsidRPr="00B6690F">
              <w:rPr>
                <w:rFonts w:ascii="GHEA Grapalat" w:hAnsi="GHEA Grapalat"/>
                <w:sz w:val="20"/>
                <w:szCs w:val="20"/>
                <w:lang w:val="hy-AM"/>
              </w:rPr>
              <w:t>բուսական</w:t>
            </w:r>
            <w:r w:rsidRPr="00B6690F">
              <w:rPr>
                <w:rFonts w:ascii="GHEA Grapalat" w:hAnsi="GHEA Grapalat"/>
                <w:sz w:val="20"/>
                <w:szCs w:val="20"/>
                <w:lang w:val="pt-BR"/>
              </w:rPr>
              <w:t xml:space="preserve"> </w:t>
            </w:r>
            <w:r w:rsidRPr="00B6690F">
              <w:rPr>
                <w:rFonts w:ascii="GHEA Grapalat" w:hAnsi="GHEA Grapalat"/>
                <w:sz w:val="20"/>
                <w:szCs w:val="20"/>
                <w:lang w:val="hy-AM"/>
              </w:rPr>
              <w:t>ծագման</w:t>
            </w:r>
            <w:r w:rsidRPr="00B6690F">
              <w:rPr>
                <w:rFonts w:ascii="GHEA Grapalat" w:hAnsi="GHEA Grapalat"/>
                <w:sz w:val="20"/>
                <w:szCs w:val="20"/>
                <w:lang w:val="pt-BR"/>
              </w:rPr>
              <w:t xml:space="preserve"> </w:t>
            </w:r>
            <w:r w:rsidRPr="00B6690F">
              <w:rPr>
                <w:rFonts w:ascii="GHEA Grapalat" w:hAnsi="GHEA Grapalat"/>
                <w:sz w:val="20"/>
                <w:szCs w:val="20"/>
                <w:lang w:val="hy-AM"/>
              </w:rPr>
              <w:t>դեղ</w:t>
            </w:r>
            <w:r w:rsidRPr="00B6690F">
              <w:rPr>
                <w:rFonts w:ascii="GHEA Grapalat" w:hAnsi="GHEA Grapalat"/>
                <w:sz w:val="20"/>
                <w:szCs w:val="20"/>
                <w:lang w:val="pt-BR"/>
              </w:rPr>
              <w:t xml:space="preserve">      </w:t>
            </w:r>
          </w:p>
        </w:tc>
        <w:tc>
          <w:tcPr>
            <w:tcW w:w="540" w:type="dxa"/>
            <w:shd w:val="clear" w:color="auto" w:fill="auto"/>
          </w:tcPr>
          <w:p w14:paraId="588BFB73" w14:textId="1025432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D3A5CF9" w14:textId="59F6E88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30D690B" w14:textId="28F69A7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4838166" w14:textId="396D883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407D496" w14:textId="5F4A780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B73509C" w14:textId="66E5D69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1E873E0" w14:textId="3589537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DB20DF3" w14:textId="7780BA6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2CDF83F" w14:textId="7390919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2B961FA" w14:textId="6948174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CF08C89" w14:textId="68CEB20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34C4002" w14:textId="786A8A4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F405734" w14:textId="24BE37A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BDDD620" w14:textId="77777777" w:rsidTr="009565A7">
        <w:trPr>
          <w:cantSplit/>
          <w:trHeight w:val="728"/>
        </w:trPr>
        <w:tc>
          <w:tcPr>
            <w:tcW w:w="1525" w:type="dxa"/>
            <w:shd w:val="clear" w:color="auto" w:fill="auto"/>
            <w:vAlign w:val="center"/>
          </w:tcPr>
          <w:p w14:paraId="7F3C467A" w14:textId="07608DD2"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113</w:t>
            </w:r>
          </w:p>
        </w:tc>
        <w:tc>
          <w:tcPr>
            <w:tcW w:w="2520" w:type="dxa"/>
            <w:shd w:val="clear" w:color="auto" w:fill="auto"/>
            <w:vAlign w:val="center"/>
          </w:tcPr>
          <w:p w14:paraId="4668A4B1" w14:textId="4F14FE26" w:rsidR="00C47C31" w:rsidRPr="00B6690F" w:rsidRDefault="00C47C31" w:rsidP="00C47C31">
            <w:pPr>
              <w:jc w:val="center"/>
              <w:rPr>
                <w:rFonts w:ascii="GHEA Grapalat" w:hAnsi="GHEA Grapalat"/>
                <w:sz w:val="16"/>
                <w:szCs w:val="16"/>
              </w:rPr>
            </w:pPr>
            <w:r w:rsidRPr="00B6690F">
              <w:rPr>
                <w:rFonts w:ascii="GHEA Grapalat" w:hAnsi="GHEA Grapalat"/>
                <w:color w:val="333333"/>
                <w:sz w:val="16"/>
                <w:szCs w:val="16"/>
                <w:lang w:val="pt-BR"/>
              </w:rPr>
              <w:t>33691202/</w:t>
            </w:r>
            <w:r w:rsidRPr="00B6690F">
              <w:rPr>
                <w:rFonts w:ascii="GHEA Grapalat" w:hAnsi="GHEA Grapalat"/>
                <w:color w:val="333333"/>
                <w:sz w:val="16"/>
                <w:szCs w:val="16"/>
                <w:lang w:val="hy-AM"/>
              </w:rPr>
              <w:t>1</w:t>
            </w:r>
          </w:p>
        </w:tc>
        <w:tc>
          <w:tcPr>
            <w:tcW w:w="2880" w:type="dxa"/>
            <w:shd w:val="clear" w:color="auto" w:fill="auto"/>
            <w:vAlign w:val="center"/>
          </w:tcPr>
          <w:p w14:paraId="3782E335" w14:textId="4CD59DF9" w:rsidR="00C47C31" w:rsidRPr="00B6690F" w:rsidRDefault="00C47C31" w:rsidP="00C47C31">
            <w:pPr>
              <w:rPr>
                <w:rFonts w:ascii="GHEA Grapalat" w:hAnsi="GHEA Grapalat" w:cs="Sylfaen"/>
                <w:sz w:val="20"/>
                <w:szCs w:val="20"/>
              </w:rPr>
            </w:pPr>
            <w:r w:rsidRPr="00B6690F">
              <w:rPr>
                <w:rFonts w:ascii="GHEA Grapalat" w:hAnsi="GHEA Grapalat"/>
                <w:sz w:val="20"/>
                <w:szCs w:val="20"/>
              </w:rPr>
              <w:t xml:space="preserve">  էտամզիլատ - B02BX01</w:t>
            </w:r>
          </w:p>
        </w:tc>
        <w:tc>
          <w:tcPr>
            <w:tcW w:w="540" w:type="dxa"/>
            <w:shd w:val="clear" w:color="auto" w:fill="auto"/>
          </w:tcPr>
          <w:p w14:paraId="335337FB" w14:textId="008EC02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A9755DA" w14:textId="704282C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AC5527B" w14:textId="17916DB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EF9FAB2" w14:textId="3A0E753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713597B" w14:textId="46EAA82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C5C7CDA" w14:textId="1A66EE9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32EA7BC" w14:textId="7054041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FE5D0C2" w14:textId="207B08B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E8666CF" w14:textId="0C2ED53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5230638" w14:textId="0DB16C9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BB23EED" w14:textId="5C90AD0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024E6DB" w14:textId="2A4892A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2B95AD1" w14:textId="306A116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0A1FB64" w14:textId="77777777" w:rsidTr="009565A7">
        <w:trPr>
          <w:cantSplit/>
          <w:trHeight w:val="728"/>
        </w:trPr>
        <w:tc>
          <w:tcPr>
            <w:tcW w:w="1525" w:type="dxa"/>
            <w:shd w:val="clear" w:color="auto" w:fill="auto"/>
            <w:vAlign w:val="center"/>
          </w:tcPr>
          <w:p w14:paraId="1886A226" w14:textId="195FC598"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114</w:t>
            </w:r>
          </w:p>
        </w:tc>
        <w:tc>
          <w:tcPr>
            <w:tcW w:w="2520" w:type="dxa"/>
            <w:shd w:val="clear" w:color="auto" w:fill="auto"/>
            <w:vAlign w:val="center"/>
          </w:tcPr>
          <w:p w14:paraId="00074E32" w14:textId="5AF10D7C"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33691202/</w:t>
            </w:r>
            <w:r w:rsidRPr="00B6690F">
              <w:rPr>
                <w:rFonts w:ascii="GHEA Grapalat" w:hAnsi="GHEA Grapalat"/>
                <w:color w:val="333333"/>
                <w:sz w:val="16"/>
                <w:szCs w:val="16"/>
                <w:lang w:val="hy-AM"/>
              </w:rPr>
              <w:t>2</w:t>
            </w:r>
          </w:p>
        </w:tc>
        <w:tc>
          <w:tcPr>
            <w:tcW w:w="2880" w:type="dxa"/>
            <w:shd w:val="clear" w:color="auto" w:fill="auto"/>
            <w:vAlign w:val="center"/>
          </w:tcPr>
          <w:p w14:paraId="334F8518" w14:textId="322E711A" w:rsidR="00C47C31" w:rsidRPr="00B6690F" w:rsidRDefault="00C47C31" w:rsidP="00C47C31">
            <w:pPr>
              <w:rPr>
                <w:rFonts w:ascii="GHEA Grapalat" w:hAnsi="GHEA Grapalat" w:cs="Arial"/>
                <w:sz w:val="20"/>
                <w:szCs w:val="20"/>
                <w:lang w:val="hy-AM"/>
              </w:rPr>
            </w:pPr>
            <w:r w:rsidRPr="00B6690F">
              <w:rPr>
                <w:rFonts w:ascii="GHEA Grapalat" w:hAnsi="GHEA Grapalat"/>
                <w:sz w:val="20"/>
                <w:szCs w:val="20"/>
              </w:rPr>
              <w:t xml:space="preserve">  էտամզիլատ - B02BX01</w:t>
            </w:r>
          </w:p>
        </w:tc>
        <w:tc>
          <w:tcPr>
            <w:tcW w:w="540" w:type="dxa"/>
            <w:shd w:val="clear" w:color="auto" w:fill="auto"/>
          </w:tcPr>
          <w:p w14:paraId="0CB1B4A7" w14:textId="7F6DA75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86C1DFF" w14:textId="429F743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6C78360" w14:textId="412A400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F07B525" w14:textId="57B3F91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5BD19EB" w14:textId="3342190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2981F2B" w14:textId="79DD1C5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0F08372" w14:textId="622D32C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5EF898E" w14:textId="2B09F02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17CB799" w14:textId="7BB6FDE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89C2619" w14:textId="6A9F8B0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96E6BCB" w14:textId="3549DFD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C2A1501" w14:textId="3D2DD84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5747B10" w14:textId="70299EE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B90D02E" w14:textId="77777777" w:rsidTr="009565A7">
        <w:trPr>
          <w:cantSplit/>
          <w:trHeight w:val="728"/>
        </w:trPr>
        <w:tc>
          <w:tcPr>
            <w:tcW w:w="1525" w:type="dxa"/>
            <w:shd w:val="clear" w:color="auto" w:fill="auto"/>
            <w:vAlign w:val="center"/>
          </w:tcPr>
          <w:p w14:paraId="2A168898" w14:textId="6987F3EA"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115</w:t>
            </w:r>
          </w:p>
        </w:tc>
        <w:tc>
          <w:tcPr>
            <w:tcW w:w="2520" w:type="dxa"/>
            <w:shd w:val="clear" w:color="auto" w:fill="auto"/>
            <w:vAlign w:val="center"/>
          </w:tcPr>
          <w:p w14:paraId="3D83095C" w14:textId="25699EF7" w:rsidR="00C47C31" w:rsidRPr="00B6690F" w:rsidRDefault="00C47C31" w:rsidP="00C47C31">
            <w:pPr>
              <w:jc w:val="center"/>
              <w:rPr>
                <w:rFonts w:ascii="GHEA Grapalat" w:hAnsi="GHEA Grapalat"/>
                <w:sz w:val="16"/>
                <w:szCs w:val="16"/>
              </w:rPr>
            </w:pPr>
            <w:r w:rsidRPr="00B6690F">
              <w:rPr>
                <w:rFonts w:ascii="GHEA Grapalat" w:hAnsi="GHEA Grapalat"/>
                <w:sz w:val="16"/>
                <w:szCs w:val="16"/>
                <w:lang w:val="pt-BR"/>
              </w:rPr>
              <w:t>33691203/1</w:t>
            </w:r>
          </w:p>
        </w:tc>
        <w:tc>
          <w:tcPr>
            <w:tcW w:w="2880" w:type="dxa"/>
            <w:shd w:val="clear" w:color="auto" w:fill="auto"/>
            <w:vAlign w:val="center"/>
          </w:tcPr>
          <w:p w14:paraId="670AD59A" w14:textId="1931C84F" w:rsidR="00C47C31" w:rsidRPr="00B6690F" w:rsidRDefault="00C47C31" w:rsidP="00C47C31">
            <w:pPr>
              <w:rPr>
                <w:rFonts w:ascii="GHEA Grapalat" w:hAnsi="GHEA Grapalat"/>
                <w:sz w:val="20"/>
                <w:szCs w:val="20"/>
              </w:rPr>
            </w:pPr>
            <w:r w:rsidRPr="00B6690F">
              <w:rPr>
                <w:rFonts w:ascii="GHEA Grapalat" w:hAnsi="GHEA Grapalat"/>
                <w:sz w:val="20"/>
                <w:szCs w:val="20"/>
              </w:rPr>
              <w:t>լոզարտան (լոզարտանի կալիում) - C09CA01</w:t>
            </w:r>
          </w:p>
        </w:tc>
        <w:tc>
          <w:tcPr>
            <w:tcW w:w="540" w:type="dxa"/>
            <w:shd w:val="clear" w:color="auto" w:fill="auto"/>
          </w:tcPr>
          <w:p w14:paraId="25B16437" w14:textId="2CB9063A"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15E61B5" w14:textId="7A3B3CA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CD71A6C" w14:textId="0CE6F16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31D6785" w14:textId="2E683BC7"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A191B54" w14:textId="09C68C6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03A4053" w14:textId="3294C92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5C2B60E" w14:textId="7B02E3D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9CEDAFB" w14:textId="374DFCC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FB382E3" w14:textId="3636FC4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4B0FEAE" w14:textId="05A4C7B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527263C" w14:textId="6E1E460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9F2C183" w14:textId="22CEA83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0F67FC7" w14:textId="07C247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BAFA2E8" w14:textId="77777777" w:rsidTr="009565A7">
        <w:trPr>
          <w:cantSplit/>
          <w:trHeight w:val="728"/>
        </w:trPr>
        <w:tc>
          <w:tcPr>
            <w:tcW w:w="1525" w:type="dxa"/>
            <w:shd w:val="clear" w:color="auto" w:fill="auto"/>
            <w:vAlign w:val="center"/>
          </w:tcPr>
          <w:p w14:paraId="69470123" w14:textId="581AFB50"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116</w:t>
            </w:r>
          </w:p>
        </w:tc>
        <w:tc>
          <w:tcPr>
            <w:tcW w:w="2520" w:type="dxa"/>
            <w:shd w:val="clear" w:color="auto" w:fill="auto"/>
            <w:vAlign w:val="center"/>
          </w:tcPr>
          <w:p w14:paraId="64037CD2" w14:textId="00D33C75"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33691203/</w:t>
            </w:r>
            <w:r w:rsidRPr="00B6690F">
              <w:rPr>
                <w:rFonts w:ascii="GHEA Grapalat" w:hAnsi="GHEA Grapalat"/>
                <w:sz w:val="16"/>
                <w:szCs w:val="16"/>
                <w:lang w:val="hy-AM"/>
              </w:rPr>
              <w:t>2</w:t>
            </w:r>
          </w:p>
        </w:tc>
        <w:tc>
          <w:tcPr>
            <w:tcW w:w="2880" w:type="dxa"/>
            <w:shd w:val="clear" w:color="auto" w:fill="auto"/>
            <w:vAlign w:val="center"/>
          </w:tcPr>
          <w:p w14:paraId="74D86DB6" w14:textId="4C80D79A" w:rsidR="00C47C31" w:rsidRPr="00B6690F" w:rsidRDefault="00C47C31" w:rsidP="00C47C31">
            <w:pPr>
              <w:rPr>
                <w:rFonts w:ascii="GHEA Grapalat" w:hAnsi="GHEA Grapalat"/>
                <w:sz w:val="20"/>
                <w:szCs w:val="20"/>
                <w:lang w:val="hy-AM"/>
              </w:rPr>
            </w:pPr>
            <w:r w:rsidRPr="00B6690F">
              <w:rPr>
                <w:rFonts w:ascii="GHEA Grapalat" w:hAnsi="GHEA Grapalat"/>
                <w:sz w:val="20"/>
                <w:szCs w:val="20"/>
              </w:rPr>
              <w:t>լոզարտան (լոզարտանի կալիում) - C09CA01</w:t>
            </w:r>
          </w:p>
        </w:tc>
        <w:tc>
          <w:tcPr>
            <w:tcW w:w="540" w:type="dxa"/>
            <w:shd w:val="clear" w:color="auto" w:fill="auto"/>
          </w:tcPr>
          <w:p w14:paraId="2DF5CEC3" w14:textId="5130B3D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A09DB31" w14:textId="4D937DA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72AC429" w14:textId="12C80AB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EB43F2C" w14:textId="6FCA194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3E85294" w14:textId="21058FCF"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2B4B835" w14:textId="10F6137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A0B84D3" w14:textId="38ECD67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6F355A3" w14:textId="45E8240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02936E3" w14:textId="767911B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82B9939" w14:textId="1D8F426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BA21C2A" w14:textId="1A724AF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51F45DB" w14:textId="6D18BF1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BC7D128" w14:textId="433756E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45D4A8A" w14:textId="77777777" w:rsidTr="009565A7">
        <w:trPr>
          <w:cantSplit/>
          <w:trHeight w:val="728"/>
        </w:trPr>
        <w:tc>
          <w:tcPr>
            <w:tcW w:w="1525" w:type="dxa"/>
            <w:shd w:val="clear" w:color="auto" w:fill="auto"/>
            <w:vAlign w:val="center"/>
          </w:tcPr>
          <w:p w14:paraId="1D1B60DA" w14:textId="65413914"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117</w:t>
            </w:r>
          </w:p>
        </w:tc>
        <w:tc>
          <w:tcPr>
            <w:tcW w:w="2520" w:type="dxa"/>
            <w:shd w:val="clear" w:color="auto" w:fill="auto"/>
            <w:vAlign w:val="center"/>
          </w:tcPr>
          <w:p w14:paraId="3E5F5FDD" w14:textId="7A1C7EEA" w:rsidR="00C47C31" w:rsidRPr="00B6690F" w:rsidRDefault="00C47C31" w:rsidP="00C47C31">
            <w:pPr>
              <w:jc w:val="center"/>
              <w:rPr>
                <w:rFonts w:ascii="GHEA Grapalat" w:hAnsi="GHEA Grapalat"/>
                <w:color w:val="333333"/>
                <w:sz w:val="16"/>
                <w:szCs w:val="16"/>
                <w:lang w:val="pt-BR"/>
              </w:rPr>
            </w:pPr>
            <w:r w:rsidRPr="00B6690F">
              <w:rPr>
                <w:rFonts w:ascii="GHEA Grapalat" w:hAnsi="GHEA Grapalat"/>
                <w:color w:val="333333"/>
                <w:sz w:val="16"/>
                <w:szCs w:val="16"/>
                <w:lang w:val="pt-BR"/>
              </w:rPr>
              <w:t>33691209/1</w:t>
            </w:r>
          </w:p>
        </w:tc>
        <w:tc>
          <w:tcPr>
            <w:tcW w:w="2880" w:type="dxa"/>
            <w:shd w:val="clear" w:color="auto" w:fill="auto"/>
            <w:vAlign w:val="center"/>
          </w:tcPr>
          <w:p w14:paraId="6BED84DD" w14:textId="08EEEA5F" w:rsidR="00C47C31" w:rsidRPr="00B6690F" w:rsidRDefault="00C47C31" w:rsidP="00C47C31">
            <w:pPr>
              <w:rPr>
                <w:rFonts w:ascii="GHEA Grapalat" w:hAnsi="GHEA Grapalat"/>
                <w:sz w:val="20"/>
                <w:szCs w:val="20"/>
                <w:lang w:val="hy-AM"/>
              </w:rPr>
            </w:pPr>
            <w:r w:rsidRPr="00B6690F">
              <w:rPr>
                <w:rFonts w:ascii="GHEA Grapalat" w:hAnsi="GHEA Grapalat"/>
                <w:sz w:val="20"/>
                <w:szCs w:val="20"/>
              </w:rPr>
              <w:t>տամսուլոզին (տամսուլոզինի հիդրոքլորիդ) - G04CA02</w:t>
            </w:r>
          </w:p>
        </w:tc>
        <w:tc>
          <w:tcPr>
            <w:tcW w:w="540" w:type="dxa"/>
            <w:shd w:val="clear" w:color="auto" w:fill="auto"/>
          </w:tcPr>
          <w:p w14:paraId="120EFB7D" w14:textId="546F1D1C"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3D29EC8" w14:textId="2E47801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2225D96" w14:textId="1F4F991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B6D11CB" w14:textId="3737DC4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2506B78" w14:textId="6D6AAEBF"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237A274" w14:textId="4B55B9C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B5FF709" w14:textId="70EBDE1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B94E545" w14:textId="75BA2AE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A2C491A" w14:textId="1DA9CF8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FFD5DC2" w14:textId="1BF236D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602CA38" w14:textId="2DB2FBD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414B22B" w14:textId="6968BA0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903DDB4" w14:textId="3D0EB42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36C6460" w14:textId="77777777" w:rsidTr="009565A7">
        <w:trPr>
          <w:cantSplit/>
          <w:trHeight w:val="728"/>
        </w:trPr>
        <w:tc>
          <w:tcPr>
            <w:tcW w:w="1525" w:type="dxa"/>
            <w:shd w:val="clear" w:color="auto" w:fill="auto"/>
            <w:vAlign w:val="center"/>
          </w:tcPr>
          <w:p w14:paraId="064C852F" w14:textId="7003E61F"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118</w:t>
            </w:r>
          </w:p>
        </w:tc>
        <w:tc>
          <w:tcPr>
            <w:tcW w:w="2520" w:type="dxa"/>
            <w:shd w:val="clear" w:color="auto" w:fill="auto"/>
            <w:vAlign w:val="center"/>
          </w:tcPr>
          <w:p w14:paraId="409E1B64" w14:textId="7C959164"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color w:val="333333"/>
                <w:sz w:val="16"/>
                <w:szCs w:val="16"/>
                <w:lang w:val="pt-BR"/>
              </w:rPr>
              <w:t>33691212/1</w:t>
            </w:r>
          </w:p>
        </w:tc>
        <w:tc>
          <w:tcPr>
            <w:tcW w:w="2880" w:type="dxa"/>
            <w:shd w:val="clear" w:color="auto" w:fill="auto"/>
            <w:vAlign w:val="center"/>
          </w:tcPr>
          <w:p w14:paraId="0C8D9177" w14:textId="078BBF9A" w:rsidR="00C47C31" w:rsidRPr="00B6690F" w:rsidRDefault="00C47C31" w:rsidP="00C47C31">
            <w:pPr>
              <w:rPr>
                <w:rFonts w:ascii="GHEA Grapalat" w:hAnsi="GHEA Grapalat"/>
                <w:lang w:val="hy-AM"/>
              </w:rPr>
            </w:pPr>
            <w:r w:rsidRPr="00B6690F">
              <w:rPr>
                <w:rFonts w:ascii="GHEA Grapalat" w:hAnsi="GHEA Grapalat"/>
                <w:sz w:val="20"/>
                <w:szCs w:val="20"/>
              </w:rPr>
              <w:t>դիոսմին, հեսպերիդին-C05CA53</w:t>
            </w:r>
          </w:p>
        </w:tc>
        <w:tc>
          <w:tcPr>
            <w:tcW w:w="540" w:type="dxa"/>
            <w:shd w:val="clear" w:color="auto" w:fill="auto"/>
          </w:tcPr>
          <w:p w14:paraId="2E12364F" w14:textId="45BCA04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BBA3165" w14:textId="080A2D8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105A81E" w14:textId="4BB20C2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10F31C2" w14:textId="75099D6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EF4B56B" w14:textId="30BEB838"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CE0BC4A" w14:textId="32C6248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4A4245E" w14:textId="23B493F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81420E9" w14:textId="020CD96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73F60BD" w14:textId="168C636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56F012F" w14:textId="362F9BE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E8D4FB3" w14:textId="46732DB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E3767F5" w14:textId="71B4F64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E9C0B5A" w14:textId="78218E1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91EF227" w14:textId="77777777" w:rsidTr="009565A7">
        <w:trPr>
          <w:cantSplit/>
          <w:trHeight w:val="728"/>
        </w:trPr>
        <w:tc>
          <w:tcPr>
            <w:tcW w:w="1525" w:type="dxa"/>
            <w:shd w:val="clear" w:color="auto" w:fill="auto"/>
            <w:vAlign w:val="center"/>
          </w:tcPr>
          <w:p w14:paraId="25E02DF7" w14:textId="631CC37A"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119</w:t>
            </w:r>
          </w:p>
        </w:tc>
        <w:tc>
          <w:tcPr>
            <w:tcW w:w="2520" w:type="dxa"/>
            <w:shd w:val="clear" w:color="auto" w:fill="auto"/>
            <w:vAlign w:val="center"/>
          </w:tcPr>
          <w:p w14:paraId="24501F6B" w14:textId="241090FC"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33691212/</w:t>
            </w:r>
            <w:r w:rsidRPr="00B6690F">
              <w:rPr>
                <w:rFonts w:ascii="GHEA Grapalat" w:hAnsi="GHEA Grapalat"/>
                <w:color w:val="333333"/>
                <w:sz w:val="16"/>
                <w:szCs w:val="16"/>
                <w:lang w:val="hy-AM"/>
              </w:rPr>
              <w:t>2</w:t>
            </w:r>
          </w:p>
        </w:tc>
        <w:tc>
          <w:tcPr>
            <w:tcW w:w="2880" w:type="dxa"/>
            <w:shd w:val="clear" w:color="auto" w:fill="auto"/>
            <w:vAlign w:val="center"/>
          </w:tcPr>
          <w:p w14:paraId="30D218AD" w14:textId="773E0D40" w:rsidR="00C47C31" w:rsidRPr="00B6690F" w:rsidRDefault="00C47C31" w:rsidP="00C47C31">
            <w:pPr>
              <w:rPr>
                <w:rFonts w:ascii="GHEA Grapalat" w:hAnsi="GHEA Grapalat"/>
                <w:sz w:val="20"/>
                <w:szCs w:val="20"/>
              </w:rPr>
            </w:pPr>
            <w:r w:rsidRPr="00B6690F">
              <w:rPr>
                <w:rFonts w:ascii="GHEA Grapalat" w:hAnsi="GHEA Grapalat"/>
                <w:sz w:val="20"/>
                <w:szCs w:val="20"/>
              </w:rPr>
              <w:t>դիոսմին, հեսպերիդին-C05CA53</w:t>
            </w:r>
          </w:p>
        </w:tc>
        <w:tc>
          <w:tcPr>
            <w:tcW w:w="540" w:type="dxa"/>
            <w:shd w:val="clear" w:color="auto" w:fill="auto"/>
          </w:tcPr>
          <w:p w14:paraId="07095F4C" w14:textId="705C925C"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D998DCD" w14:textId="098163D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6E1A4DF" w14:textId="088948D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97EF015" w14:textId="0CE75E1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5CD0CC8" w14:textId="1FAE064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66FFC25" w14:textId="7673F8D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128E6B7" w14:textId="619D42C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927DB11" w14:textId="41FC22A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90BD3D2" w14:textId="22CE916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5CA056B" w14:textId="5B7C71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23EA374" w14:textId="4BAE509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8115ADA" w14:textId="4659F9C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CD74280" w14:textId="3A54C6F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A48FFBE" w14:textId="77777777" w:rsidTr="009565A7">
        <w:trPr>
          <w:cantSplit/>
          <w:trHeight w:val="728"/>
        </w:trPr>
        <w:tc>
          <w:tcPr>
            <w:tcW w:w="1525" w:type="dxa"/>
            <w:shd w:val="clear" w:color="auto" w:fill="auto"/>
            <w:vAlign w:val="center"/>
          </w:tcPr>
          <w:p w14:paraId="7B20D863" w14:textId="6F562094"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lastRenderedPageBreak/>
              <w:t>120</w:t>
            </w:r>
          </w:p>
        </w:tc>
        <w:tc>
          <w:tcPr>
            <w:tcW w:w="2520" w:type="dxa"/>
            <w:shd w:val="clear" w:color="auto" w:fill="auto"/>
            <w:vAlign w:val="center"/>
          </w:tcPr>
          <w:p w14:paraId="361A38AA" w14:textId="0BE44317"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33691213/</w:t>
            </w:r>
            <w:r w:rsidRPr="00B6690F">
              <w:rPr>
                <w:rFonts w:ascii="GHEA Grapalat" w:hAnsi="GHEA Grapalat"/>
                <w:color w:val="333333"/>
                <w:sz w:val="16"/>
                <w:szCs w:val="16"/>
                <w:lang w:val="hy-AM"/>
              </w:rPr>
              <w:t>1</w:t>
            </w:r>
          </w:p>
        </w:tc>
        <w:tc>
          <w:tcPr>
            <w:tcW w:w="2880" w:type="dxa"/>
            <w:shd w:val="clear" w:color="auto" w:fill="auto"/>
            <w:vAlign w:val="center"/>
          </w:tcPr>
          <w:p w14:paraId="26FC9E69" w14:textId="2C7FFCD7" w:rsidR="00C47C31" w:rsidRPr="00B6690F" w:rsidRDefault="00C47C31" w:rsidP="00C47C31">
            <w:pPr>
              <w:rPr>
                <w:rFonts w:ascii="GHEA Grapalat" w:hAnsi="GHEA Grapalat"/>
                <w:sz w:val="20"/>
                <w:szCs w:val="20"/>
              </w:rPr>
            </w:pPr>
            <w:r w:rsidRPr="00B6690F">
              <w:rPr>
                <w:rFonts w:ascii="GHEA Grapalat" w:hAnsi="GHEA Grapalat"/>
                <w:sz w:val="20"/>
                <w:szCs w:val="20"/>
              </w:rPr>
              <w:t>լիոֆիլացվածկենդանիկաթնաթթվայինմանրէներ</w:t>
            </w:r>
            <w:r w:rsidRPr="00B6690F">
              <w:rPr>
                <w:rFonts w:ascii="GHEA Grapalat" w:hAnsi="GHEA Grapalat"/>
                <w:sz w:val="20"/>
                <w:szCs w:val="20"/>
                <w:lang w:val="pt-BR"/>
              </w:rPr>
              <w:t xml:space="preserve"> (</w:t>
            </w:r>
            <w:r w:rsidRPr="00B6690F">
              <w:rPr>
                <w:rFonts w:ascii="GHEA Grapalat" w:hAnsi="GHEA Grapalat"/>
                <w:sz w:val="20"/>
                <w:szCs w:val="20"/>
              </w:rPr>
              <w:t>լակտոբացիլուսացիդոֆիլուս</w:t>
            </w:r>
            <w:r w:rsidRPr="00B6690F">
              <w:rPr>
                <w:rFonts w:ascii="GHEA Grapalat" w:hAnsi="GHEA Grapalat"/>
                <w:sz w:val="20"/>
                <w:szCs w:val="20"/>
                <w:lang w:val="pt-BR"/>
              </w:rPr>
              <w:t xml:space="preserve">, </w:t>
            </w:r>
            <w:r w:rsidRPr="00B6690F">
              <w:rPr>
                <w:rFonts w:ascii="GHEA Grapalat" w:hAnsi="GHEA Grapalat"/>
                <w:sz w:val="20"/>
                <w:szCs w:val="20"/>
              </w:rPr>
              <w:t>բիֆիդոբակտերիումանիմալիս</w:t>
            </w:r>
            <w:r w:rsidRPr="00B6690F">
              <w:rPr>
                <w:rFonts w:ascii="GHEA Grapalat" w:hAnsi="GHEA Grapalat"/>
                <w:sz w:val="20"/>
                <w:szCs w:val="20"/>
                <w:lang w:val="pt-BR"/>
              </w:rPr>
              <w:t>)  -A07FA01</w:t>
            </w:r>
          </w:p>
        </w:tc>
        <w:tc>
          <w:tcPr>
            <w:tcW w:w="540" w:type="dxa"/>
            <w:shd w:val="clear" w:color="auto" w:fill="auto"/>
          </w:tcPr>
          <w:p w14:paraId="4455F504" w14:textId="2A67CED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0A5703F" w14:textId="43E01A1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5CFF9E7" w14:textId="15BBAEE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6B2E4AB" w14:textId="2310852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7FB2E1E" w14:textId="7234762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A24FF01" w14:textId="5A1EAAA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857957E" w14:textId="691769D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30ECB3B" w14:textId="00CA0DE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99762B6" w14:textId="69AD099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FB2B682" w14:textId="5014E59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61083A1" w14:textId="7956EC7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2966844" w14:textId="04D059C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F2ADC0F" w14:textId="6162F8C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8B4DC61" w14:textId="77777777" w:rsidTr="009565A7">
        <w:trPr>
          <w:cantSplit/>
          <w:trHeight w:val="728"/>
        </w:trPr>
        <w:tc>
          <w:tcPr>
            <w:tcW w:w="1525" w:type="dxa"/>
            <w:shd w:val="clear" w:color="auto" w:fill="auto"/>
            <w:vAlign w:val="center"/>
          </w:tcPr>
          <w:p w14:paraId="08A0F651" w14:textId="194F24BD"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121</w:t>
            </w:r>
          </w:p>
        </w:tc>
        <w:tc>
          <w:tcPr>
            <w:tcW w:w="2520" w:type="dxa"/>
            <w:shd w:val="clear" w:color="auto" w:fill="auto"/>
            <w:vAlign w:val="center"/>
          </w:tcPr>
          <w:p w14:paraId="221644CA" w14:textId="3C79F583"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33691213/</w:t>
            </w:r>
            <w:r w:rsidRPr="00B6690F">
              <w:rPr>
                <w:rFonts w:ascii="GHEA Grapalat" w:hAnsi="GHEA Grapalat"/>
                <w:color w:val="333333"/>
                <w:sz w:val="16"/>
                <w:szCs w:val="16"/>
                <w:lang w:val="hy-AM"/>
              </w:rPr>
              <w:t>2</w:t>
            </w:r>
          </w:p>
        </w:tc>
        <w:tc>
          <w:tcPr>
            <w:tcW w:w="2880" w:type="dxa"/>
            <w:shd w:val="clear" w:color="auto" w:fill="auto"/>
            <w:vAlign w:val="center"/>
          </w:tcPr>
          <w:p w14:paraId="1727CCA6" w14:textId="77777777" w:rsidR="00C47C31" w:rsidRPr="00B6690F" w:rsidRDefault="00C47C31" w:rsidP="00C47C31">
            <w:pPr>
              <w:jc w:val="both"/>
              <w:rPr>
                <w:rFonts w:ascii="GHEA Grapalat" w:hAnsi="GHEA Grapalat"/>
                <w:sz w:val="20"/>
                <w:szCs w:val="20"/>
                <w:lang w:val="pt-BR"/>
              </w:rPr>
            </w:pPr>
            <w:r w:rsidRPr="00B6690F">
              <w:rPr>
                <w:rFonts w:ascii="GHEA Grapalat" w:hAnsi="GHEA Grapalat"/>
                <w:sz w:val="20"/>
                <w:szCs w:val="20"/>
                <w:lang w:val="hy-AM"/>
              </w:rPr>
              <w:t>Լիոֆիլացված</w:t>
            </w:r>
            <w:r w:rsidRPr="00B6690F">
              <w:rPr>
                <w:rFonts w:ascii="GHEA Grapalat" w:hAnsi="GHEA Grapalat"/>
                <w:sz w:val="20"/>
                <w:szCs w:val="20"/>
                <w:lang w:val="pt-BR"/>
              </w:rPr>
              <w:t xml:space="preserve"> </w:t>
            </w:r>
            <w:r w:rsidRPr="00B6690F">
              <w:rPr>
                <w:rFonts w:ascii="GHEA Grapalat" w:hAnsi="GHEA Grapalat"/>
                <w:sz w:val="20"/>
                <w:szCs w:val="20"/>
                <w:lang w:val="hy-AM"/>
              </w:rPr>
              <w:t>կենդանի</w:t>
            </w:r>
            <w:r w:rsidRPr="00B6690F">
              <w:rPr>
                <w:rFonts w:ascii="GHEA Grapalat" w:hAnsi="GHEA Grapalat"/>
                <w:sz w:val="20"/>
                <w:szCs w:val="20"/>
                <w:lang w:val="pt-BR"/>
              </w:rPr>
              <w:t xml:space="preserve"> </w:t>
            </w:r>
            <w:r w:rsidRPr="00B6690F">
              <w:rPr>
                <w:rFonts w:ascii="GHEA Grapalat" w:hAnsi="GHEA Grapalat"/>
                <w:sz w:val="20"/>
                <w:szCs w:val="20"/>
                <w:lang w:val="hy-AM"/>
              </w:rPr>
              <w:t>կաթնաթթվային</w:t>
            </w:r>
          </w:p>
          <w:p w14:paraId="4B59B82C" w14:textId="6CE2A750"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մանրէներ</w:t>
            </w:r>
            <w:r w:rsidRPr="00B6690F">
              <w:rPr>
                <w:rFonts w:ascii="GHEA Grapalat" w:hAnsi="GHEA Grapalat"/>
                <w:sz w:val="20"/>
                <w:szCs w:val="20"/>
                <w:lang w:val="pt-BR"/>
              </w:rPr>
              <w:t xml:space="preserve"> (</w:t>
            </w:r>
            <w:r w:rsidRPr="00B6690F">
              <w:rPr>
                <w:rFonts w:ascii="GHEA Grapalat" w:hAnsi="GHEA Grapalat"/>
                <w:sz w:val="20"/>
                <w:szCs w:val="20"/>
                <w:lang w:val="hy-AM"/>
              </w:rPr>
              <w:t>լակտոբացիլուսացիդոֆիլուս</w:t>
            </w:r>
            <w:r w:rsidRPr="00B6690F">
              <w:rPr>
                <w:rFonts w:ascii="GHEA Grapalat" w:hAnsi="GHEA Grapalat"/>
                <w:sz w:val="20"/>
                <w:szCs w:val="20"/>
                <w:lang w:val="pt-BR"/>
              </w:rPr>
              <w:t xml:space="preserve">, </w:t>
            </w:r>
            <w:r w:rsidRPr="00B6690F">
              <w:rPr>
                <w:rFonts w:ascii="GHEA Grapalat" w:hAnsi="GHEA Grapalat"/>
                <w:sz w:val="20"/>
                <w:szCs w:val="20"/>
                <w:lang w:val="hy-AM"/>
              </w:rPr>
              <w:t>բիֆիդոբակտերիում</w:t>
            </w:r>
            <w:r w:rsidRPr="00B6690F">
              <w:rPr>
                <w:rFonts w:ascii="GHEA Grapalat" w:hAnsi="GHEA Grapalat"/>
                <w:sz w:val="20"/>
                <w:szCs w:val="20"/>
                <w:lang w:val="pt-BR"/>
              </w:rPr>
              <w:t xml:space="preserve"> </w:t>
            </w:r>
            <w:r w:rsidRPr="00B6690F">
              <w:rPr>
                <w:rFonts w:ascii="GHEA Grapalat" w:hAnsi="GHEA Grapalat"/>
                <w:sz w:val="20"/>
                <w:szCs w:val="20"/>
                <w:lang w:val="hy-AM"/>
              </w:rPr>
              <w:t>անիմալիս</w:t>
            </w:r>
            <w:r w:rsidRPr="00B6690F">
              <w:rPr>
                <w:rFonts w:ascii="GHEA Grapalat" w:hAnsi="GHEA Grapalat"/>
                <w:sz w:val="20"/>
                <w:szCs w:val="20"/>
                <w:lang w:val="pt-BR"/>
              </w:rPr>
              <w:t>)  -A07FA01</w:t>
            </w:r>
          </w:p>
        </w:tc>
        <w:tc>
          <w:tcPr>
            <w:tcW w:w="540" w:type="dxa"/>
            <w:shd w:val="clear" w:color="auto" w:fill="auto"/>
          </w:tcPr>
          <w:p w14:paraId="4BFB5211" w14:textId="6B767B2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388271A" w14:textId="07563FF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950CA84" w14:textId="5C30BA9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B75FB06" w14:textId="4BCFD30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82C038E" w14:textId="61A5F9F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B91010E" w14:textId="65865C7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4E23ED8" w14:textId="42434022"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691A642" w14:textId="628522D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CA3F7E2" w14:textId="2E55B24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96984FF" w14:textId="4CB849D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0201A0F" w14:textId="16BAD79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A9468BF" w14:textId="4811054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A83432C" w14:textId="2CEEE9D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A9209DF" w14:textId="77777777" w:rsidTr="009565A7">
        <w:trPr>
          <w:cantSplit/>
          <w:trHeight w:val="728"/>
        </w:trPr>
        <w:tc>
          <w:tcPr>
            <w:tcW w:w="1525" w:type="dxa"/>
            <w:shd w:val="clear" w:color="auto" w:fill="auto"/>
            <w:vAlign w:val="center"/>
          </w:tcPr>
          <w:p w14:paraId="1C2D36C9" w14:textId="10BA7B57"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122</w:t>
            </w:r>
          </w:p>
        </w:tc>
        <w:tc>
          <w:tcPr>
            <w:tcW w:w="2520" w:type="dxa"/>
            <w:shd w:val="clear" w:color="auto" w:fill="auto"/>
            <w:vAlign w:val="center"/>
          </w:tcPr>
          <w:p w14:paraId="0D9B8CAC" w14:textId="5866A22C"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3369121</w:t>
            </w:r>
            <w:r w:rsidRPr="00B6690F">
              <w:rPr>
                <w:rFonts w:ascii="GHEA Grapalat" w:hAnsi="GHEA Grapalat"/>
                <w:color w:val="333333"/>
                <w:sz w:val="16"/>
                <w:szCs w:val="16"/>
                <w:lang w:val="hy-AM"/>
              </w:rPr>
              <w:t>8</w:t>
            </w:r>
            <w:r w:rsidRPr="00B6690F">
              <w:rPr>
                <w:rFonts w:ascii="GHEA Grapalat" w:hAnsi="GHEA Grapalat"/>
                <w:color w:val="333333"/>
                <w:sz w:val="16"/>
                <w:szCs w:val="16"/>
                <w:lang w:val="pt-BR"/>
              </w:rPr>
              <w:t>/</w:t>
            </w:r>
            <w:r w:rsidRPr="00B6690F">
              <w:rPr>
                <w:rFonts w:ascii="GHEA Grapalat" w:hAnsi="GHEA Grapalat"/>
                <w:color w:val="333333"/>
                <w:sz w:val="16"/>
                <w:szCs w:val="16"/>
                <w:lang w:val="hy-AM"/>
              </w:rPr>
              <w:t>1</w:t>
            </w:r>
          </w:p>
        </w:tc>
        <w:tc>
          <w:tcPr>
            <w:tcW w:w="2880" w:type="dxa"/>
            <w:shd w:val="clear" w:color="auto" w:fill="auto"/>
            <w:vAlign w:val="center"/>
          </w:tcPr>
          <w:p w14:paraId="2370592F" w14:textId="6228B8B1"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lang w:val="hy-AM"/>
              </w:rPr>
              <w:t>մագնեզիում</w:t>
            </w:r>
            <w:r w:rsidRPr="00B6690F">
              <w:rPr>
                <w:rFonts w:ascii="GHEA Grapalat" w:hAnsi="GHEA Grapalat"/>
                <w:sz w:val="20"/>
                <w:szCs w:val="20"/>
                <w:lang w:val="pt-BR"/>
              </w:rPr>
              <w:t xml:space="preserve"> (</w:t>
            </w:r>
            <w:r w:rsidRPr="00B6690F">
              <w:rPr>
                <w:rFonts w:ascii="GHEA Grapalat" w:hAnsi="GHEA Grapalat"/>
                <w:sz w:val="20"/>
                <w:szCs w:val="20"/>
                <w:lang w:val="hy-AM"/>
              </w:rPr>
              <w:t>մագնեզիում</w:t>
            </w:r>
            <w:r w:rsidRPr="00B6690F">
              <w:rPr>
                <w:rFonts w:ascii="GHEA Grapalat" w:hAnsi="GHEA Grapalat"/>
                <w:sz w:val="20"/>
                <w:szCs w:val="20"/>
                <w:lang w:val="pt-BR"/>
              </w:rPr>
              <w:t xml:space="preserve"> </w:t>
            </w:r>
            <w:r w:rsidRPr="00B6690F">
              <w:rPr>
                <w:rFonts w:ascii="GHEA Grapalat" w:hAnsi="GHEA Grapalat"/>
                <w:sz w:val="20"/>
                <w:szCs w:val="20"/>
                <w:lang w:val="hy-AM"/>
              </w:rPr>
              <w:t>ասպարտատի</w:t>
            </w:r>
            <w:r w:rsidRPr="00B6690F">
              <w:rPr>
                <w:rFonts w:ascii="GHEA Grapalat" w:hAnsi="GHEA Grapalat"/>
                <w:sz w:val="20"/>
                <w:szCs w:val="20"/>
                <w:lang w:val="pt-BR"/>
              </w:rPr>
              <w:t xml:space="preserve"> </w:t>
            </w:r>
            <w:r w:rsidRPr="00B6690F">
              <w:rPr>
                <w:rFonts w:ascii="GHEA Grapalat" w:hAnsi="GHEA Grapalat"/>
                <w:sz w:val="20"/>
                <w:szCs w:val="20"/>
                <w:lang w:val="hy-AM"/>
              </w:rPr>
              <w:t>տետրահիդրատ</w:t>
            </w:r>
            <w:r w:rsidRPr="00B6690F">
              <w:rPr>
                <w:rFonts w:ascii="GHEA Grapalat" w:hAnsi="GHEA Grapalat"/>
                <w:sz w:val="20"/>
                <w:szCs w:val="20"/>
                <w:lang w:val="pt-BR"/>
              </w:rPr>
              <w:t xml:space="preserve">), </w:t>
            </w:r>
            <w:r w:rsidRPr="00B6690F">
              <w:rPr>
                <w:rFonts w:ascii="GHEA Grapalat" w:hAnsi="GHEA Grapalat"/>
                <w:sz w:val="20"/>
                <w:szCs w:val="20"/>
                <w:lang w:val="hy-AM"/>
              </w:rPr>
              <w:t>կալիում</w:t>
            </w:r>
            <w:r w:rsidRPr="00B6690F">
              <w:rPr>
                <w:rFonts w:ascii="GHEA Grapalat" w:hAnsi="GHEA Grapalat"/>
                <w:sz w:val="20"/>
                <w:szCs w:val="20"/>
                <w:lang w:val="pt-BR"/>
              </w:rPr>
              <w:t xml:space="preserve"> (</w:t>
            </w:r>
            <w:r w:rsidRPr="00B6690F">
              <w:rPr>
                <w:rFonts w:ascii="GHEA Grapalat" w:hAnsi="GHEA Grapalat"/>
                <w:sz w:val="20"/>
                <w:szCs w:val="20"/>
                <w:lang w:val="hy-AM"/>
              </w:rPr>
              <w:t>կալիում</w:t>
            </w:r>
            <w:r w:rsidRPr="00B6690F">
              <w:rPr>
                <w:rFonts w:ascii="GHEA Grapalat" w:hAnsi="GHEA Grapalat"/>
                <w:sz w:val="20"/>
                <w:szCs w:val="20"/>
                <w:lang w:val="pt-BR"/>
              </w:rPr>
              <w:t xml:space="preserve"> </w:t>
            </w:r>
            <w:r w:rsidRPr="00B6690F">
              <w:rPr>
                <w:rFonts w:ascii="GHEA Grapalat" w:hAnsi="GHEA Grapalat"/>
                <w:sz w:val="20"/>
                <w:szCs w:val="20"/>
                <w:lang w:val="hy-AM"/>
              </w:rPr>
              <w:t>ասպարտատի</w:t>
            </w:r>
            <w:r w:rsidRPr="00B6690F">
              <w:rPr>
                <w:rFonts w:ascii="GHEA Grapalat" w:hAnsi="GHEA Grapalat"/>
                <w:sz w:val="20"/>
                <w:szCs w:val="20"/>
                <w:lang w:val="pt-BR"/>
              </w:rPr>
              <w:t xml:space="preserve"> </w:t>
            </w:r>
            <w:r w:rsidRPr="00B6690F">
              <w:rPr>
                <w:rFonts w:ascii="GHEA Grapalat" w:hAnsi="GHEA Grapalat"/>
                <w:sz w:val="20"/>
                <w:szCs w:val="20"/>
                <w:lang w:val="hy-AM"/>
              </w:rPr>
              <w:t>հեմիհիդրատ</w:t>
            </w:r>
            <w:r w:rsidRPr="00B6690F">
              <w:rPr>
                <w:rFonts w:ascii="GHEA Grapalat" w:hAnsi="GHEA Grapalat"/>
                <w:sz w:val="20"/>
                <w:szCs w:val="20"/>
                <w:lang w:val="pt-BR"/>
              </w:rPr>
              <w:t>)-A12CC30</w:t>
            </w:r>
          </w:p>
        </w:tc>
        <w:tc>
          <w:tcPr>
            <w:tcW w:w="540" w:type="dxa"/>
            <w:shd w:val="clear" w:color="auto" w:fill="auto"/>
          </w:tcPr>
          <w:p w14:paraId="281A2A7B" w14:textId="3B5F3C5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EDC7253" w14:textId="12E0F5D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A1A9220" w14:textId="547400C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864A367" w14:textId="7EDF621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7DD6EB9" w14:textId="3772F79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4ED93E9" w14:textId="6E96A5E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9503047" w14:textId="29001D9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458FD71" w14:textId="2896D24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4FFB63D" w14:textId="28A5587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0FF0201" w14:textId="54F5863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1FC8A8C" w14:textId="18ECA80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05C00D0" w14:textId="50035FE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4981CB4" w14:textId="648CFC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951C7DA" w14:textId="77777777" w:rsidTr="009565A7">
        <w:trPr>
          <w:cantSplit/>
          <w:trHeight w:val="728"/>
        </w:trPr>
        <w:tc>
          <w:tcPr>
            <w:tcW w:w="1525" w:type="dxa"/>
            <w:shd w:val="clear" w:color="auto" w:fill="auto"/>
            <w:vAlign w:val="center"/>
          </w:tcPr>
          <w:p w14:paraId="3254DD78" w14:textId="3B8A4214"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123</w:t>
            </w:r>
          </w:p>
        </w:tc>
        <w:tc>
          <w:tcPr>
            <w:tcW w:w="2520" w:type="dxa"/>
            <w:shd w:val="clear" w:color="auto" w:fill="auto"/>
            <w:vAlign w:val="center"/>
          </w:tcPr>
          <w:p w14:paraId="7CC11942" w14:textId="5737282C"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33691220/1</w:t>
            </w:r>
          </w:p>
        </w:tc>
        <w:tc>
          <w:tcPr>
            <w:tcW w:w="2880" w:type="dxa"/>
            <w:shd w:val="clear" w:color="auto" w:fill="auto"/>
            <w:vAlign w:val="center"/>
          </w:tcPr>
          <w:p w14:paraId="16F302EC" w14:textId="6281FB2A"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ինոզին</w:t>
            </w:r>
            <w:r w:rsidRPr="00B6690F">
              <w:rPr>
                <w:rFonts w:ascii="GHEA Grapalat" w:hAnsi="GHEA Grapalat"/>
                <w:sz w:val="20"/>
                <w:szCs w:val="20"/>
                <w:lang w:val="pt-BR"/>
              </w:rPr>
              <w:t>-C01EB</w:t>
            </w:r>
          </w:p>
        </w:tc>
        <w:tc>
          <w:tcPr>
            <w:tcW w:w="540" w:type="dxa"/>
            <w:shd w:val="clear" w:color="auto" w:fill="auto"/>
          </w:tcPr>
          <w:p w14:paraId="03C3DAA6" w14:textId="4F9BBACA"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BA7CDA7" w14:textId="5B4436C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F892DC0" w14:textId="014FF4F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CACED6E" w14:textId="5AC2450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11D3DCC" w14:textId="5091D9B6"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9D894B9" w14:textId="2467C39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4CE6056" w14:textId="047BD70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C52A8FF" w14:textId="3D0E8F6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2A0BBD" w14:textId="6A406F3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1127FA" w14:textId="6A2B906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F378541" w14:textId="49F6B98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FFFC383" w14:textId="2C834A8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1FC5B91" w14:textId="0FD1B49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88DAF94" w14:textId="77777777" w:rsidTr="009565A7">
        <w:trPr>
          <w:cantSplit/>
          <w:trHeight w:val="728"/>
        </w:trPr>
        <w:tc>
          <w:tcPr>
            <w:tcW w:w="1525" w:type="dxa"/>
            <w:shd w:val="clear" w:color="auto" w:fill="auto"/>
            <w:vAlign w:val="center"/>
          </w:tcPr>
          <w:p w14:paraId="55A6C4CF" w14:textId="5BB216D2"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124</w:t>
            </w:r>
          </w:p>
        </w:tc>
        <w:tc>
          <w:tcPr>
            <w:tcW w:w="2520" w:type="dxa"/>
            <w:shd w:val="clear" w:color="auto" w:fill="auto"/>
            <w:vAlign w:val="center"/>
          </w:tcPr>
          <w:p w14:paraId="79D92C70" w14:textId="757964D7"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33691222/1</w:t>
            </w:r>
          </w:p>
        </w:tc>
        <w:tc>
          <w:tcPr>
            <w:tcW w:w="2880" w:type="dxa"/>
            <w:shd w:val="clear" w:color="auto" w:fill="auto"/>
            <w:vAlign w:val="center"/>
          </w:tcPr>
          <w:p w14:paraId="1B8AAC77" w14:textId="288EFDB9"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ցինարիզին-N07CA02</w:t>
            </w:r>
          </w:p>
        </w:tc>
        <w:tc>
          <w:tcPr>
            <w:tcW w:w="540" w:type="dxa"/>
            <w:shd w:val="clear" w:color="auto" w:fill="auto"/>
          </w:tcPr>
          <w:p w14:paraId="32071ABC" w14:textId="2459ACA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5997F67" w14:textId="62F5A1C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CB97BD7" w14:textId="73768E6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2D0D6BF" w14:textId="69DED40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0CB501A" w14:textId="065A043F"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2CCD2E2" w14:textId="3BC68F7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6C2EEFC" w14:textId="1DF5626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F570CF2" w14:textId="729FCAB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99859C2" w14:textId="44F6F5C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4B84A03" w14:textId="24507D4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CFC0318" w14:textId="1939727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B0F9DC9" w14:textId="43D00C6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12521C7" w14:textId="7B09364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930002E" w14:textId="77777777" w:rsidTr="009565A7">
        <w:trPr>
          <w:cantSplit/>
          <w:trHeight w:val="728"/>
        </w:trPr>
        <w:tc>
          <w:tcPr>
            <w:tcW w:w="1525" w:type="dxa"/>
            <w:shd w:val="clear" w:color="auto" w:fill="auto"/>
            <w:vAlign w:val="center"/>
          </w:tcPr>
          <w:p w14:paraId="28B4AD7F" w14:textId="28476594"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125</w:t>
            </w:r>
          </w:p>
        </w:tc>
        <w:tc>
          <w:tcPr>
            <w:tcW w:w="2520" w:type="dxa"/>
            <w:shd w:val="clear" w:color="auto" w:fill="auto"/>
            <w:vAlign w:val="center"/>
          </w:tcPr>
          <w:p w14:paraId="3670BA01" w14:textId="59C64CA5"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33691224/1</w:t>
            </w:r>
          </w:p>
        </w:tc>
        <w:tc>
          <w:tcPr>
            <w:tcW w:w="2880" w:type="dxa"/>
            <w:shd w:val="clear" w:color="auto" w:fill="auto"/>
            <w:vAlign w:val="center"/>
          </w:tcPr>
          <w:p w14:paraId="1D9C7C2D" w14:textId="2381F10B" w:rsidR="00C47C31" w:rsidRPr="00B6690F" w:rsidRDefault="00C47C31" w:rsidP="00C47C31">
            <w:pPr>
              <w:rPr>
                <w:rFonts w:ascii="GHEA Grapalat" w:hAnsi="GHEA Grapalat" w:cs="Sylfaen"/>
                <w:sz w:val="20"/>
                <w:szCs w:val="20"/>
                <w:lang w:val="hy-AM"/>
              </w:rPr>
            </w:pPr>
            <w:r w:rsidRPr="00B6690F">
              <w:rPr>
                <w:rFonts w:ascii="GHEA Grapalat" w:hAnsi="GHEA Grapalat"/>
                <w:sz w:val="20"/>
                <w:szCs w:val="20"/>
              </w:rPr>
              <w:t>մելդոնիում</w:t>
            </w:r>
            <w:r w:rsidRPr="00B6690F">
              <w:rPr>
                <w:rFonts w:ascii="GHEA Grapalat" w:hAnsi="GHEA Grapalat"/>
                <w:sz w:val="20"/>
                <w:szCs w:val="20"/>
                <w:lang w:val="pt-BR"/>
              </w:rPr>
              <w:t xml:space="preserve">  -C01EB</w:t>
            </w:r>
          </w:p>
        </w:tc>
        <w:tc>
          <w:tcPr>
            <w:tcW w:w="540" w:type="dxa"/>
            <w:shd w:val="clear" w:color="auto" w:fill="auto"/>
          </w:tcPr>
          <w:p w14:paraId="17548C96" w14:textId="1F41514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1A21FD9" w14:textId="044BCE9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3AC9B00" w14:textId="26423FB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FC340AA" w14:textId="2478795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094A8A7" w14:textId="4661924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216E1EA" w14:textId="4B7B3A8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2E5A047" w14:textId="69CD56C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E42AE91" w14:textId="7731A59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F2FC44B" w14:textId="513FD5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68A665D" w14:textId="3EE2611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685ADAA" w14:textId="4BE874E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1642F38" w14:textId="1F792EC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5B7456BA" w14:textId="2B73471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35C96D9" w14:textId="77777777" w:rsidTr="009565A7">
        <w:trPr>
          <w:cantSplit/>
          <w:trHeight w:val="728"/>
        </w:trPr>
        <w:tc>
          <w:tcPr>
            <w:tcW w:w="1525" w:type="dxa"/>
            <w:shd w:val="clear" w:color="auto" w:fill="auto"/>
            <w:vAlign w:val="center"/>
          </w:tcPr>
          <w:p w14:paraId="0612EF7D" w14:textId="33FF2DC5"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126</w:t>
            </w:r>
          </w:p>
        </w:tc>
        <w:tc>
          <w:tcPr>
            <w:tcW w:w="2520" w:type="dxa"/>
            <w:shd w:val="clear" w:color="auto" w:fill="auto"/>
            <w:vAlign w:val="center"/>
          </w:tcPr>
          <w:p w14:paraId="1F7A4B2E" w14:textId="0DACE547" w:rsidR="00C47C31" w:rsidRPr="00B6690F" w:rsidRDefault="00C47C31" w:rsidP="00C47C31">
            <w:pPr>
              <w:jc w:val="center"/>
              <w:rPr>
                <w:rFonts w:ascii="GHEA Grapalat" w:hAnsi="GHEA Grapalat"/>
                <w:sz w:val="16"/>
                <w:szCs w:val="16"/>
                <w:lang w:val="pt-BR"/>
              </w:rPr>
            </w:pPr>
            <w:r w:rsidRPr="00B6690F">
              <w:rPr>
                <w:rFonts w:ascii="GHEA Grapalat" w:hAnsi="GHEA Grapalat"/>
                <w:color w:val="333333"/>
                <w:sz w:val="16"/>
                <w:szCs w:val="16"/>
                <w:lang w:val="pt-BR"/>
              </w:rPr>
              <w:t>33691226/1</w:t>
            </w:r>
          </w:p>
        </w:tc>
        <w:tc>
          <w:tcPr>
            <w:tcW w:w="2880" w:type="dxa"/>
            <w:shd w:val="clear" w:color="auto" w:fill="auto"/>
            <w:vAlign w:val="center"/>
          </w:tcPr>
          <w:p w14:paraId="2546FC82" w14:textId="77777777" w:rsidR="00C47C31" w:rsidRPr="00B6690F" w:rsidRDefault="00C47C31" w:rsidP="00C47C31">
            <w:pPr>
              <w:spacing w:line="276" w:lineRule="auto"/>
              <w:jc w:val="both"/>
              <w:rPr>
                <w:rFonts w:ascii="Arial LatArm" w:hAnsi="Arial LatArm" w:cs="Arial"/>
                <w:sz w:val="22"/>
                <w:szCs w:val="22"/>
                <w:lang w:val="hy-AM"/>
              </w:rPr>
            </w:pPr>
            <w:r w:rsidRPr="00B6690F">
              <w:rPr>
                <w:rFonts w:ascii="Arial LatArm" w:hAnsi="Arial LatArm" w:cs="Arial"/>
                <w:sz w:val="22"/>
                <w:szCs w:val="22"/>
                <w:lang w:val="hy-AM"/>
              </w:rPr>
              <w:t>ïñ³Ù³¹áÉ (ïñ³Ù³¹áÉÇ ÑÇ¹ñáùÉáñÇ¹)-N02AX02</w:t>
            </w:r>
          </w:p>
          <w:p w14:paraId="31A2E31A" w14:textId="3CE48173" w:rsidR="00C47C31" w:rsidRPr="00B6690F" w:rsidRDefault="00C47C31" w:rsidP="00C47C31">
            <w:pPr>
              <w:rPr>
                <w:rFonts w:ascii="GHEA Grapalat" w:hAnsi="GHEA Grapalat" w:cs="Sylfaen"/>
                <w:sz w:val="20"/>
                <w:szCs w:val="20"/>
                <w:lang w:val="pt-BR"/>
              </w:rPr>
            </w:pPr>
          </w:p>
        </w:tc>
        <w:tc>
          <w:tcPr>
            <w:tcW w:w="540" w:type="dxa"/>
            <w:shd w:val="clear" w:color="auto" w:fill="auto"/>
          </w:tcPr>
          <w:p w14:paraId="50EF298C" w14:textId="27D78C4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219B62E" w14:textId="6B426B3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F6EBFC7" w14:textId="56923DBE"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6C0108F" w14:textId="3CD2E66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1481192" w14:textId="283623EF"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4D6DCCA" w14:textId="5181F70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1E1078D" w14:textId="0587A53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0EB81B7" w14:textId="46A9EE6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5DC2CFD" w14:textId="19005C8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AB6A1C8" w14:textId="0DB44CF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B692E28" w14:textId="2FD9949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D1C665C" w14:textId="0703595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58FA93F" w14:textId="0079F69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B1DC0E7" w14:textId="77777777" w:rsidTr="009565A7">
        <w:trPr>
          <w:cantSplit/>
          <w:trHeight w:val="728"/>
        </w:trPr>
        <w:tc>
          <w:tcPr>
            <w:tcW w:w="1525" w:type="dxa"/>
            <w:shd w:val="clear" w:color="auto" w:fill="auto"/>
            <w:vAlign w:val="center"/>
          </w:tcPr>
          <w:p w14:paraId="70DF2A43" w14:textId="71D84A7E"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127</w:t>
            </w:r>
          </w:p>
        </w:tc>
        <w:tc>
          <w:tcPr>
            <w:tcW w:w="2520" w:type="dxa"/>
            <w:shd w:val="clear" w:color="auto" w:fill="auto"/>
            <w:vAlign w:val="center"/>
          </w:tcPr>
          <w:p w14:paraId="3C65432D" w14:textId="788D0065" w:rsidR="00C47C31" w:rsidRPr="00B6690F" w:rsidRDefault="00C47C31" w:rsidP="00C47C31">
            <w:pPr>
              <w:jc w:val="center"/>
              <w:rPr>
                <w:rFonts w:ascii="GHEA Grapalat" w:hAnsi="GHEA Grapalat"/>
                <w:sz w:val="16"/>
                <w:szCs w:val="16"/>
                <w:lang w:val="pt-BR"/>
              </w:rPr>
            </w:pPr>
            <w:r w:rsidRPr="00B6690F">
              <w:rPr>
                <w:rFonts w:ascii="GHEA Grapalat" w:hAnsi="GHEA Grapalat"/>
                <w:color w:val="333333"/>
                <w:sz w:val="16"/>
                <w:szCs w:val="16"/>
                <w:lang w:val="pt-BR"/>
              </w:rPr>
              <w:t>33691230/</w:t>
            </w:r>
            <w:r w:rsidRPr="00B6690F">
              <w:rPr>
                <w:rFonts w:ascii="GHEA Grapalat" w:hAnsi="GHEA Grapalat"/>
                <w:color w:val="333333"/>
                <w:sz w:val="16"/>
                <w:szCs w:val="16"/>
                <w:lang w:val="ru-RU"/>
              </w:rPr>
              <w:t>2</w:t>
            </w:r>
          </w:p>
        </w:tc>
        <w:tc>
          <w:tcPr>
            <w:tcW w:w="2880" w:type="dxa"/>
            <w:shd w:val="clear" w:color="auto" w:fill="auto"/>
            <w:vAlign w:val="center"/>
          </w:tcPr>
          <w:p w14:paraId="13CEF27D" w14:textId="5FAA2E36" w:rsidR="00C47C31" w:rsidRPr="00B6690F" w:rsidRDefault="00C47C31" w:rsidP="00C47C31">
            <w:pPr>
              <w:rPr>
                <w:rFonts w:ascii="GHEA Grapalat" w:hAnsi="GHEA Grapalat" w:cs="Sylfaen"/>
                <w:sz w:val="20"/>
                <w:szCs w:val="20"/>
              </w:rPr>
            </w:pPr>
            <w:r w:rsidRPr="00B6690F">
              <w:rPr>
                <w:rFonts w:ascii="GHEA Grapalat" w:hAnsi="GHEA Grapalat"/>
                <w:sz w:val="20"/>
                <w:szCs w:val="20"/>
              </w:rPr>
              <w:t>տրօքսերուտին C05CA04</w:t>
            </w:r>
          </w:p>
        </w:tc>
        <w:tc>
          <w:tcPr>
            <w:tcW w:w="540" w:type="dxa"/>
            <w:shd w:val="clear" w:color="auto" w:fill="auto"/>
          </w:tcPr>
          <w:p w14:paraId="0539506C" w14:textId="132E1D59"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2CEFCC1" w14:textId="6E1946A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9C33075" w14:textId="4357971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026E920" w14:textId="01DEC0D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FCA3B54" w14:textId="400D55C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C52E306" w14:textId="01EED68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2DC5165" w14:textId="3FDA8919"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92B5F0B" w14:textId="002C35A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FE9EA2F" w14:textId="3DEB04F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BC9E7F6" w14:textId="58FA22E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BD4AEDE" w14:textId="49253F9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9456712" w14:textId="26870D1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68FF103" w14:textId="61F51CF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2F41F659" w14:textId="77777777" w:rsidTr="009565A7">
        <w:trPr>
          <w:cantSplit/>
          <w:trHeight w:val="728"/>
        </w:trPr>
        <w:tc>
          <w:tcPr>
            <w:tcW w:w="1525" w:type="dxa"/>
            <w:shd w:val="clear" w:color="auto" w:fill="auto"/>
            <w:vAlign w:val="center"/>
          </w:tcPr>
          <w:p w14:paraId="5FA38137" w14:textId="23BFFAE3"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128</w:t>
            </w:r>
          </w:p>
        </w:tc>
        <w:tc>
          <w:tcPr>
            <w:tcW w:w="2520" w:type="dxa"/>
            <w:shd w:val="clear" w:color="auto" w:fill="auto"/>
            <w:vAlign w:val="center"/>
          </w:tcPr>
          <w:p w14:paraId="1EA0F3B3" w14:textId="42945B31" w:rsidR="00C47C31" w:rsidRPr="00B6690F" w:rsidRDefault="00C47C31" w:rsidP="00C47C31">
            <w:pPr>
              <w:jc w:val="center"/>
              <w:rPr>
                <w:rFonts w:ascii="GHEA Grapalat" w:hAnsi="GHEA Grapalat"/>
                <w:sz w:val="16"/>
                <w:szCs w:val="16"/>
                <w:lang w:val="pt-BR"/>
              </w:rPr>
            </w:pPr>
            <w:r w:rsidRPr="00B6690F">
              <w:rPr>
                <w:rFonts w:ascii="GHEA Grapalat" w:hAnsi="GHEA Grapalat"/>
                <w:color w:val="333333"/>
                <w:sz w:val="16"/>
                <w:szCs w:val="16"/>
                <w:lang w:val="pt-BR"/>
              </w:rPr>
              <w:t>33691230/</w:t>
            </w:r>
            <w:r w:rsidRPr="00B6690F">
              <w:rPr>
                <w:rFonts w:ascii="GHEA Grapalat" w:hAnsi="GHEA Grapalat"/>
                <w:color w:val="333333"/>
                <w:sz w:val="16"/>
                <w:szCs w:val="16"/>
                <w:lang w:val="ru-RU"/>
              </w:rPr>
              <w:t>3</w:t>
            </w:r>
          </w:p>
        </w:tc>
        <w:tc>
          <w:tcPr>
            <w:tcW w:w="2880" w:type="dxa"/>
            <w:shd w:val="clear" w:color="auto" w:fill="auto"/>
            <w:vAlign w:val="center"/>
          </w:tcPr>
          <w:p w14:paraId="1FB1CFE7" w14:textId="21355EBB" w:rsidR="00C47C31" w:rsidRPr="00B6690F" w:rsidRDefault="00C47C31" w:rsidP="00C47C31">
            <w:pPr>
              <w:rPr>
                <w:rFonts w:ascii="GHEA Grapalat" w:hAnsi="GHEA Grapalat" w:cs="Sylfaen"/>
                <w:sz w:val="20"/>
                <w:szCs w:val="20"/>
              </w:rPr>
            </w:pPr>
            <w:r w:rsidRPr="00B6690F">
              <w:rPr>
                <w:rFonts w:ascii="GHEA Grapalat" w:hAnsi="GHEA Grapalat"/>
                <w:sz w:val="20"/>
                <w:szCs w:val="20"/>
              </w:rPr>
              <w:t>տրօքսերուտին C05CA04</w:t>
            </w:r>
          </w:p>
        </w:tc>
        <w:tc>
          <w:tcPr>
            <w:tcW w:w="540" w:type="dxa"/>
            <w:shd w:val="clear" w:color="auto" w:fill="auto"/>
          </w:tcPr>
          <w:p w14:paraId="03819B67" w14:textId="6B289BB9"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E3360AA" w14:textId="5AB8246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4100D9C" w14:textId="124B100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6E6E7D2" w14:textId="59979D8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3584E70" w14:textId="5A9F7CFE"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DC5EECA" w14:textId="42A8029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D667588" w14:textId="3DCA548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EB79415" w14:textId="3B12CC5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3B8D3E0" w14:textId="7C2AEBC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4A52818" w14:textId="0F1A037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0EFFF3E4" w14:textId="35045CB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C3C3D22" w14:textId="260CE9F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E0209E1" w14:textId="13665A4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400C302" w14:textId="77777777" w:rsidTr="009565A7">
        <w:trPr>
          <w:cantSplit/>
          <w:trHeight w:val="728"/>
        </w:trPr>
        <w:tc>
          <w:tcPr>
            <w:tcW w:w="1525" w:type="dxa"/>
            <w:shd w:val="clear" w:color="auto" w:fill="auto"/>
            <w:vAlign w:val="center"/>
          </w:tcPr>
          <w:p w14:paraId="5BE26E8F" w14:textId="2087E6DC"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129</w:t>
            </w:r>
          </w:p>
        </w:tc>
        <w:tc>
          <w:tcPr>
            <w:tcW w:w="2520" w:type="dxa"/>
            <w:shd w:val="clear" w:color="auto" w:fill="auto"/>
            <w:vAlign w:val="center"/>
          </w:tcPr>
          <w:p w14:paraId="18B83F5D" w14:textId="3FB5C044" w:rsidR="00C47C31" w:rsidRPr="00B6690F" w:rsidRDefault="00C47C31" w:rsidP="00C47C31">
            <w:pPr>
              <w:jc w:val="center"/>
              <w:rPr>
                <w:rFonts w:ascii="GHEA Grapalat" w:hAnsi="GHEA Grapalat"/>
                <w:sz w:val="16"/>
                <w:szCs w:val="16"/>
                <w:lang w:val="pt-BR"/>
              </w:rPr>
            </w:pPr>
            <w:r w:rsidRPr="00B6690F">
              <w:rPr>
                <w:rFonts w:ascii="GHEA Grapalat" w:hAnsi="GHEA Grapalat"/>
                <w:color w:val="333333"/>
                <w:sz w:val="16"/>
                <w:szCs w:val="16"/>
                <w:lang w:val="hy-AM"/>
              </w:rPr>
              <w:t>33691231/1</w:t>
            </w:r>
          </w:p>
        </w:tc>
        <w:tc>
          <w:tcPr>
            <w:tcW w:w="2880" w:type="dxa"/>
            <w:shd w:val="clear" w:color="auto" w:fill="auto"/>
            <w:vAlign w:val="center"/>
          </w:tcPr>
          <w:p w14:paraId="6F639D56" w14:textId="4FEF0502" w:rsidR="00C47C31" w:rsidRPr="00B6690F" w:rsidRDefault="00C47C31" w:rsidP="00C47C31">
            <w:pPr>
              <w:rPr>
                <w:rFonts w:ascii="GHEA Grapalat" w:hAnsi="GHEA Grapalat" w:cs="Sylfaen"/>
                <w:sz w:val="20"/>
                <w:szCs w:val="20"/>
              </w:rPr>
            </w:pPr>
            <w:r w:rsidRPr="00B6690F">
              <w:rPr>
                <w:rFonts w:ascii="GHEA Grapalat" w:hAnsi="GHEA Grapalat"/>
                <w:sz w:val="20"/>
                <w:szCs w:val="20"/>
              </w:rPr>
              <w:t>կալցիումի կարբոնատ, խոլեկալցիֆերոլ A12AX</w:t>
            </w:r>
          </w:p>
        </w:tc>
        <w:tc>
          <w:tcPr>
            <w:tcW w:w="540" w:type="dxa"/>
            <w:shd w:val="clear" w:color="auto" w:fill="auto"/>
          </w:tcPr>
          <w:p w14:paraId="5B97E22E" w14:textId="0FEAF17C"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CCCD4F3" w14:textId="65592BA7"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912711B" w14:textId="64B21CB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389D1FB" w14:textId="288396E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949545C" w14:textId="338AF8B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D3646E2" w14:textId="4277E14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64A1082" w14:textId="161AA893"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2684537" w14:textId="5B34FCF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533F75E" w14:textId="15A3D59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5A5A750" w14:textId="74029B6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F10A3EB" w14:textId="0364C2E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C6D51F3" w14:textId="587889B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8EDC08D" w14:textId="58A2FDF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0B39FD7" w14:textId="77777777" w:rsidTr="009565A7">
        <w:trPr>
          <w:cantSplit/>
          <w:trHeight w:val="728"/>
        </w:trPr>
        <w:tc>
          <w:tcPr>
            <w:tcW w:w="1525" w:type="dxa"/>
            <w:shd w:val="clear" w:color="auto" w:fill="auto"/>
            <w:vAlign w:val="center"/>
          </w:tcPr>
          <w:p w14:paraId="184F745B" w14:textId="5695EB19"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130</w:t>
            </w:r>
          </w:p>
        </w:tc>
        <w:tc>
          <w:tcPr>
            <w:tcW w:w="2520" w:type="dxa"/>
            <w:shd w:val="clear" w:color="auto" w:fill="auto"/>
            <w:vAlign w:val="center"/>
          </w:tcPr>
          <w:p w14:paraId="3B2F8EA8" w14:textId="6694438D"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33691232/</w:t>
            </w:r>
            <w:r w:rsidRPr="00B6690F">
              <w:rPr>
                <w:rFonts w:ascii="GHEA Grapalat" w:hAnsi="GHEA Grapalat"/>
                <w:sz w:val="16"/>
                <w:szCs w:val="16"/>
                <w:lang w:val="hy-AM"/>
              </w:rPr>
              <w:t>1</w:t>
            </w:r>
          </w:p>
        </w:tc>
        <w:tc>
          <w:tcPr>
            <w:tcW w:w="2880" w:type="dxa"/>
            <w:shd w:val="clear" w:color="auto" w:fill="auto"/>
            <w:vAlign w:val="center"/>
          </w:tcPr>
          <w:p w14:paraId="2A808438" w14:textId="003B0DF6" w:rsidR="00C47C31" w:rsidRPr="00B6690F" w:rsidRDefault="00C47C31" w:rsidP="00C47C31">
            <w:pPr>
              <w:rPr>
                <w:rFonts w:ascii="GHEA Grapalat" w:hAnsi="GHEA Grapalat" w:cs="Sylfaen"/>
                <w:sz w:val="20"/>
                <w:szCs w:val="20"/>
              </w:rPr>
            </w:pPr>
            <w:r w:rsidRPr="00B6690F">
              <w:rPr>
                <w:rFonts w:ascii="GHEA Grapalat" w:hAnsi="GHEA Grapalat"/>
                <w:sz w:val="20"/>
                <w:szCs w:val="20"/>
                <w:lang w:val="hy-AM"/>
              </w:rPr>
              <w:t>նիմեսուլիդ</w:t>
            </w:r>
            <w:r w:rsidRPr="00B6690F">
              <w:rPr>
                <w:rFonts w:ascii="GHEA Grapalat" w:hAnsi="GHEA Grapalat"/>
                <w:sz w:val="20"/>
                <w:szCs w:val="20"/>
              </w:rPr>
              <w:t xml:space="preserve"> MO1AX17, MO2AA26</w:t>
            </w:r>
          </w:p>
        </w:tc>
        <w:tc>
          <w:tcPr>
            <w:tcW w:w="540" w:type="dxa"/>
            <w:shd w:val="clear" w:color="auto" w:fill="auto"/>
          </w:tcPr>
          <w:p w14:paraId="1F5D333C" w14:textId="433EDD7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58344EF" w14:textId="28EC944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7F8713F" w14:textId="2004088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11D515C" w14:textId="5B409EE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CC6F73C" w14:textId="757523A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8079735" w14:textId="0C0B294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640AC76" w14:textId="17C1D2D7"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A250D65" w14:textId="1AD896A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A7FD66D" w14:textId="4944A57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551DB4F" w14:textId="2310B5B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05712A8" w14:textId="4B96C2A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7739046" w14:textId="2347006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7728DB8" w14:textId="7FF6875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5E4247A" w14:textId="77777777" w:rsidTr="009565A7">
        <w:trPr>
          <w:cantSplit/>
          <w:trHeight w:val="728"/>
        </w:trPr>
        <w:tc>
          <w:tcPr>
            <w:tcW w:w="1525" w:type="dxa"/>
            <w:shd w:val="clear" w:color="auto" w:fill="auto"/>
            <w:vAlign w:val="center"/>
          </w:tcPr>
          <w:p w14:paraId="0C0B097B" w14:textId="502EA488"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lastRenderedPageBreak/>
              <w:t>131</w:t>
            </w:r>
          </w:p>
        </w:tc>
        <w:tc>
          <w:tcPr>
            <w:tcW w:w="2520" w:type="dxa"/>
            <w:shd w:val="clear" w:color="auto" w:fill="auto"/>
            <w:vAlign w:val="center"/>
          </w:tcPr>
          <w:p w14:paraId="1E7763DD" w14:textId="2577EBBB"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33691233/1</w:t>
            </w:r>
          </w:p>
        </w:tc>
        <w:tc>
          <w:tcPr>
            <w:tcW w:w="2880" w:type="dxa"/>
            <w:shd w:val="clear" w:color="auto" w:fill="auto"/>
            <w:vAlign w:val="center"/>
          </w:tcPr>
          <w:p w14:paraId="653EE741" w14:textId="51C14F3D" w:rsidR="00C47C31" w:rsidRPr="00B6690F" w:rsidRDefault="00C47C31" w:rsidP="00C47C31">
            <w:pPr>
              <w:rPr>
                <w:rFonts w:ascii="GHEA Grapalat" w:hAnsi="GHEA Grapalat" w:cs="Sylfaen"/>
                <w:sz w:val="20"/>
                <w:szCs w:val="20"/>
              </w:rPr>
            </w:pPr>
            <w:r w:rsidRPr="00B6690F">
              <w:rPr>
                <w:rFonts w:ascii="GHEA Grapalat" w:hAnsi="GHEA Grapalat"/>
                <w:sz w:val="20"/>
                <w:szCs w:val="20"/>
                <w:lang w:val="hy-AM"/>
              </w:rPr>
              <w:t xml:space="preserve">կարբոմեր 974Պ </w:t>
            </w:r>
            <w:r w:rsidRPr="00B6690F">
              <w:rPr>
                <w:rFonts w:ascii="GHEA Grapalat" w:hAnsi="GHEA Grapalat"/>
                <w:sz w:val="20"/>
                <w:szCs w:val="20"/>
              </w:rPr>
              <w:t>S01XA20</w:t>
            </w:r>
          </w:p>
        </w:tc>
        <w:tc>
          <w:tcPr>
            <w:tcW w:w="540" w:type="dxa"/>
            <w:shd w:val="clear" w:color="auto" w:fill="auto"/>
          </w:tcPr>
          <w:p w14:paraId="393A9DE0" w14:textId="5DC2F9A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8C77E7B" w14:textId="1700AC1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84C01EF" w14:textId="55C7BC1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6F31214" w14:textId="591D5B0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6096474" w14:textId="29E6ACD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15F9226" w14:textId="233B6E9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A76BE1A" w14:textId="01C247D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867E6DA" w14:textId="021823C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5101955" w14:textId="698DA4B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5A88714" w14:textId="53179AD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D52E2C2" w14:textId="71B6889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FD1F3CF" w14:textId="75E8271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483230B" w14:textId="2FB3B3F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1C83C04" w14:textId="77777777" w:rsidTr="00587037">
        <w:trPr>
          <w:cantSplit/>
          <w:trHeight w:val="728"/>
        </w:trPr>
        <w:tc>
          <w:tcPr>
            <w:tcW w:w="1525" w:type="dxa"/>
            <w:shd w:val="clear" w:color="auto" w:fill="auto"/>
            <w:vAlign w:val="center"/>
          </w:tcPr>
          <w:p w14:paraId="5FD8A840" w14:textId="129DF339"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132</w:t>
            </w:r>
          </w:p>
        </w:tc>
        <w:tc>
          <w:tcPr>
            <w:tcW w:w="2520" w:type="dxa"/>
            <w:shd w:val="clear" w:color="auto" w:fill="auto"/>
            <w:vAlign w:val="center"/>
          </w:tcPr>
          <w:p w14:paraId="15BB8CDF" w14:textId="1FCF0263"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336511</w:t>
            </w:r>
            <w:r w:rsidRPr="00B6690F">
              <w:rPr>
                <w:rFonts w:ascii="GHEA Grapalat" w:hAnsi="GHEA Grapalat"/>
                <w:sz w:val="16"/>
                <w:szCs w:val="16"/>
                <w:lang w:val="hy-AM"/>
              </w:rPr>
              <w:t>49/1</w:t>
            </w:r>
          </w:p>
        </w:tc>
        <w:tc>
          <w:tcPr>
            <w:tcW w:w="2880" w:type="dxa"/>
            <w:shd w:val="clear" w:color="auto" w:fill="auto"/>
          </w:tcPr>
          <w:p w14:paraId="571816E2" w14:textId="5A28CD2C" w:rsidR="00C47C31" w:rsidRPr="00B6690F" w:rsidRDefault="00C47C31" w:rsidP="00C47C31">
            <w:pPr>
              <w:rPr>
                <w:rFonts w:ascii="GHEA Grapalat" w:hAnsi="GHEA Grapalat"/>
                <w:sz w:val="20"/>
                <w:szCs w:val="20"/>
              </w:rPr>
            </w:pPr>
            <w:r w:rsidRPr="00B6690F">
              <w:rPr>
                <w:rFonts w:ascii="GHEA Grapalat" w:hAnsi="GHEA Grapalat"/>
                <w:sz w:val="20"/>
                <w:szCs w:val="20"/>
                <w:lang w:val="hy-AM"/>
              </w:rPr>
              <w:t xml:space="preserve">նիստատին </w:t>
            </w:r>
            <w:r w:rsidRPr="00B6690F">
              <w:rPr>
                <w:rFonts w:ascii="GHEA Grapalat" w:hAnsi="GHEA Grapalat"/>
                <w:sz w:val="20"/>
                <w:szCs w:val="20"/>
              </w:rPr>
              <w:t>a07aa02, d01aa01, g01aa01</w:t>
            </w:r>
          </w:p>
        </w:tc>
        <w:tc>
          <w:tcPr>
            <w:tcW w:w="540" w:type="dxa"/>
            <w:shd w:val="clear" w:color="auto" w:fill="auto"/>
          </w:tcPr>
          <w:p w14:paraId="5232CE11" w14:textId="1BEFF97F"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02184695" w14:textId="0FD637A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85884E3" w14:textId="6A86CBA3"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6EEF299" w14:textId="563A54E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7DDCB59" w14:textId="1180A94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2CEE13D" w14:textId="3A0F9DD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5A394B5" w14:textId="154BC74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F8CE2C2" w14:textId="7320D84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AE401D1" w14:textId="79F6024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826AADC" w14:textId="4B9B61B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E757E2F" w14:textId="02A2CF5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C7696C3" w14:textId="66319BB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C826779" w14:textId="1C0B884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ABCB47F" w14:textId="77777777" w:rsidTr="00587037">
        <w:trPr>
          <w:cantSplit/>
          <w:trHeight w:val="728"/>
        </w:trPr>
        <w:tc>
          <w:tcPr>
            <w:tcW w:w="1525" w:type="dxa"/>
            <w:shd w:val="clear" w:color="auto" w:fill="auto"/>
            <w:vAlign w:val="center"/>
          </w:tcPr>
          <w:p w14:paraId="2C3D9EE1" w14:textId="341BE785"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133</w:t>
            </w:r>
          </w:p>
        </w:tc>
        <w:tc>
          <w:tcPr>
            <w:tcW w:w="2520" w:type="dxa"/>
            <w:shd w:val="clear" w:color="auto" w:fill="auto"/>
            <w:vAlign w:val="center"/>
          </w:tcPr>
          <w:p w14:paraId="5304F87A" w14:textId="2CDA5CD7"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336511</w:t>
            </w:r>
            <w:r w:rsidRPr="00B6690F">
              <w:rPr>
                <w:rFonts w:ascii="GHEA Grapalat" w:hAnsi="GHEA Grapalat"/>
                <w:sz w:val="16"/>
                <w:szCs w:val="16"/>
                <w:lang w:val="hy-AM"/>
              </w:rPr>
              <w:t>49/2</w:t>
            </w:r>
          </w:p>
        </w:tc>
        <w:tc>
          <w:tcPr>
            <w:tcW w:w="2880" w:type="dxa"/>
            <w:shd w:val="clear" w:color="auto" w:fill="auto"/>
          </w:tcPr>
          <w:p w14:paraId="00BD38E4" w14:textId="3821D061" w:rsidR="00C47C31" w:rsidRPr="00B6690F" w:rsidRDefault="00C47C31" w:rsidP="00C47C31">
            <w:pPr>
              <w:rPr>
                <w:rFonts w:ascii="GHEA Grapalat" w:hAnsi="GHEA Grapalat"/>
                <w:sz w:val="20"/>
                <w:szCs w:val="20"/>
              </w:rPr>
            </w:pPr>
            <w:r w:rsidRPr="00B6690F">
              <w:rPr>
                <w:rFonts w:ascii="GHEA Grapalat" w:hAnsi="GHEA Grapalat"/>
                <w:sz w:val="20"/>
                <w:szCs w:val="20"/>
                <w:lang w:val="hy-AM"/>
              </w:rPr>
              <w:t xml:space="preserve">նիստատին </w:t>
            </w:r>
            <w:r w:rsidRPr="00B6690F">
              <w:rPr>
                <w:rFonts w:ascii="GHEA Grapalat" w:hAnsi="GHEA Grapalat"/>
                <w:sz w:val="20"/>
                <w:szCs w:val="20"/>
              </w:rPr>
              <w:t>a07aa02, d01aa01, g01aa01</w:t>
            </w:r>
          </w:p>
        </w:tc>
        <w:tc>
          <w:tcPr>
            <w:tcW w:w="540" w:type="dxa"/>
            <w:shd w:val="clear" w:color="auto" w:fill="auto"/>
          </w:tcPr>
          <w:p w14:paraId="763C2AC3" w14:textId="60434CB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D4173EC" w14:textId="2822114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3091E7E" w14:textId="503F28E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FE3A80F" w14:textId="16D87D6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BB30A95" w14:textId="0FEA594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EA9ECBE" w14:textId="0426C69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7EBFD2D" w14:textId="17278D3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35CA47B" w14:textId="4E1670A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41EC35A" w14:textId="6DC28E9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B38FDCE" w14:textId="2300E49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46DA4D2" w14:textId="3AF9F9C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3D58F617" w14:textId="182F920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8E5961E" w14:textId="0177260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C1532E0" w14:textId="77777777" w:rsidTr="00587037">
        <w:trPr>
          <w:cantSplit/>
          <w:trHeight w:val="728"/>
        </w:trPr>
        <w:tc>
          <w:tcPr>
            <w:tcW w:w="1525" w:type="dxa"/>
            <w:shd w:val="clear" w:color="auto" w:fill="auto"/>
            <w:vAlign w:val="center"/>
          </w:tcPr>
          <w:p w14:paraId="1D936C1F" w14:textId="3A0E2343"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134</w:t>
            </w:r>
          </w:p>
        </w:tc>
        <w:tc>
          <w:tcPr>
            <w:tcW w:w="2520" w:type="dxa"/>
            <w:shd w:val="clear" w:color="auto" w:fill="auto"/>
            <w:vAlign w:val="center"/>
          </w:tcPr>
          <w:p w14:paraId="3BA7B076" w14:textId="7A07A710"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w:t>
            </w:r>
            <w:r w:rsidRPr="00B6690F">
              <w:rPr>
                <w:rFonts w:ascii="GHEA Grapalat" w:hAnsi="GHEA Grapalat"/>
                <w:sz w:val="16"/>
                <w:szCs w:val="16"/>
                <w:lang w:val="hy-AM"/>
              </w:rPr>
              <w:t>216/1</w:t>
            </w:r>
          </w:p>
        </w:tc>
        <w:tc>
          <w:tcPr>
            <w:tcW w:w="2880" w:type="dxa"/>
            <w:shd w:val="clear" w:color="auto" w:fill="auto"/>
            <w:vAlign w:val="center"/>
          </w:tcPr>
          <w:p w14:paraId="2B29787C" w14:textId="448D20DD" w:rsidR="00C47C31" w:rsidRPr="00B6690F" w:rsidRDefault="00C47C31" w:rsidP="00C47C31">
            <w:pPr>
              <w:rPr>
                <w:rFonts w:ascii="GHEA Grapalat" w:hAnsi="GHEA Grapalat"/>
                <w:sz w:val="20"/>
                <w:szCs w:val="20"/>
              </w:rPr>
            </w:pPr>
            <w:r w:rsidRPr="00B6690F">
              <w:rPr>
                <w:rFonts w:ascii="GHEA Grapalat" w:hAnsi="GHEA Grapalat"/>
                <w:sz w:val="20"/>
                <w:szCs w:val="20"/>
              </w:rPr>
              <w:t xml:space="preserve">Էթիլմեթիլհիդրօքսիպիրիդինի սուկցինատ N07XX    </w:t>
            </w:r>
          </w:p>
        </w:tc>
        <w:tc>
          <w:tcPr>
            <w:tcW w:w="540" w:type="dxa"/>
            <w:shd w:val="clear" w:color="auto" w:fill="auto"/>
          </w:tcPr>
          <w:p w14:paraId="70FFE9D0" w14:textId="10E2B83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4B9B651" w14:textId="3DFEBF0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3940EAE" w14:textId="2210BCA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203E71A" w14:textId="0A4EF36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AC5ABA2" w14:textId="2C703F9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1C5641DE" w14:textId="5E9CD93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4299739" w14:textId="636037F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3A9B3AAD" w14:textId="4DED1C2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026D7EF" w14:textId="5BE65D6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D36EAE8" w14:textId="744DCA9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EDE7C27" w14:textId="22F01CB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84DD503" w14:textId="7401C22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CF19CB1" w14:textId="52FB343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25554B4" w14:textId="77777777" w:rsidTr="009565A7">
        <w:trPr>
          <w:cantSplit/>
          <w:trHeight w:val="728"/>
        </w:trPr>
        <w:tc>
          <w:tcPr>
            <w:tcW w:w="1525" w:type="dxa"/>
            <w:shd w:val="clear" w:color="auto" w:fill="auto"/>
            <w:vAlign w:val="center"/>
          </w:tcPr>
          <w:p w14:paraId="1AEA7522" w14:textId="300300CF"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135</w:t>
            </w:r>
          </w:p>
        </w:tc>
        <w:tc>
          <w:tcPr>
            <w:tcW w:w="2520" w:type="dxa"/>
            <w:shd w:val="clear" w:color="auto" w:fill="auto"/>
            <w:vAlign w:val="center"/>
          </w:tcPr>
          <w:p w14:paraId="2F9C55D2" w14:textId="63DE320C" w:rsidR="00C47C31" w:rsidRPr="00B6690F" w:rsidRDefault="00C47C31" w:rsidP="00C47C31">
            <w:pPr>
              <w:jc w:val="center"/>
              <w:rPr>
                <w:rFonts w:ascii="GHEA Grapalat" w:hAnsi="GHEA Grapalat"/>
                <w:sz w:val="16"/>
                <w:szCs w:val="16"/>
                <w:lang w:val="pt-BR"/>
              </w:rPr>
            </w:pPr>
            <w:r w:rsidRPr="00B6690F">
              <w:rPr>
                <w:rFonts w:ascii="GHEA Grapalat" w:hAnsi="GHEA Grapalat"/>
                <w:sz w:val="16"/>
                <w:szCs w:val="16"/>
                <w:lang w:val="pt-BR"/>
              </w:rPr>
              <w:t>33691</w:t>
            </w:r>
            <w:r w:rsidRPr="00B6690F">
              <w:rPr>
                <w:rFonts w:ascii="GHEA Grapalat" w:hAnsi="GHEA Grapalat"/>
                <w:sz w:val="16"/>
                <w:szCs w:val="16"/>
                <w:lang w:val="hy-AM"/>
              </w:rPr>
              <w:t>216/2</w:t>
            </w:r>
          </w:p>
        </w:tc>
        <w:tc>
          <w:tcPr>
            <w:tcW w:w="2880" w:type="dxa"/>
            <w:shd w:val="clear" w:color="auto" w:fill="auto"/>
            <w:vAlign w:val="center"/>
          </w:tcPr>
          <w:p w14:paraId="1B95232C" w14:textId="62695828" w:rsidR="00C47C31" w:rsidRPr="00B6690F" w:rsidRDefault="00C47C31" w:rsidP="00C47C31">
            <w:pPr>
              <w:rPr>
                <w:rFonts w:ascii="GHEA Grapalat" w:hAnsi="GHEA Grapalat" w:cs="Sylfaen"/>
                <w:sz w:val="20"/>
                <w:szCs w:val="20"/>
              </w:rPr>
            </w:pPr>
            <w:r w:rsidRPr="00B6690F">
              <w:rPr>
                <w:rFonts w:ascii="GHEA Grapalat" w:hAnsi="GHEA Grapalat"/>
                <w:sz w:val="20"/>
                <w:szCs w:val="20"/>
              </w:rPr>
              <w:t xml:space="preserve">Էթիլմեթիլհիդրօքսիպիրիդինի սուկցինատ N07XX    </w:t>
            </w:r>
          </w:p>
        </w:tc>
        <w:tc>
          <w:tcPr>
            <w:tcW w:w="540" w:type="dxa"/>
            <w:shd w:val="clear" w:color="auto" w:fill="auto"/>
          </w:tcPr>
          <w:p w14:paraId="43730635" w14:textId="64C1BE24"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EC1F413" w14:textId="70F3DD7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1BD480E" w14:textId="7720FB0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582220B" w14:textId="11DD090B"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C60DB7B" w14:textId="6943E67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AD0F593" w14:textId="42459DFF"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D69AD7F" w14:textId="7D50BEAC"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A31913E" w14:textId="1C5EABD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9DC287" w14:textId="2F99103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13C8811" w14:textId="6762185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A3CB18B" w14:textId="708A65A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573F244" w14:textId="0282211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C22138F" w14:textId="0A0EC8A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A6B416D" w14:textId="77777777" w:rsidTr="009565A7">
        <w:trPr>
          <w:cantSplit/>
          <w:trHeight w:val="728"/>
        </w:trPr>
        <w:tc>
          <w:tcPr>
            <w:tcW w:w="1525" w:type="dxa"/>
            <w:shd w:val="clear" w:color="auto" w:fill="auto"/>
            <w:vAlign w:val="center"/>
          </w:tcPr>
          <w:p w14:paraId="6D4DDEE2" w14:textId="73FBACC7"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136</w:t>
            </w:r>
          </w:p>
        </w:tc>
        <w:tc>
          <w:tcPr>
            <w:tcW w:w="2520" w:type="dxa"/>
            <w:shd w:val="clear" w:color="auto" w:fill="auto"/>
            <w:vAlign w:val="center"/>
          </w:tcPr>
          <w:p w14:paraId="5F6C771D" w14:textId="072B32FE"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w:t>
            </w:r>
            <w:r w:rsidRPr="00B6690F">
              <w:rPr>
                <w:rFonts w:ascii="GHEA Grapalat" w:hAnsi="GHEA Grapalat"/>
                <w:sz w:val="16"/>
                <w:szCs w:val="16"/>
                <w:lang w:val="hy-AM"/>
              </w:rPr>
              <w:t>216/3</w:t>
            </w:r>
          </w:p>
        </w:tc>
        <w:tc>
          <w:tcPr>
            <w:tcW w:w="2880" w:type="dxa"/>
            <w:shd w:val="clear" w:color="auto" w:fill="auto"/>
            <w:vAlign w:val="center"/>
          </w:tcPr>
          <w:p w14:paraId="5F228CD8" w14:textId="56EDE11B" w:rsidR="00C47C31" w:rsidRPr="00B6690F" w:rsidRDefault="00C47C31" w:rsidP="00C47C31">
            <w:pPr>
              <w:rPr>
                <w:rFonts w:ascii="GHEA Grapalat" w:hAnsi="GHEA Grapalat" w:cs="Arial"/>
                <w:sz w:val="20"/>
                <w:szCs w:val="20"/>
              </w:rPr>
            </w:pPr>
            <w:r w:rsidRPr="00B6690F">
              <w:rPr>
                <w:rFonts w:ascii="GHEA Grapalat" w:hAnsi="GHEA Grapalat"/>
                <w:sz w:val="20"/>
                <w:szCs w:val="20"/>
              </w:rPr>
              <w:t xml:space="preserve">Էթիլմեթիլհիդրօքսիպիրիդինի սուկցինատ N07XX    </w:t>
            </w:r>
          </w:p>
        </w:tc>
        <w:tc>
          <w:tcPr>
            <w:tcW w:w="540" w:type="dxa"/>
            <w:shd w:val="clear" w:color="auto" w:fill="auto"/>
          </w:tcPr>
          <w:p w14:paraId="4B82173B" w14:textId="77A852B3"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8C20753" w14:textId="568306B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69FF3A4" w14:textId="474AF82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152910D" w14:textId="67B0B52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7937B96" w14:textId="6CEDF517"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2FF8F77E" w14:textId="03CB0E0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7D3B79FB" w14:textId="1DAFBD8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DC390E3" w14:textId="76F3012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29A344D" w14:textId="1E0F7D0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0D52DBC" w14:textId="394C837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D48753E" w14:textId="086ABB5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FC6A451" w14:textId="553B6D5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29A7445" w14:textId="74343CC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59968CA" w14:textId="77777777" w:rsidTr="009565A7">
        <w:trPr>
          <w:cantSplit/>
          <w:trHeight w:val="728"/>
        </w:trPr>
        <w:tc>
          <w:tcPr>
            <w:tcW w:w="1525" w:type="dxa"/>
            <w:shd w:val="clear" w:color="auto" w:fill="auto"/>
            <w:vAlign w:val="center"/>
          </w:tcPr>
          <w:p w14:paraId="3E25F9F4" w14:textId="30467632"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137</w:t>
            </w:r>
          </w:p>
        </w:tc>
        <w:tc>
          <w:tcPr>
            <w:tcW w:w="2520" w:type="dxa"/>
            <w:shd w:val="clear" w:color="auto" w:fill="auto"/>
            <w:vAlign w:val="center"/>
          </w:tcPr>
          <w:p w14:paraId="51F2DF08" w14:textId="69EF38B1"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33691600/1</w:t>
            </w:r>
          </w:p>
        </w:tc>
        <w:tc>
          <w:tcPr>
            <w:tcW w:w="2880" w:type="dxa"/>
            <w:shd w:val="clear" w:color="auto" w:fill="auto"/>
            <w:vAlign w:val="center"/>
          </w:tcPr>
          <w:p w14:paraId="6D630421" w14:textId="66431B47" w:rsidR="00C47C31" w:rsidRPr="00B6690F" w:rsidRDefault="00C47C31" w:rsidP="00C47C31">
            <w:pPr>
              <w:rPr>
                <w:rFonts w:ascii="GHEA Grapalat" w:hAnsi="GHEA Grapalat" w:cs="Arial"/>
                <w:sz w:val="20"/>
                <w:szCs w:val="20"/>
              </w:rPr>
            </w:pPr>
            <w:r w:rsidRPr="00B6690F">
              <w:rPr>
                <w:rFonts w:ascii="GHEA Grapalat" w:hAnsi="GHEA Grapalat"/>
                <w:sz w:val="20"/>
                <w:szCs w:val="20"/>
                <w:lang w:val="hy-AM"/>
              </w:rPr>
              <w:t>Լևիտիրացետամ</w:t>
            </w:r>
          </w:p>
        </w:tc>
        <w:tc>
          <w:tcPr>
            <w:tcW w:w="540" w:type="dxa"/>
            <w:shd w:val="clear" w:color="auto" w:fill="auto"/>
          </w:tcPr>
          <w:p w14:paraId="0AA2581C" w14:textId="0F79A540"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11ACFDD" w14:textId="7BA5DCE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CA512C6" w14:textId="221F14C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3CE0653" w14:textId="0123527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1D59A89" w14:textId="7FE06F9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A964154" w14:textId="1FE562C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154F8E7" w14:textId="7A07A7CE"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3DD710A" w14:textId="637F981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1464C2D" w14:textId="533D0D4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0E50F07" w14:textId="475C5F7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6E7E2741" w14:textId="01A0F1D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8B4D84A" w14:textId="63DF104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CDA8126" w14:textId="130B97A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FF13D58" w14:textId="77777777" w:rsidTr="009565A7">
        <w:trPr>
          <w:cantSplit/>
          <w:trHeight w:val="728"/>
        </w:trPr>
        <w:tc>
          <w:tcPr>
            <w:tcW w:w="1525" w:type="dxa"/>
            <w:shd w:val="clear" w:color="auto" w:fill="auto"/>
            <w:vAlign w:val="center"/>
          </w:tcPr>
          <w:p w14:paraId="73C575B3" w14:textId="6B33A501"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138</w:t>
            </w:r>
          </w:p>
        </w:tc>
        <w:tc>
          <w:tcPr>
            <w:tcW w:w="2520" w:type="dxa"/>
            <w:shd w:val="clear" w:color="auto" w:fill="auto"/>
            <w:vAlign w:val="center"/>
          </w:tcPr>
          <w:p w14:paraId="7941459E" w14:textId="44BAE32C"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hy-AM"/>
              </w:rPr>
              <w:t>33691816/1</w:t>
            </w:r>
          </w:p>
        </w:tc>
        <w:tc>
          <w:tcPr>
            <w:tcW w:w="2880" w:type="dxa"/>
            <w:shd w:val="clear" w:color="auto" w:fill="auto"/>
            <w:vAlign w:val="center"/>
          </w:tcPr>
          <w:p w14:paraId="5818A653" w14:textId="202DA5A6"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մագնեզիումի լակտատի դիհիդրատ, պիրիդօքսինի հիդրոքլորիդ</w:t>
            </w:r>
          </w:p>
        </w:tc>
        <w:tc>
          <w:tcPr>
            <w:tcW w:w="540" w:type="dxa"/>
            <w:shd w:val="clear" w:color="auto" w:fill="auto"/>
          </w:tcPr>
          <w:p w14:paraId="44B19598" w14:textId="48C5446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BC4C115" w14:textId="25190AE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6302CCD" w14:textId="1D6D3F55"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1339D26" w14:textId="431EA3C0"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4208B34" w14:textId="6025ADA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0F891FE9" w14:textId="3E0B566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A99F534" w14:textId="12BD850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1F609147" w14:textId="30FABEA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6B20BE9" w14:textId="68322C8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77FCF8D" w14:textId="3DC7665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D4A08E6" w14:textId="166974C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C442DA2" w14:textId="7F806AE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E975DAB" w14:textId="3EC5858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47DCB058" w14:textId="77777777" w:rsidTr="00587037">
        <w:trPr>
          <w:cantSplit/>
          <w:trHeight w:val="728"/>
        </w:trPr>
        <w:tc>
          <w:tcPr>
            <w:tcW w:w="1525" w:type="dxa"/>
            <w:shd w:val="clear" w:color="auto" w:fill="auto"/>
            <w:vAlign w:val="center"/>
          </w:tcPr>
          <w:p w14:paraId="71A5328D" w14:textId="1D985AD7"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139</w:t>
            </w:r>
          </w:p>
        </w:tc>
        <w:tc>
          <w:tcPr>
            <w:tcW w:w="2520" w:type="dxa"/>
            <w:shd w:val="clear" w:color="auto" w:fill="auto"/>
            <w:vAlign w:val="bottom"/>
          </w:tcPr>
          <w:p w14:paraId="69912F40" w14:textId="02E888FC" w:rsidR="00C47C31" w:rsidRPr="00B6690F" w:rsidRDefault="00C47C31" w:rsidP="00C47C31">
            <w:pPr>
              <w:jc w:val="center"/>
              <w:rPr>
                <w:rFonts w:ascii="GHEA Grapalat" w:hAnsi="GHEA Grapalat"/>
                <w:sz w:val="16"/>
                <w:szCs w:val="16"/>
                <w:lang w:val="hy-AM"/>
              </w:rPr>
            </w:pPr>
            <w:r w:rsidRPr="00B6690F">
              <w:rPr>
                <w:rFonts w:ascii="GHEA Grapalat" w:hAnsi="GHEA Grapalat" w:cs="Calibri"/>
                <w:sz w:val="16"/>
                <w:szCs w:val="16"/>
              </w:rPr>
              <w:t>33621764/1</w:t>
            </w:r>
          </w:p>
        </w:tc>
        <w:tc>
          <w:tcPr>
            <w:tcW w:w="2880" w:type="dxa"/>
            <w:shd w:val="clear" w:color="auto" w:fill="auto"/>
            <w:vAlign w:val="bottom"/>
          </w:tcPr>
          <w:p w14:paraId="67EDB081" w14:textId="77777777" w:rsidR="00C47C31" w:rsidRPr="00B6690F" w:rsidRDefault="00C47C31" w:rsidP="00C47C31">
            <w:pPr>
              <w:jc w:val="both"/>
              <w:rPr>
                <w:rFonts w:ascii="GHEA Grapalat" w:hAnsi="GHEA Grapalat" w:cs="Calibri"/>
                <w:sz w:val="20"/>
                <w:szCs w:val="20"/>
                <w:lang w:val="hy-AM"/>
              </w:rPr>
            </w:pPr>
            <w:r w:rsidRPr="00B6690F">
              <w:rPr>
                <w:rFonts w:ascii="GHEA Grapalat" w:hAnsi="GHEA Grapalat" w:cs="Calibri"/>
                <w:sz w:val="20"/>
                <w:szCs w:val="20"/>
                <w:lang w:val="hy-AM"/>
              </w:rPr>
              <w:t xml:space="preserve">պերինդոպրիլ /պերինդոպրիլի </w:t>
            </w:r>
          </w:p>
          <w:p w14:paraId="01CE96FA" w14:textId="249944D8" w:rsidR="00C47C31" w:rsidRPr="00B6690F" w:rsidRDefault="00C47C31" w:rsidP="00C47C31">
            <w:pPr>
              <w:rPr>
                <w:rFonts w:ascii="GHEA Grapalat" w:hAnsi="GHEA Grapalat"/>
                <w:sz w:val="20"/>
                <w:szCs w:val="20"/>
                <w:lang w:val="hy-AM"/>
              </w:rPr>
            </w:pPr>
            <w:r w:rsidRPr="00B6690F">
              <w:rPr>
                <w:rFonts w:ascii="GHEA Grapalat" w:hAnsi="GHEA Grapalat" w:cs="Calibri"/>
                <w:sz w:val="20"/>
                <w:szCs w:val="20"/>
                <w:lang w:val="hy-AM"/>
              </w:rPr>
              <w:t>արգինին/, ինդապամիդ, ամլոդիպին /ամլոդիպինի բեզիլատ/ C08GA02</w:t>
            </w:r>
          </w:p>
        </w:tc>
        <w:tc>
          <w:tcPr>
            <w:tcW w:w="540" w:type="dxa"/>
            <w:shd w:val="clear" w:color="auto" w:fill="auto"/>
          </w:tcPr>
          <w:p w14:paraId="6D82976F" w14:textId="52DE913D"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5F87A62" w14:textId="4CC4DAC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87BD226" w14:textId="0323715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139DFC2" w14:textId="097CC96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449FB27" w14:textId="2082AEC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534F3BD" w14:textId="53FE1BF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B777B11" w14:textId="0BA4DBF9"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1B91A1C" w14:textId="1E705EF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52B8354" w14:textId="67E461C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15A2195" w14:textId="25AF13F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9C7128B" w14:textId="66B2DE2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051F27EE" w14:textId="7C92FEF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74B893D" w14:textId="3AA1990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8425431" w14:textId="77777777" w:rsidTr="00587037">
        <w:trPr>
          <w:cantSplit/>
          <w:trHeight w:val="728"/>
        </w:trPr>
        <w:tc>
          <w:tcPr>
            <w:tcW w:w="1525" w:type="dxa"/>
            <w:shd w:val="clear" w:color="auto" w:fill="auto"/>
            <w:vAlign w:val="center"/>
          </w:tcPr>
          <w:p w14:paraId="66AC6412" w14:textId="4C05168D"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140</w:t>
            </w:r>
          </w:p>
        </w:tc>
        <w:tc>
          <w:tcPr>
            <w:tcW w:w="2520" w:type="dxa"/>
            <w:shd w:val="clear" w:color="auto" w:fill="auto"/>
            <w:vAlign w:val="bottom"/>
          </w:tcPr>
          <w:p w14:paraId="7E87F44E" w14:textId="5AFD0278"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cs="Calibri"/>
                <w:sz w:val="16"/>
                <w:szCs w:val="16"/>
              </w:rPr>
              <w:t>33621764/</w:t>
            </w:r>
            <w:r w:rsidRPr="00B6690F">
              <w:rPr>
                <w:rFonts w:ascii="GHEA Grapalat" w:hAnsi="GHEA Grapalat" w:cs="Calibri"/>
                <w:sz w:val="16"/>
                <w:szCs w:val="16"/>
                <w:lang w:val="hy-AM"/>
              </w:rPr>
              <w:t>2</w:t>
            </w:r>
          </w:p>
        </w:tc>
        <w:tc>
          <w:tcPr>
            <w:tcW w:w="2880" w:type="dxa"/>
            <w:shd w:val="clear" w:color="auto" w:fill="auto"/>
            <w:vAlign w:val="bottom"/>
          </w:tcPr>
          <w:p w14:paraId="437F5671" w14:textId="77777777" w:rsidR="00C47C31" w:rsidRPr="00B6690F" w:rsidRDefault="00C47C31" w:rsidP="00C47C31">
            <w:pPr>
              <w:jc w:val="both"/>
              <w:rPr>
                <w:rFonts w:ascii="GHEA Grapalat" w:hAnsi="GHEA Grapalat" w:cs="Calibri"/>
                <w:sz w:val="20"/>
                <w:szCs w:val="20"/>
                <w:lang w:val="hy-AM"/>
              </w:rPr>
            </w:pPr>
            <w:r w:rsidRPr="00B6690F">
              <w:rPr>
                <w:rFonts w:ascii="GHEA Grapalat" w:hAnsi="GHEA Grapalat" w:cs="Calibri"/>
                <w:sz w:val="20"/>
                <w:szCs w:val="20"/>
                <w:lang w:val="hy-AM"/>
              </w:rPr>
              <w:t xml:space="preserve">պերինդոպրիլ /պերինդոպրիլի </w:t>
            </w:r>
          </w:p>
          <w:p w14:paraId="40B45882" w14:textId="07241009" w:rsidR="00C47C31" w:rsidRPr="00B6690F" w:rsidRDefault="00C47C31" w:rsidP="00C47C31">
            <w:pPr>
              <w:rPr>
                <w:rFonts w:ascii="GHEA Grapalat" w:hAnsi="GHEA Grapalat" w:cs="Sylfaen"/>
                <w:sz w:val="20"/>
                <w:szCs w:val="20"/>
                <w:lang w:val="hy-AM"/>
              </w:rPr>
            </w:pPr>
            <w:r w:rsidRPr="00B6690F">
              <w:rPr>
                <w:rFonts w:ascii="GHEA Grapalat" w:hAnsi="GHEA Grapalat" w:cs="Calibri"/>
                <w:sz w:val="20"/>
                <w:szCs w:val="20"/>
                <w:lang w:val="hy-AM"/>
              </w:rPr>
              <w:t>արգինին/, ինդապամիդ, ամլոդիպին /ամլոդիպինի բեզիլատ/ C08GA02</w:t>
            </w:r>
          </w:p>
        </w:tc>
        <w:tc>
          <w:tcPr>
            <w:tcW w:w="540" w:type="dxa"/>
            <w:shd w:val="clear" w:color="auto" w:fill="auto"/>
          </w:tcPr>
          <w:p w14:paraId="61B45CF3" w14:textId="3F76BF3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5F5EBB6E" w14:textId="3709AC0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0494D0B" w14:textId="01BF680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71D6FEC" w14:textId="134752C1"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F5B6ACE" w14:textId="50774E4C"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11D31E8" w14:textId="568379D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38107FA7" w14:textId="4E979A0D"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6BFDF27F" w14:textId="57F7E4D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84CE142" w14:textId="3F873A5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86A62D8" w14:textId="489CDEB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745E9EFB" w14:textId="7702336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D05EAF5" w14:textId="2E4BD66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1713A8E0" w14:textId="6477EEAA"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2490675" w14:textId="77777777" w:rsidTr="009565A7">
        <w:trPr>
          <w:cantSplit/>
          <w:trHeight w:val="728"/>
        </w:trPr>
        <w:tc>
          <w:tcPr>
            <w:tcW w:w="1525" w:type="dxa"/>
            <w:shd w:val="clear" w:color="auto" w:fill="auto"/>
            <w:vAlign w:val="center"/>
          </w:tcPr>
          <w:p w14:paraId="3606BC47" w14:textId="2FDEC08D"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141</w:t>
            </w:r>
          </w:p>
        </w:tc>
        <w:tc>
          <w:tcPr>
            <w:tcW w:w="2520" w:type="dxa"/>
            <w:shd w:val="clear" w:color="auto" w:fill="auto"/>
            <w:vAlign w:val="center"/>
          </w:tcPr>
          <w:p w14:paraId="3B71BAFC" w14:textId="4AAA4DDB"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sz w:val="16"/>
                <w:szCs w:val="16"/>
                <w:lang w:val="hy-AM"/>
              </w:rPr>
              <w:t>33621720/1</w:t>
            </w:r>
          </w:p>
        </w:tc>
        <w:tc>
          <w:tcPr>
            <w:tcW w:w="2880" w:type="dxa"/>
            <w:shd w:val="clear" w:color="auto" w:fill="auto"/>
            <w:vAlign w:val="center"/>
          </w:tcPr>
          <w:p w14:paraId="151F26C6" w14:textId="1048875C" w:rsidR="00C47C31" w:rsidRPr="00B6690F" w:rsidRDefault="00C47C31" w:rsidP="00C47C31">
            <w:pPr>
              <w:rPr>
                <w:rFonts w:ascii="GHEA Grapalat" w:hAnsi="GHEA Grapalat" w:cs="Sylfaen"/>
                <w:sz w:val="20"/>
                <w:szCs w:val="20"/>
                <w:lang w:val="hy-AM"/>
              </w:rPr>
            </w:pPr>
            <w:r w:rsidRPr="00B6690F">
              <w:rPr>
                <w:rFonts w:ascii="GHEA Grapalat" w:hAnsi="GHEA Grapalat" w:cs="Sylfaen"/>
                <w:sz w:val="20"/>
                <w:szCs w:val="20"/>
              </w:rPr>
              <w:t>բիսոպրոլոլ</w:t>
            </w:r>
            <w:r w:rsidRPr="00B6690F">
              <w:rPr>
                <w:rFonts w:ascii="GHEA Grapalat" w:hAnsi="GHEA Grapalat"/>
                <w:sz w:val="20"/>
                <w:szCs w:val="20"/>
              </w:rPr>
              <w:t xml:space="preserve"> c07ab07</w:t>
            </w:r>
          </w:p>
        </w:tc>
        <w:tc>
          <w:tcPr>
            <w:tcW w:w="540" w:type="dxa"/>
            <w:shd w:val="clear" w:color="auto" w:fill="auto"/>
          </w:tcPr>
          <w:p w14:paraId="671F2982" w14:textId="49930DC1"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188472E" w14:textId="0918868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41F7937" w14:textId="2705A29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67A1416" w14:textId="323E83E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461796B" w14:textId="0C03A330"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A7BC727" w14:textId="0CE6264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0993EF60" w14:textId="28FDC036"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B52DEF0" w14:textId="5C133EB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53F6559" w14:textId="41D55CB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C1FB7BC" w14:textId="4517F37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7D88E2D" w14:textId="2A7C0BA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9D316F5" w14:textId="2E6CAEF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6224A133" w14:textId="680BE32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3F219B7" w14:textId="77777777" w:rsidTr="009565A7">
        <w:trPr>
          <w:cantSplit/>
          <w:trHeight w:val="728"/>
        </w:trPr>
        <w:tc>
          <w:tcPr>
            <w:tcW w:w="1525" w:type="dxa"/>
            <w:shd w:val="clear" w:color="auto" w:fill="auto"/>
            <w:vAlign w:val="center"/>
          </w:tcPr>
          <w:p w14:paraId="0A69F4B2" w14:textId="6F0D1427"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142</w:t>
            </w:r>
          </w:p>
        </w:tc>
        <w:tc>
          <w:tcPr>
            <w:tcW w:w="2520" w:type="dxa"/>
            <w:shd w:val="clear" w:color="auto" w:fill="auto"/>
            <w:vAlign w:val="center"/>
          </w:tcPr>
          <w:p w14:paraId="1DDD154D" w14:textId="7D3DF19B"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hy-AM"/>
              </w:rPr>
              <w:t>33621720/2</w:t>
            </w:r>
          </w:p>
        </w:tc>
        <w:tc>
          <w:tcPr>
            <w:tcW w:w="2880" w:type="dxa"/>
            <w:shd w:val="clear" w:color="auto" w:fill="auto"/>
            <w:vAlign w:val="center"/>
          </w:tcPr>
          <w:p w14:paraId="4586ED22" w14:textId="384C54B7" w:rsidR="00C47C31" w:rsidRPr="00B6690F" w:rsidRDefault="00C47C31" w:rsidP="00C47C31">
            <w:pPr>
              <w:rPr>
                <w:rFonts w:ascii="GHEA Grapalat" w:hAnsi="GHEA Grapalat"/>
                <w:sz w:val="20"/>
                <w:szCs w:val="20"/>
              </w:rPr>
            </w:pPr>
            <w:r w:rsidRPr="00B6690F">
              <w:rPr>
                <w:rFonts w:ascii="GHEA Grapalat" w:hAnsi="GHEA Grapalat" w:cs="Sylfaen"/>
                <w:sz w:val="20"/>
                <w:szCs w:val="20"/>
              </w:rPr>
              <w:t>բիսոպրոլոլ</w:t>
            </w:r>
            <w:r w:rsidRPr="00B6690F">
              <w:rPr>
                <w:rFonts w:ascii="GHEA Grapalat" w:hAnsi="GHEA Grapalat"/>
                <w:sz w:val="20"/>
                <w:szCs w:val="20"/>
              </w:rPr>
              <w:t xml:space="preserve"> c07ab07</w:t>
            </w:r>
          </w:p>
        </w:tc>
        <w:tc>
          <w:tcPr>
            <w:tcW w:w="540" w:type="dxa"/>
            <w:shd w:val="clear" w:color="auto" w:fill="auto"/>
          </w:tcPr>
          <w:p w14:paraId="64441A19" w14:textId="29837E5B"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23AA2EBD" w14:textId="0CEE56B8"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2CFD396" w14:textId="1E3B5C7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9F513E9" w14:textId="23568A23"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A099322" w14:textId="0298194B"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C5E4FBF" w14:textId="7456CD8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9264EC4" w14:textId="29C3A92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DA8A31F" w14:textId="695A8D5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2986C803" w14:textId="3153AFA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2B3D636" w14:textId="42E4A4F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382D9528" w14:textId="73D7055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7BFFA92" w14:textId="1A8218F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AFC811E" w14:textId="2B15F82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1937E3F3" w14:textId="77777777" w:rsidTr="009565A7">
        <w:trPr>
          <w:cantSplit/>
          <w:trHeight w:val="728"/>
        </w:trPr>
        <w:tc>
          <w:tcPr>
            <w:tcW w:w="1525" w:type="dxa"/>
            <w:shd w:val="clear" w:color="auto" w:fill="auto"/>
            <w:vAlign w:val="center"/>
          </w:tcPr>
          <w:p w14:paraId="42EC06BE" w14:textId="2902CC26"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143</w:t>
            </w:r>
          </w:p>
        </w:tc>
        <w:tc>
          <w:tcPr>
            <w:tcW w:w="2520" w:type="dxa"/>
            <w:shd w:val="clear" w:color="auto" w:fill="auto"/>
            <w:vAlign w:val="center"/>
          </w:tcPr>
          <w:p w14:paraId="73CB7399" w14:textId="6B5E9EBA"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33671113/</w:t>
            </w:r>
            <w:r w:rsidRPr="00B6690F">
              <w:rPr>
                <w:rFonts w:ascii="GHEA Grapalat" w:hAnsi="GHEA Grapalat"/>
                <w:sz w:val="16"/>
                <w:szCs w:val="16"/>
                <w:lang w:val="hy-AM"/>
              </w:rPr>
              <w:t>1</w:t>
            </w:r>
          </w:p>
        </w:tc>
        <w:tc>
          <w:tcPr>
            <w:tcW w:w="2880" w:type="dxa"/>
            <w:shd w:val="clear" w:color="auto" w:fill="auto"/>
            <w:vAlign w:val="center"/>
          </w:tcPr>
          <w:p w14:paraId="5F1EA6D9" w14:textId="0F4AC584" w:rsidR="00C47C31" w:rsidRPr="00B6690F" w:rsidRDefault="00C47C31" w:rsidP="00C47C31">
            <w:pPr>
              <w:rPr>
                <w:rFonts w:ascii="GHEA Grapalat" w:hAnsi="GHEA Grapalat"/>
                <w:sz w:val="20"/>
                <w:szCs w:val="20"/>
              </w:rPr>
            </w:pPr>
            <w:r w:rsidRPr="00B6690F">
              <w:rPr>
                <w:rFonts w:ascii="GHEA Grapalat" w:hAnsi="GHEA Grapalat" w:cs="Arial"/>
                <w:sz w:val="20"/>
                <w:szCs w:val="20"/>
              </w:rPr>
              <w:t>սալբուտամոլ r03ac02</w:t>
            </w:r>
          </w:p>
        </w:tc>
        <w:tc>
          <w:tcPr>
            <w:tcW w:w="540" w:type="dxa"/>
            <w:shd w:val="clear" w:color="auto" w:fill="auto"/>
          </w:tcPr>
          <w:p w14:paraId="35F3ACD2" w14:textId="34932959"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039D3E5" w14:textId="2E818A9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582EFB4" w14:textId="6657C6E1"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B329B5E" w14:textId="49FE1F0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4F7F29DB" w14:textId="200F1635"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C75A60D" w14:textId="4117912E"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870255A" w14:textId="523C9588"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155C55C" w14:textId="51ECEA5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2814832" w14:textId="7286703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4BB5DB0" w14:textId="5898F45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305F346" w14:textId="1AF3C87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6526FBC" w14:textId="0C05B67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3957F0E" w14:textId="04DDD7B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C1CC09A" w14:textId="77777777" w:rsidTr="009565A7">
        <w:trPr>
          <w:cantSplit/>
          <w:trHeight w:val="728"/>
        </w:trPr>
        <w:tc>
          <w:tcPr>
            <w:tcW w:w="1525" w:type="dxa"/>
            <w:shd w:val="clear" w:color="auto" w:fill="auto"/>
            <w:vAlign w:val="center"/>
          </w:tcPr>
          <w:p w14:paraId="33431D7D" w14:textId="76B0DC62"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lastRenderedPageBreak/>
              <w:t>144</w:t>
            </w:r>
          </w:p>
        </w:tc>
        <w:tc>
          <w:tcPr>
            <w:tcW w:w="2520" w:type="dxa"/>
            <w:shd w:val="clear" w:color="auto" w:fill="auto"/>
            <w:vAlign w:val="center"/>
          </w:tcPr>
          <w:p w14:paraId="30CF0274" w14:textId="74FBFC58"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33671113/</w:t>
            </w:r>
            <w:r w:rsidRPr="00B6690F">
              <w:rPr>
                <w:rFonts w:ascii="GHEA Grapalat" w:hAnsi="GHEA Grapalat"/>
                <w:sz w:val="16"/>
                <w:szCs w:val="16"/>
                <w:lang w:val="ru-RU"/>
              </w:rPr>
              <w:t>2</w:t>
            </w:r>
          </w:p>
        </w:tc>
        <w:tc>
          <w:tcPr>
            <w:tcW w:w="2880" w:type="dxa"/>
            <w:shd w:val="clear" w:color="auto" w:fill="auto"/>
            <w:vAlign w:val="center"/>
          </w:tcPr>
          <w:p w14:paraId="109DDEE8" w14:textId="3D4B395A" w:rsidR="00C47C31" w:rsidRPr="00B6690F" w:rsidRDefault="00C47C31" w:rsidP="00C47C31">
            <w:pPr>
              <w:rPr>
                <w:rFonts w:ascii="GHEA Grapalat" w:hAnsi="GHEA Grapalat"/>
                <w:sz w:val="20"/>
                <w:szCs w:val="20"/>
              </w:rPr>
            </w:pPr>
            <w:r w:rsidRPr="00B6690F">
              <w:rPr>
                <w:rFonts w:ascii="GHEA Grapalat" w:hAnsi="GHEA Grapalat" w:cs="Arial"/>
                <w:sz w:val="20"/>
                <w:szCs w:val="20"/>
              </w:rPr>
              <w:t>սալբուտամոլ</w:t>
            </w:r>
            <w:r w:rsidRPr="00B6690F">
              <w:rPr>
                <w:rFonts w:ascii="GHEA Grapalat" w:hAnsi="GHEA Grapalat" w:cs="Arial"/>
                <w:sz w:val="20"/>
                <w:szCs w:val="20"/>
                <w:lang w:val="pt-BR"/>
              </w:rPr>
              <w:t xml:space="preserve"> r03ac02</w:t>
            </w:r>
          </w:p>
        </w:tc>
        <w:tc>
          <w:tcPr>
            <w:tcW w:w="540" w:type="dxa"/>
            <w:shd w:val="clear" w:color="auto" w:fill="auto"/>
          </w:tcPr>
          <w:p w14:paraId="137D17B1" w14:textId="0CA60F5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10297A0" w14:textId="3AAF8499"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B7FA30E" w14:textId="50758AA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0A9EFFF8" w14:textId="34FA3AB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0CE8332" w14:textId="7DD3BF6D"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D8BCE2F" w14:textId="40296329"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771C3AE" w14:textId="794158D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426CC58C" w14:textId="08E6099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1E375CE" w14:textId="2A8B999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6E2B59E4" w14:textId="7EE377D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0247BEA" w14:textId="155F827C"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2B26BB0" w14:textId="5236E10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1DA3B2A" w14:textId="4DA988B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0CBB41BD" w14:textId="77777777" w:rsidTr="009565A7">
        <w:trPr>
          <w:cantSplit/>
          <w:trHeight w:val="728"/>
        </w:trPr>
        <w:tc>
          <w:tcPr>
            <w:tcW w:w="1525" w:type="dxa"/>
            <w:shd w:val="clear" w:color="auto" w:fill="auto"/>
            <w:vAlign w:val="center"/>
          </w:tcPr>
          <w:p w14:paraId="5CF2C9EC" w14:textId="0DA103AE"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145</w:t>
            </w:r>
          </w:p>
        </w:tc>
        <w:tc>
          <w:tcPr>
            <w:tcW w:w="2520" w:type="dxa"/>
            <w:shd w:val="clear" w:color="auto" w:fill="auto"/>
            <w:vAlign w:val="center"/>
          </w:tcPr>
          <w:p w14:paraId="69394A0F" w14:textId="0920FC2A" w:rsidR="00C47C31" w:rsidRPr="00B6690F" w:rsidRDefault="00C47C31" w:rsidP="00C47C31">
            <w:pPr>
              <w:jc w:val="center"/>
              <w:rPr>
                <w:rFonts w:ascii="GHEA Grapalat" w:hAnsi="GHEA Grapalat"/>
                <w:sz w:val="16"/>
                <w:szCs w:val="16"/>
                <w:lang w:val="hy-AM"/>
              </w:rPr>
            </w:pPr>
            <w:r w:rsidRPr="00B6690F">
              <w:rPr>
                <w:rFonts w:ascii="GHEA Grapalat" w:hAnsi="GHEA Grapalat" w:cs="Arial"/>
                <w:color w:val="000000"/>
                <w:sz w:val="16"/>
                <w:szCs w:val="16"/>
                <w:lang w:val="hy-AM"/>
              </w:rPr>
              <w:t>33691811/1</w:t>
            </w:r>
          </w:p>
        </w:tc>
        <w:tc>
          <w:tcPr>
            <w:tcW w:w="2880" w:type="dxa"/>
            <w:shd w:val="clear" w:color="auto" w:fill="auto"/>
            <w:vAlign w:val="center"/>
          </w:tcPr>
          <w:p w14:paraId="55DB0DCB" w14:textId="4D530D58" w:rsidR="00C47C31" w:rsidRPr="00B6690F" w:rsidRDefault="00C47C31" w:rsidP="00C47C31">
            <w:pPr>
              <w:rPr>
                <w:rFonts w:ascii="GHEA Grapalat" w:hAnsi="GHEA Grapalat"/>
                <w:sz w:val="20"/>
                <w:szCs w:val="20"/>
              </w:rPr>
            </w:pPr>
            <w:r w:rsidRPr="00B6690F">
              <w:rPr>
                <w:rFonts w:ascii="GHEA Grapalat" w:hAnsi="GHEA Grapalat" w:cs="Arial"/>
                <w:color w:val="000000"/>
                <w:sz w:val="20"/>
                <w:szCs w:val="20"/>
                <w:lang w:val="hy-AM"/>
              </w:rPr>
              <w:t>բիսակոդիլ</w:t>
            </w:r>
          </w:p>
        </w:tc>
        <w:tc>
          <w:tcPr>
            <w:tcW w:w="540" w:type="dxa"/>
            <w:shd w:val="clear" w:color="auto" w:fill="auto"/>
          </w:tcPr>
          <w:p w14:paraId="4FAD179C" w14:textId="59A6D4B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E6FA6F8" w14:textId="7A7EBA12"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C655621" w14:textId="48558F4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6A60841" w14:textId="7EAB8E7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A977E68" w14:textId="3F63B714"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0D918A0" w14:textId="0ECDE06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392787B" w14:textId="5AFB5460"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524F608" w14:textId="7C0B538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5FF413B" w14:textId="489004E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C767AB4" w14:textId="7778533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484E3869" w14:textId="0C1D9A6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7BD6F8FF" w14:textId="1E63C0E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11B3B36" w14:textId="7BEF546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7B5743D7" w14:textId="77777777" w:rsidTr="009565A7">
        <w:trPr>
          <w:cantSplit/>
          <w:trHeight w:val="728"/>
        </w:trPr>
        <w:tc>
          <w:tcPr>
            <w:tcW w:w="1525" w:type="dxa"/>
            <w:shd w:val="clear" w:color="auto" w:fill="auto"/>
            <w:vAlign w:val="center"/>
          </w:tcPr>
          <w:p w14:paraId="111E00A5" w14:textId="0DC1EE79"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146</w:t>
            </w:r>
          </w:p>
        </w:tc>
        <w:tc>
          <w:tcPr>
            <w:tcW w:w="2520" w:type="dxa"/>
            <w:shd w:val="clear" w:color="auto" w:fill="auto"/>
            <w:vAlign w:val="center"/>
          </w:tcPr>
          <w:p w14:paraId="470B6447" w14:textId="174A1795" w:rsidR="00C47C31" w:rsidRPr="00B6690F" w:rsidRDefault="00C47C31" w:rsidP="00C47C31">
            <w:pPr>
              <w:jc w:val="center"/>
              <w:rPr>
                <w:rFonts w:ascii="GHEA Grapalat" w:hAnsi="GHEA Grapalat"/>
                <w:sz w:val="16"/>
                <w:szCs w:val="16"/>
                <w:lang w:val="hy-AM"/>
              </w:rPr>
            </w:pPr>
            <w:r w:rsidRPr="00B6690F">
              <w:rPr>
                <w:rFonts w:ascii="GHEA Grapalat" w:hAnsi="GHEA Grapalat" w:cs="Arial"/>
                <w:color w:val="000000"/>
                <w:sz w:val="16"/>
                <w:szCs w:val="16"/>
                <w:lang w:val="hy-AM"/>
              </w:rPr>
              <w:t>33691811/2</w:t>
            </w:r>
          </w:p>
        </w:tc>
        <w:tc>
          <w:tcPr>
            <w:tcW w:w="2880" w:type="dxa"/>
            <w:shd w:val="clear" w:color="auto" w:fill="auto"/>
            <w:vAlign w:val="center"/>
          </w:tcPr>
          <w:p w14:paraId="1B12C353" w14:textId="504AD7C1" w:rsidR="00C47C31" w:rsidRPr="00B6690F" w:rsidRDefault="00C47C31" w:rsidP="00C47C31">
            <w:pPr>
              <w:rPr>
                <w:rFonts w:ascii="GHEA Grapalat" w:hAnsi="GHEA Grapalat" w:cs="Sylfaen"/>
              </w:rPr>
            </w:pPr>
            <w:r w:rsidRPr="00B6690F">
              <w:rPr>
                <w:rFonts w:ascii="GHEA Grapalat" w:hAnsi="GHEA Grapalat" w:cs="Arial"/>
                <w:color w:val="000000"/>
                <w:sz w:val="20"/>
                <w:szCs w:val="20"/>
                <w:lang w:val="hy-AM"/>
              </w:rPr>
              <w:t>բիսակոդիլ</w:t>
            </w:r>
          </w:p>
        </w:tc>
        <w:tc>
          <w:tcPr>
            <w:tcW w:w="540" w:type="dxa"/>
            <w:shd w:val="clear" w:color="auto" w:fill="auto"/>
          </w:tcPr>
          <w:p w14:paraId="39DBFE3A" w14:textId="703C64F2"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47B4BDF4" w14:textId="6AB5323B"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BE80D08" w14:textId="156733E6"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1048F27B" w14:textId="168655F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598B14DA" w14:textId="6F73451E"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47ABC390" w14:textId="0B25C3D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37A5962" w14:textId="76E0E055"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27C3D7EC" w14:textId="5990422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1F3F51FA" w14:textId="581903F5"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B38A41C" w14:textId="5E1D00C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6FC9A2B" w14:textId="66BA1718"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43B32ED9" w14:textId="73EC455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4C1922C2" w14:textId="278712B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1702FDA" w14:textId="77777777" w:rsidTr="009565A7">
        <w:trPr>
          <w:cantSplit/>
          <w:trHeight w:val="728"/>
        </w:trPr>
        <w:tc>
          <w:tcPr>
            <w:tcW w:w="1525" w:type="dxa"/>
            <w:shd w:val="clear" w:color="auto" w:fill="auto"/>
            <w:vAlign w:val="center"/>
          </w:tcPr>
          <w:p w14:paraId="0B2FD51C" w14:textId="6216B6EE"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147</w:t>
            </w:r>
          </w:p>
        </w:tc>
        <w:tc>
          <w:tcPr>
            <w:tcW w:w="2520" w:type="dxa"/>
            <w:shd w:val="clear" w:color="auto" w:fill="auto"/>
            <w:vAlign w:val="center"/>
          </w:tcPr>
          <w:p w14:paraId="450F43A7" w14:textId="4496D236"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33691236/1</w:t>
            </w:r>
          </w:p>
        </w:tc>
        <w:tc>
          <w:tcPr>
            <w:tcW w:w="2880" w:type="dxa"/>
            <w:shd w:val="clear" w:color="auto" w:fill="auto"/>
            <w:vAlign w:val="center"/>
          </w:tcPr>
          <w:p w14:paraId="75A32526" w14:textId="6C6566A9" w:rsidR="00C47C31" w:rsidRPr="00B6690F" w:rsidRDefault="00C47C31" w:rsidP="00C47C31">
            <w:pPr>
              <w:rPr>
                <w:rFonts w:ascii="GHEA Grapalat" w:hAnsi="GHEA Grapalat" w:cs="Sylfaen"/>
                <w:lang w:val="hy-AM"/>
              </w:rPr>
            </w:pPr>
            <w:r w:rsidRPr="00B6690F">
              <w:rPr>
                <w:rFonts w:ascii="GHEA Grapalat" w:hAnsi="GHEA Grapalat"/>
                <w:sz w:val="20"/>
                <w:szCs w:val="20"/>
                <w:lang w:val="hy-AM"/>
              </w:rPr>
              <w:t>քլորոպիրամին</w:t>
            </w:r>
            <w:r w:rsidRPr="00B6690F">
              <w:rPr>
                <w:rFonts w:ascii="GHEA Grapalat" w:hAnsi="GHEA Grapalat"/>
                <w:sz w:val="20"/>
                <w:szCs w:val="20"/>
                <w:lang w:val="pt-BR"/>
              </w:rPr>
              <w:t xml:space="preserve"> /</w:t>
            </w:r>
            <w:r w:rsidRPr="00B6690F">
              <w:rPr>
                <w:rFonts w:ascii="GHEA Grapalat" w:hAnsi="GHEA Grapalat"/>
                <w:sz w:val="20"/>
                <w:szCs w:val="20"/>
                <w:lang w:val="hy-AM"/>
              </w:rPr>
              <w:t>քլորոպիրամինի</w:t>
            </w:r>
            <w:r w:rsidRPr="00B6690F">
              <w:rPr>
                <w:rFonts w:ascii="GHEA Grapalat" w:hAnsi="GHEA Grapalat"/>
                <w:sz w:val="20"/>
                <w:szCs w:val="20"/>
                <w:lang w:val="pt-BR"/>
              </w:rPr>
              <w:t xml:space="preserve"> </w:t>
            </w:r>
            <w:r w:rsidRPr="00B6690F">
              <w:rPr>
                <w:rFonts w:ascii="GHEA Grapalat" w:hAnsi="GHEA Grapalat"/>
                <w:sz w:val="20"/>
                <w:szCs w:val="20"/>
                <w:lang w:val="hy-AM"/>
              </w:rPr>
              <w:t>հիդրոքլորիդ</w:t>
            </w:r>
            <w:r w:rsidRPr="00B6690F">
              <w:rPr>
                <w:rFonts w:ascii="GHEA Grapalat" w:hAnsi="GHEA Grapalat"/>
                <w:sz w:val="20"/>
                <w:szCs w:val="20"/>
                <w:lang w:val="pt-BR"/>
              </w:rPr>
              <w:t>/ R06AC03, D04AA09</w:t>
            </w:r>
          </w:p>
        </w:tc>
        <w:tc>
          <w:tcPr>
            <w:tcW w:w="540" w:type="dxa"/>
            <w:shd w:val="clear" w:color="auto" w:fill="auto"/>
          </w:tcPr>
          <w:p w14:paraId="0ED50796" w14:textId="57F995A5"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1D90C4CF" w14:textId="4454FEA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55DAFF55" w14:textId="333EB78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D823A51" w14:textId="3A9C7E48"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804187C" w14:textId="342F7B5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702C0577" w14:textId="42D666A5"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3DA9DD0" w14:textId="2C0B0794"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4E530DE" w14:textId="0E4793F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77909B99" w14:textId="52B9B96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1AE2C74" w14:textId="19B3BB1F"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11EC18F6" w14:textId="0C14E936"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29865F66" w14:textId="4A2C27BD"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2306A838" w14:textId="03E6FCF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307ABD93" w14:textId="77777777" w:rsidTr="009565A7">
        <w:trPr>
          <w:cantSplit/>
          <w:trHeight w:val="728"/>
        </w:trPr>
        <w:tc>
          <w:tcPr>
            <w:tcW w:w="1525" w:type="dxa"/>
            <w:shd w:val="clear" w:color="auto" w:fill="auto"/>
            <w:vAlign w:val="center"/>
          </w:tcPr>
          <w:p w14:paraId="7CD73CD7" w14:textId="37505EBB"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148</w:t>
            </w:r>
          </w:p>
        </w:tc>
        <w:tc>
          <w:tcPr>
            <w:tcW w:w="2520" w:type="dxa"/>
            <w:shd w:val="clear" w:color="auto" w:fill="auto"/>
            <w:vAlign w:val="center"/>
          </w:tcPr>
          <w:p w14:paraId="6845EDD4" w14:textId="6E24BF8A" w:rsidR="00C47C31" w:rsidRPr="00B6690F" w:rsidRDefault="00C47C31" w:rsidP="00C47C31">
            <w:pPr>
              <w:jc w:val="center"/>
              <w:rPr>
                <w:rFonts w:ascii="GHEA Grapalat" w:hAnsi="GHEA Grapalat"/>
                <w:sz w:val="16"/>
                <w:szCs w:val="16"/>
                <w:lang w:val="hy-AM"/>
              </w:rPr>
            </w:pPr>
            <w:r w:rsidRPr="00B6690F">
              <w:rPr>
                <w:rFonts w:ascii="GHEA Grapalat" w:hAnsi="GHEA Grapalat"/>
                <w:sz w:val="16"/>
                <w:szCs w:val="16"/>
                <w:lang w:val="pt-BR"/>
              </w:rPr>
              <w:t>33691236/</w:t>
            </w:r>
            <w:r w:rsidRPr="00B6690F">
              <w:rPr>
                <w:rFonts w:ascii="GHEA Grapalat" w:hAnsi="GHEA Grapalat"/>
                <w:sz w:val="16"/>
                <w:szCs w:val="16"/>
                <w:lang w:val="ru-RU"/>
              </w:rPr>
              <w:t>2</w:t>
            </w:r>
          </w:p>
        </w:tc>
        <w:tc>
          <w:tcPr>
            <w:tcW w:w="2880" w:type="dxa"/>
            <w:shd w:val="clear" w:color="auto" w:fill="auto"/>
            <w:vAlign w:val="center"/>
          </w:tcPr>
          <w:p w14:paraId="5DC1C33E" w14:textId="135FFE0F"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քլորոպիրամին</w:t>
            </w:r>
            <w:r w:rsidRPr="00B6690F">
              <w:rPr>
                <w:rFonts w:ascii="GHEA Grapalat" w:hAnsi="GHEA Grapalat"/>
                <w:sz w:val="20"/>
                <w:szCs w:val="20"/>
                <w:lang w:val="pt-BR"/>
              </w:rPr>
              <w:t xml:space="preserve"> /</w:t>
            </w:r>
            <w:r w:rsidRPr="00B6690F">
              <w:rPr>
                <w:rFonts w:ascii="GHEA Grapalat" w:hAnsi="GHEA Grapalat"/>
                <w:sz w:val="20"/>
                <w:szCs w:val="20"/>
                <w:lang w:val="hy-AM"/>
              </w:rPr>
              <w:t>քլորոպիրամինի</w:t>
            </w:r>
            <w:r w:rsidRPr="00B6690F">
              <w:rPr>
                <w:rFonts w:ascii="GHEA Grapalat" w:hAnsi="GHEA Grapalat"/>
                <w:sz w:val="20"/>
                <w:szCs w:val="20"/>
                <w:lang w:val="pt-BR"/>
              </w:rPr>
              <w:t xml:space="preserve"> </w:t>
            </w:r>
            <w:r w:rsidRPr="00B6690F">
              <w:rPr>
                <w:rFonts w:ascii="GHEA Grapalat" w:hAnsi="GHEA Grapalat"/>
                <w:sz w:val="20"/>
                <w:szCs w:val="20"/>
                <w:lang w:val="hy-AM"/>
              </w:rPr>
              <w:t>հիդրոքլորիդ</w:t>
            </w:r>
            <w:r w:rsidRPr="00B6690F">
              <w:rPr>
                <w:rFonts w:ascii="GHEA Grapalat" w:hAnsi="GHEA Grapalat"/>
                <w:sz w:val="20"/>
                <w:szCs w:val="20"/>
                <w:lang w:val="pt-BR"/>
              </w:rPr>
              <w:t>/ R06AC03, D04AA09</w:t>
            </w:r>
          </w:p>
        </w:tc>
        <w:tc>
          <w:tcPr>
            <w:tcW w:w="540" w:type="dxa"/>
            <w:shd w:val="clear" w:color="auto" w:fill="auto"/>
          </w:tcPr>
          <w:p w14:paraId="6D6C0A92" w14:textId="1CEEACFE"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64DE7634" w14:textId="0BB9A110"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456989C6" w14:textId="08128524"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7CD74572" w14:textId="20A567AD"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990226B" w14:textId="1C9BCB18"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59855463" w14:textId="362C9E7C"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6B033AEB" w14:textId="3E2E856B"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75F84B38" w14:textId="6B050A0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516A9B4E" w14:textId="3A097CE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1D4D1D6" w14:textId="1F1E4C2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C82B1B1" w14:textId="194368E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1CE7C0ED" w14:textId="1AFD6C7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01E1049D" w14:textId="4F82249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6A4C5D57" w14:textId="77777777" w:rsidTr="009565A7">
        <w:trPr>
          <w:cantSplit/>
          <w:trHeight w:val="728"/>
        </w:trPr>
        <w:tc>
          <w:tcPr>
            <w:tcW w:w="1525" w:type="dxa"/>
            <w:shd w:val="clear" w:color="auto" w:fill="auto"/>
            <w:vAlign w:val="center"/>
          </w:tcPr>
          <w:p w14:paraId="1613A877" w14:textId="3E8E4C59"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149</w:t>
            </w:r>
          </w:p>
        </w:tc>
        <w:tc>
          <w:tcPr>
            <w:tcW w:w="2520" w:type="dxa"/>
            <w:shd w:val="clear" w:color="auto" w:fill="auto"/>
            <w:vAlign w:val="center"/>
          </w:tcPr>
          <w:p w14:paraId="0B328D6A" w14:textId="356FF276"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pt-BR"/>
              </w:rPr>
              <w:t>33141114</w:t>
            </w:r>
            <w:r w:rsidRPr="00B6690F">
              <w:rPr>
                <w:rFonts w:ascii="GHEA Grapalat" w:hAnsi="GHEA Grapalat"/>
                <w:color w:val="333333"/>
                <w:sz w:val="16"/>
                <w:szCs w:val="16"/>
                <w:lang w:val="hy-AM"/>
              </w:rPr>
              <w:t>/1</w:t>
            </w:r>
          </w:p>
        </w:tc>
        <w:tc>
          <w:tcPr>
            <w:tcW w:w="2880" w:type="dxa"/>
            <w:shd w:val="clear" w:color="auto" w:fill="auto"/>
            <w:vAlign w:val="center"/>
          </w:tcPr>
          <w:p w14:paraId="2D67C71E" w14:textId="23D67442" w:rsidR="00C47C31" w:rsidRPr="00B6690F" w:rsidRDefault="00C47C31" w:rsidP="00C47C31">
            <w:pPr>
              <w:rPr>
                <w:rFonts w:ascii="GHEA Grapalat" w:hAnsi="GHEA Grapalat"/>
                <w:sz w:val="20"/>
                <w:szCs w:val="20"/>
                <w:lang w:val="hy-AM"/>
              </w:rPr>
            </w:pPr>
            <w:r w:rsidRPr="00B6690F">
              <w:rPr>
                <w:rFonts w:ascii="GHEA Grapalat" w:hAnsi="GHEA Grapalat" w:cs="Sylfaen"/>
                <w:sz w:val="20"/>
                <w:szCs w:val="20"/>
                <w:lang w:val="hy-AM"/>
              </w:rPr>
              <w:t>բժշկական</w:t>
            </w:r>
            <w:r w:rsidRPr="00B6690F">
              <w:rPr>
                <w:rFonts w:ascii="GHEA Grapalat" w:hAnsi="GHEA Grapalat"/>
                <w:sz w:val="20"/>
                <w:szCs w:val="20"/>
                <w:lang w:val="pt-BR"/>
              </w:rPr>
              <w:t xml:space="preserve"> </w:t>
            </w:r>
            <w:r w:rsidRPr="00B6690F">
              <w:rPr>
                <w:rFonts w:ascii="GHEA Grapalat" w:hAnsi="GHEA Grapalat" w:cs="Sylfaen"/>
                <w:sz w:val="20"/>
                <w:szCs w:val="20"/>
                <w:lang w:val="hy-AM"/>
              </w:rPr>
              <w:t>թանզիֆ</w:t>
            </w:r>
            <w:r w:rsidRPr="00B6690F">
              <w:rPr>
                <w:rFonts w:ascii="GHEA Grapalat" w:hAnsi="GHEA Grapalat"/>
                <w:sz w:val="20"/>
                <w:szCs w:val="20"/>
                <w:lang w:val="pt-BR"/>
              </w:rPr>
              <w:t xml:space="preserve"> (</w:t>
            </w:r>
            <w:r w:rsidRPr="00B6690F">
              <w:rPr>
                <w:rFonts w:ascii="GHEA Grapalat" w:hAnsi="GHEA Grapalat" w:cs="Sylfaen"/>
                <w:sz w:val="20"/>
                <w:szCs w:val="20"/>
                <w:lang w:val="hy-AM"/>
              </w:rPr>
              <w:t>մարլյա</w:t>
            </w:r>
            <w:r w:rsidRPr="00B6690F">
              <w:rPr>
                <w:rFonts w:ascii="GHEA Grapalat" w:hAnsi="GHEA Grapalat"/>
                <w:sz w:val="20"/>
                <w:szCs w:val="20"/>
                <w:lang w:val="pt-BR"/>
              </w:rPr>
              <w:t xml:space="preserve">) </w:t>
            </w:r>
            <w:r w:rsidRPr="00B6690F">
              <w:rPr>
                <w:rFonts w:ascii="GHEA Grapalat" w:hAnsi="GHEA Grapalat"/>
                <w:sz w:val="20"/>
                <w:szCs w:val="20"/>
                <w:lang w:val="hy-AM"/>
              </w:rPr>
              <w:t>լայնությունը</w:t>
            </w:r>
            <w:r w:rsidRPr="00B6690F">
              <w:rPr>
                <w:rFonts w:ascii="GHEA Grapalat" w:hAnsi="GHEA Grapalat"/>
                <w:sz w:val="20"/>
                <w:szCs w:val="20"/>
                <w:lang w:val="pt-BR"/>
              </w:rPr>
              <w:t xml:space="preserve"> 90</w:t>
            </w:r>
            <w:r w:rsidRPr="00B6690F">
              <w:rPr>
                <w:rFonts w:ascii="GHEA Grapalat" w:hAnsi="GHEA Grapalat"/>
                <w:sz w:val="20"/>
                <w:szCs w:val="20"/>
                <w:lang w:val="hy-AM"/>
              </w:rPr>
              <w:t>սմ</w:t>
            </w:r>
            <w:r w:rsidRPr="00B6690F">
              <w:rPr>
                <w:rFonts w:ascii="GHEA Grapalat" w:hAnsi="GHEA Grapalat"/>
                <w:sz w:val="20"/>
                <w:szCs w:val="20"/>
                <w:lang w:val="es-ES"/>
              </w:rPr>
              <w:tab/>
            </w:r>
          </w:p>
        </w:tc>
        <w:tc>
          <w:tcPr>
            <w:tcW w:w="540" w:type="dxa"/>
            <w:shd w:val="clear" w:color="auto" w:fill="auto"/>
          </w:tcPr>
          <w:p w14:paraId="014E98CD" w14:textId="0B6F3BC8"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3F48AE37" w14:textId="6B64A13A"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6250413B" w14:textId="498A6F2C"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BE36427" w14:textId="04871152"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D85FF57" w14:textId="1FCB0F51"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38A177E9" w14:textId="68C8CD04"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581EE2D" w14:textId="19C12CBF"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049B0799" w14:textId="3B5DB1F0"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4A7F247D" w14:textId="190897E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AA7BA30" w14:textId="685C87B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5F9E70B1" w14:textId="4A1C26CE"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5C562B6A" w14:textId="073776F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70CC57AC" w14:textId="4EC32899"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rsidRPr="00B6690F" w14:paraId="585DEAF1" w14:textId="77777777" w:rsidTr="00587037">
        <w:trPr>
          <w:cantSplit/>
          <w:trHeight w:val="728"/>
        </w:trPr>
        <w:tc>
          <w:tcPr>
            <w:tcW w:w="1525" w:type="dxa"/>
            <w:shd w:val="clear" w:color="auto" w:fill="auto"/>
            <w:vAlign w:val="center"/>
          </w:tcPr>
          <w:p w14:paraId="7E36805C" w14:textId="5348BA34"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150</w:t>
            </w:r>
          </w:p>
        </w:tc>
        <w:tc>
          <w:tcPr>
            <w:tcW w:w="2520" w:type="dxa"/>
            <w:shd w:val="clear" w:color="auto" w:fill="auto"/>
            <w:vAlign w:val="center"/>
          </w:tcPr>
          <w:p w14:paraId="0BE74A3A" w14:textId="5EE7E488" w:rsidR="00C47C31" w:rsidRPr="00B6690F" w:rsidRDefault="00C47C31" w:rsidP="00C47C31">
            <w:pPr>
              <w:jc w:val="center"/>
              <w:rPr>
                <w:rFonts w:ascii="GHEA Grapalat" w:hAnsi="GHEA Grapalat"/>
                <w:sz w:val="16"/>
                <w:szCs w:val="16"/>
                <w:lang w:val="hy-AM"/>
              </w:rPr>
            </w:pPr>
            <w:r w:rsidRPr="00B6690F">
              <w:rPr>
                <w:rFonts w:ascii="GHEA Grapalat" w:hAnsi="GHEA Grapalat"/>
                <w:color w:val="333333"/>
                <w:sz w:val="16"/>
                <w:szCs w:val="16"/>
                <w:lang w:val="hy-AM"/>
              </w:rPr>
              <w:t>38411200/</w:t>
            </w:r>
            <w:r w:rsidRPr="00B6690F">
              <w:rPr>
                <w:rFonts w:ascii="GHEA Grapalat" w:hAnsi="GHEA Grapalat"/>
                <w:color w:val="333333"/>
                <w:sz w:val="16"/>
                <w:szCs w:val="16"/>
              </w:rPr>
              <w:t>1</w:t>
            </w:r>
          </w:p>
        </w:tc>
        <w:tc>
          <w:tcPr>
            <w:tcW w:w="2880" w:type="dxa"/>
            <w:shd w:val="clear" w:color="auto" w:fill="auto"/>
            <w:vAlign w:val="center"/>
          </w:tcPr>
          <w:p w14:paraId="43174FD6" w14:textId="3CF6C005"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Ջերմաչափեր</w:t>
            </w:r>
          </w:p>
        </w:tc>
        <w:tc>
          <w:tcPr>
            <w:tcW w:w="540" w:type="dxa"/>
            <w:shd w:val="clear" w:color="auto" w:fill="auto"/>
          </w:tcPr>
          <w:p w14:paraId="705EAA7E" w14:textId="45552147" w:rsidR="00C47C31" w:rsidRPr="00B6690F" w:rsidRDefault="00C47C31" w:rsidP="00C47C31">
            <w:r w:rsidRPr="00B6690F">
              <w:rPr>
                <w:rFonts w:ascii="GHEA Grapalat" w:hAnsi="GHEA Grapalat" w:cs="Arial"/>
                <w:sz w:val="18"/>
                <w:szCs w:val="18"/>
                <w:lang w:val="pt-BR"/>
              </w:rPr>
              <w:t>%</w:t>
            </w:r>
          </w:p>
        </w:tc>
        <w:tc>
          <w:tcPr>
            <w:tcW w:w="540" w:type="dxa"/>
            <w:shd w:val="clear" w:color="auto" w:fill="auto"/>
          </w:tcPr>
          <w:p w14:paraId="7ABF973C" w14:textId="0E8A13AD"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2319D58E" w14:textId="5ED7D48F" w:rsidR="00C47C31" w:rsidRPr="00B6690F" w:rsidRDefault="00C47C31" w:rsidP="00C47C31">
            <w:r w:rsidRPr="00B6690F">
              <w:rPr>
                <w:rFonts w:ascii="GHEA Grapalat" w:hAnsi="GHEA Grapalat" w:cs="Arial"/>
                <w:sz w:val="18"/>
                <w:szCs w:val="18"/>
                <w:lang w:val="pt-BR"/>
              </w:rPr>
              <w:t>%</w:t>
            </w:r>
          </w:p>
        </w:tc>
        <w:tc>
          <w:tcPr>
            <w:tcW w:w="630" w:type="dxa"/>
            <w:shd w:val="clear" w:color="auto" w:fill="auto"/>
          </w:tcPr>
          <w:p w14:paraId="31226CB2" w14:textId="4CB0367A"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10B0C6C7" w14:textId="4C1767B9" w:rsidR="00C47C31" w:rsidRPr="00B6690F" w:rsidRDefault="00C47C31" w:rsidP="00C47C31">
            <w:pPr>
              <w:ind w:left="113" w:right="113"/>
            </w:pPr>
            <w:r w:rsidRPr="00B6690F">
              <w:rPr>
                <w:rFonts w:ascii="GHEA Grapalat" w:hAnsi="GHEA Grapalat" w:cs="Arial"/>
                <w:sz w:val="18"/>
                <w:szCs w:val="18"/>
                <w:lang w:val="pt-BR"/>
              </w:rPr>
              <w:t>%</w:t>
            </w:r>
          </w:p>
        </w:tc>
        <w:tc>
          <w:tcPr>
            <w:tcW w:w="630" w:type="dxa"/>
            <w:shd w:val="clear" w:color="auto" w:fill="auto"/>
          </w:tcPr>
          <w:p w14:paraId="68C67929" w14:textId="7A6E07B6" w:rsidR="00C47C31" w:rsidRPr="00B6690F" w:rsidRDefault="00C47C31" w:rsidP="00C47C31">
            <w:pPr>
              <w:ind w:left="113" w:right="113"/>
            </w:pPr>
            <w:r w:rsidRPr="00B6690F">
              <w:rPr>
                <w:rFonts w:ascii="GHEA Grapalat" w:hAnsi="GHEA Grapalat" w:cs="Arial"/>
                <w:sz w:val="18"/>
                <w:szCs w:val="18"/>
                <w:lang w:val="pt-BR"/>
              </w:rPr>
              <w:t>%</w:t>
            </w:r>
          </w:p>
        </w:tc>
        <w:tc>
          <w:tcPr>
            <w:tcW w:w="540" w:type="dxa"/>
            <w:shd w:val="clear" w:color="auto" w:fill="auto"/>
          </w:tcPr>
          <w:p w14:paraId="212314EE" w14:textId="22DE4AD2" w:rsidR="00C47C31" w:rsidRPr="00B6690F" w:rsidRDefault="00C47C31" w:rsidP="00C47C31">
            <w:pPr>
              <w:ind w:left="113" w:right="113"/>
            </w:pPr>
            <w:r w:rsidRPr="00B6690F">
              <w:rPr>
                <w:rFonts w:ascii="GHEA Grapalat" w:hAnsi="GHEA Grapalat" w:cs="Arial"/>
                <w:sz w:val="18"/>
                <w:szCs w:val="18"/>
                <w:lang w:val="pt-BR"/>
              </w:rPr>
              <w:t>%</w:t>
            </w:r>
          </w:p>
        </w:tc>
        <w:tc>
          <w:tcPr>
            <w:tcW w:w="810" w:type="dxa"/>
            <w:shd w:val="clear" w:color="auto" w:fill="auto"/>
          </w:tcPr>
          <w:p w14:paraId="59E6ABAD" w14:textId="14801B7B"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0154F50D" w14:textId="79B79243"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810" w:type="dxa"/>
            <w:shd w:val="clear" w:color="auto" w:fill="auto"/>
          </w:tcPr>
          <w:p w14:paraId="3349A819" w14:textId="40CED0D1"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720" w:type="dxa"/>
            <w:shd w:val="clear" w:color="auto" w:fill="auto"/>
          </w:tcPr>
          <w:p w14:paraId="2BC29FA6" w14:textId="35099237"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630" w:type="dxa"/>
            <w:shd w:val="clear" w:color="auto" w:fill="auto"/>
          </w:tcPr>
          <w:p w14:paraId="64737D1B" w14:textId="75DB91C2"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c>
          <w:tcPr>
            <w:tcW w:w="1103" w:type="dxa"/>
            <w:shd w:val="clear" w:color="auto" w:fill="auto"/>
          </w:tcPr>
          <w:p w14:paraId="3D93562E" w14:textId="2FF94AB4" w:rsidR="00C47C31" w:rsidRPr="00B6690F" w:rsidRDefault="00C47C31" w:rsidP="00C47C31">
            <w:pPr>
              <w:ind w:left="113" w:right="113"/>
              <w:rPr>
                <w:rFonts w:ascii="GHEA Grapalat" w:hAnsi="GHEA Grapalat" w:cs="Arial"/>
                <w:sz w:val="18"/>
                <w:szCs w:val="18"/>
                <w:lang w:val="hy-AM"/>
              </w:rPr>
            </w:pPr>
            <w:r w:rsidRPr="00B6690F">
              <w:rPr>
                <w:rFonts w:ascii="GHEA Grapalat" w:hAnsi="GHEA Grapalat" w:cs="Arial"/>
                <w:sz w:val="18"/>
                <w:szCs w:val="18"/>
                <w:lang w:val="pt-BR"/>
              </w:rPr>
              <w:t>%</w:t>
            </w:r>
          </w:p>
        </w:tc>
      </w:tr>
      <w:tr w:rsidR="00C47C31" w14:paraId="60423D6F" w14:textId="77777777" w:rsidTr="00587037">
        <w:trPr>
          <w:cantSplit/>
          <w:trHeight w:val="728"/>
        </w:trPr>
        <w:tc>
          <w:tcPr>
            <w:tcW w:w="1525" w:type="dxa"/>
            <w:shd w:val="clear" w:color="auto" w:fill="auto"/>
            <w:vAlign w:val="center"/>
          </w:tcPr>
          <w:p w14:paraId="669497DB" w14:textId="683BA95B" w:rsidR="00C47C31" w:rsidRPr="00B6690F" w:rsidRDefault="00C47C31" w:rsidP="00C47C31">
            <w:pPr>
              <w:jc w:val="center"/>
              <w:rPr>
                <w:rFonts w:ascii="GHEA Grapalat" w:hAnsi="GHEA Grapalat" w:cs="Arial LatArm"/>
                <w:lang w:val="hy-AM"/>
              </w:rPr>
            </w:pPr>
            <w:r w:rsidRPr="00B6690F">
              <w:rPr>
                <w:rFonts w:ascii="GHEA Grapalat" w:hAnsi="GHEA Grapalat" w:cs="Arial LatArm"/>
                <w:lang w:val="hy-AM"/>
              </w:rPr>
              <w:t>151</w:t>
            </w:r>
          </w:p>
        </w:tc>
        <w:tc>
          <w:tcPr>
            <w:tcW w:w="2520" w:type="dxa"/>
            <w:shd w:val="clear" w:color="auto" w:fill="auto"/>
            <w:vAlign w:val="center"/>
          </w:tcPr>
          <w:p w14:paraId="6D929D19" w14:textId="53DD06B0" w:rsidR="00C47C31" w:rsidRPr="00B6690F" w:rsidRDefault="00C47C31" w:rsidP="00C47C31">
            <w:pPr>
              <w:jc w:val="center"/>
              <w:rPr>
                <w:rFonts w:ascii="GHEA Grapalat" w:hAnsi="GHEA Grapalat"/>
                <w:color w:val="333333"/>
                <w:sz w:val="16"/>
                <w:szCs w:val="16"/>
                <w:lang w:val="hy-AM"/>
              </w:rPr>
            </w:pPr>
            <w:r w:rsidRPr="00B6690F">
              <w:rPr>
                <w:rFonts w:ascii="GHEA Grapalat" w:hAnsi="GHEA Grapalat"/>
                <w:color w:val="333333"/>
                <w:sz w:val="16"/>
                <w:szCs w:val="16"/>
                <w:lang w:val="hy-AM"/>
              </w:rPr>
              <w:t>39518300/1</w:t>
            </w:r>
          </w:p>
        </w:tc>
        <w:tc>
          <w:tcPr>
            <w:tcW w:w="2880" w:type="dxa"/>
            <w:shd w:val="clear" w:color="auto" w:fill="auto"/>
            <w:vAlign w:val="center"/>
          </w:tcPr>
          <w:p w14:paraId="2CA1C18B" w14:textId="615666BA" w:rsidR="00C47C31" w:rsidRPr="00B6690F" w:rsidRDefault="00C47C31" w:rsidP="00C47C31">
            <w:pPr>
              <w:rPr>
                <w:rFonts w:ascii="GHEA Grapalat" w:hAnsi="GHEA Grapalat"/>
                <w:sz w:val="20"/>
                <w:szCs w:val="20"/>
                <w:lang w:val="hy-AM"/>
              </w:rPr>
            </w:pPr>
            <w:r w:rsidRPr="00B6690F">
              <w:rPr>
                <w:rFonts w:ascii="GHEA Grapalat" w:hAnsi="GHEA Grapalat"/>
                <w:sz w:val="20"/>
                <w:szCs w:val="20"/>
                <w:lang w:val="hy-AM"/>
              </w:rPr>
              <w:t>Վիրաբուժական բաժանմունքի սավաններ</w:t>
            </w:r>
          </w:p>
        </w:tc>
        <w:tc>
          <w:tcPr>
            <w:tcW w:w="540" w:type="dxa"/>
            <w:shd w:val="clear" w:color="auto" w:fill="auto"/>
          </w:tcPr>
          <w:p w14:paraId="548AB5E8" w14:textId="7311F5D8" w:rsidR="00C47C31" w:rsidRPr="00B6690F" w:rsidRDefault="00C47C31" w:rsidP="00C47C31">
            <w:pPr>
              <w:rPr>
                <w:rFonts w:ascii="GHEA Grapalat" w:hAnsi="GHEA Grapalat" w:cs="Arial"/>
                <w:sz w:val="18"/>
                <w:szCs w:val="18"/>
                <w:lang w:val="pt-BR"/>
              </w:rPr>
            </w:pPr>
            <w:r w:rsidRPr="00B6690F">
              <w:rPr>
                <w:rFonts w:ascii="GHEA Grapalat" w:hAnsi="GHEA Grapalat" w:cs="Arial"/>
                <w:sz w:val="18"/>
                <w:szCs w:val="18"/>
                <w:lang w:val="pt-BR"/>
              </w:rPr>
              <w:t>%</w:t>
            </w:r>
          </w:p>
        </w:tc>
        <w:tc>
          <w:tcPr>
            <w:tcW w:w="540" w:type="dxa"/>
            <w:shd w:val="clear" w:color="auto" w:fill="auto"/>
          </w:tcPr>
          <w:p w14:paraId="687158E6" w14:textId="131142D4" w:rsidR="00C47C31" w:rsidRPr="00B6690F" w:rsidRDefault="00C47C31" w:rsidP="00C47C31">
            <w:pPr>
              <w:rPr>
                <w:rFonts w:ascii="GHEA Grapalat" w:hAnsi="GHEA Grapalat" w:cs="Arial"/>
                <w:sz w:val="18"/>
                <w:szCs w:val="18"/>
                <w:lang w:val="pt-BR"/>
              </w:rPr>
            </w:pPr>
            <w:r w:rsidRPr="00B6690F">
              <w:rPr>
                <w:rFonts w:ascii="GHEA Grapalat" w:hAnsi="GHEA Grapalat" w:cs="Arial"/>
                <w:sz w:val="18"/>
                <w:szCs w:val="18"/>
                <w:lang w:val="pt-BR"/>
              </w:rPr>
              <w:t>%</w:t>
            </w:r>
          </w:p>
        </w:tc>
        <w:tc>
          <w:tcPr>
            <w:tcW w:w="630" w:type="dxa"/>
            <w:shd w:val="clear" w:color="auto" w:fill="auto"/>
          </w:tcPr>
          <w:p w14:paraId="5F6C64AA" w14:textId="183D787D" w:rsidR="00C47C31" w:rsidRPr="00B6690F" w:rsidRDefault="00C47C31" w:rsidP="00C47C31">
            <w:pPr>
              <w:rPr>
                <w:rFonts w:ascii="GHEA Grapalat" w:hAnsi="GHEA Grapalat" w:cs="Arial"/>
                <w:sz w:val="18"/>
                <w:szCs w:val="18"/>
                <w:lang w:val="pt-BR"/>
              </w:rPr>
            </w:pPr>
            <w:r w:rsidRPr="00B6690F">
              <w:rPr>
                <w:rFonts w:ascii="GHEA Grapalat" w:hAnsi="GHEA Grapalat" w:cs="Arial"/>
                <w:sz w:val="18"/>
                <w:szCs w:val="18"/>
                <w:lang w:val="pt-BR"/>
              </w:rPr>
              <w:t>%</w:t>
            </w:r>
          </w:p>
        </w:tc>
        <w:tc>
          <w:tcPr>
            <w:tcW w:w="630" w:type="dxa"/>
            <w:shd w:val="clear" w:color="auto" w:fill="auto"/>
          </w:tcPr>
          <w:p w14:paraId="5C5ECA4A" w14:textId="0944131A"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540" w:type="dxa"/>
            <w:shd w:val="clear" w:color="auto" w:fill="auto"/>
          </w:tcPr>
          <w:p w14:paraId="3B834E60" w14:textId="139D8F0F"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630" w:type="dxa"/>
            <w:shd w:val="clear" w:color="auto" w:fill="auto"/>
          </w:tcPr>
          <w:p w14:paraId="37629C61" w14:textId="1E85F849"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540" w:type="dxa"/>
            <w:shd w:val="clear" w:color="auto" w:fill="auto"/>
          </w:tcPr>
          <w:p w14:paraId="5D161778" w14:textId="1492C716"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810" w:type="dxa"/>
            <w:shd w:val="clear" w:color="auto" w:fill="auto"/>
          </w:tcPr>
          <w:p w14:paraId="338F3574" w14:textId="5DEC642B"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810" w:type="dxa"/>
            <w:shd w:val="clear" w:color="auto" w:fill="auto"/>
          </w:tcPr>
          <w:p w14:paraId="18027B56" w14:textId="50CBA2E8"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810" w:type="dxa"/>
            <w:shd w:val="clear" w:color="auto" w:fill="auto"/>
          </w:tcPr>
          <w:p w14:paraId="32423DB4" w14:textId="2F357D97"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720" w:type="dxa"/>
            <w:shd w:val="clear" w:color="auto" w:fill="auto"/>
          </w:tcPr>
          <w:p w14:paraId="3245E35B" w14:textId="321FE57E"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630" w:type="dxa"/>
            <w:shd w:val="clear" w:color="auto" w:fill="auto"/>
          </w:tcPr>
          <w:p w14:paraId="3E2FE00B" w14:textId="0CB3F23C" w:rsidR="00C47C31" w:rsidRPr="00B6690F"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c>
          <w:tcPr>
            <w:tcW w:w="1103" w:type="dxa"/>
            <w:shd w:val="clear" w:color="auto" w:fill="auto"/>
          </w:tcPr>
          <w:p w14:paraId="4DB2D27F" w14:textId="6E60AB01" w:rsidR="00C47C31" w:rsidRPr="00FF147E" w:rsidRDefault="00C47C31" w:rsidP="00C47C31">
            <w:pPr>
              <w:ind w:left="113" w:right="113"/>
              <w:rPr>
                <w:rFonts w:ascii="GHEA Grapalat" w:hAnsi="GHEA Grapalat" w:cs="Arial"/>
                <w:sz w:val="18"/>
                <w:szCs w:val="18"/>
                <w:lang w:val="pt-BR"/>
              </w:rPr>
            </w:pPr>
            <w:r w:rsidRPr="00B6690F">
              <w:rPr>
                <w:rFonts w:ascii="GHEA Grapalat" w:hAnsi="GHEA Grapalat" w:cs="Arial"/>
                <w:sz w:val="18"/>
                <w:szCs w:val="18"/>
                <w:lang w:val="pt-BR"/>
              </w:rPr>
              <w:t>%</w:t>
            </w:r>
          </w:p>
        </w:tc>
      </w:tr>
    </w:tbl>
    <w:p w14:paraId="45EA10E4" w14:textId="77777777" w:rsidR="00D379AC" w:rsidRPr="004D44BF" w:rsidRDefault="00D379AC" w:rsidP="00D379AC">
      <w:pPr>
        <w:jc w:val="both"/>
        <w:rPr>
          <w:rFonts w:ascii="GHEA Grapalat" w:hAnsi="GHEA Grapalat" w:cs="Sylfaen"/>
          <w:i/>
          <w:sz w:val="16"/>
          <w:szCs w:val="16"/>
          <w:lang w:val="pt-BR"/>
        </w:rPr>
      </w:pPr>
      <w:r w:rsidRPr="001D437D">
        <w:rPr>
          <w:rFonts w:ascii="GHEA Grapalat" w:hAnsi="GHEA Grapalat"/>
          <w:i/>
          <w:sz w:val="16"/>
          <w:szCs w:val="16"/>
          <w:lang w:val="es-ES"/>
        </w:rPr>
        <w:t xml:space="preserve">* </w:t>
      </w:r>
      <w:r w:rsidRPr="004D44BF">
        <w:rPr>
          <w:rFonts w:ascii="GHEA Grapalat" w:hAnsi="GHEA Grapalat" w:cs="Sylfaen"/>
          <w:i/>
          <w:sz w:val="16"/>
          <w:szCs w:val="16"/>
          <w:lang w:val="pt-BR"/>
        </w:rPr>
        <w:t>Վճարման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ենթակա</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գումարները</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ներկայացվում են աճողական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F96D4D1" w14:textId="77777777" w:rsidR="00D379AC" w:rsidRPr="004D44BF" w:rsidRDefault="00D379AC" w:rsidP="00D379AC">
      <w:pPr>
        <w:jc w:val="both"/>
        <w:rPr>
          <w:rFonts w:ascii="GHEA Grapalat" w:hAnsi="GHEA Grapalat"/>
          <w:i/>
          <w:sz w:val="16"/>
          <w:szCs w:val="16"/>
          <w:lang w:val="pt-BR"/>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p w14:paraId="186F3589" w14:textId="77777777" w:rsidR="00D379AC" w:rsidRPr="00F103AC" w:rsidRDefault="00D379AC" w:rsidP="00D379AC">
      <w:pPr>
        <w:jc w:val="center"/>
        <w:rPr>
          <w:rFonts w:ascii="GHEA Grapalat" w:hAnsi="GHEA Grapalat"/>
          <w:sz w:val="20"/>
          <w:lang w:val="pt-BR"/>
        </w:rPr>
      </w:pPr>
    </w:p>
    <w:p w14:paraId="5E3DE4B0" w14:textId="7E53E235" w:rsidR="00071D1C" w:rsidRDefault="00071D1C" w:rsidP="00EF3662">
      <w:pPr>
        <w:jc w:val="right"/>
        <w:rPr>
          <w:rFonts w:ascii="GHEA Grapalat" w:hAnsi="GHEA Grapalat"/>
          <w:sz w:val="20"/>
          <w:lang w:val="pt-BR"/>
        </w:rPr>
      </w:pPr>
    </w:p>
    <w:p w14:paraId="731A0D54" w14:textId="77777777" w:rsidR="009565A7" w:rsidRPr="00D379AC" w:rsidRDefault="009565A7" w:rsidP="00EF3662">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20"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4A98C5F6"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61EF5504" w14:textId="269A8A81"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sidR="00533563">
        <w:rPr>
          <w:rFonts w:ascii="GHEA Grapalat" w:hAnsi="GHEA Grapalat"/>
          <w:i/>
          <w:sz w:val="18"/>
          <w:lang w:val="hy-AM"/>
        </w:rPr>
        <w:t>2</w:t>
      </w:r>
      <w:r w:rsidRPr="007569E5">
        <w:rPr>
          <w:rFonts w:ascii="GHEA Grapalat" w:hAnsi="GHEA Grapalat"/>
          <w:i/>
          <w:sz w:val="18"/>
          <w:lang w:val="hy-AM"/>
        </w:rPr>
        <w:t>»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100E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111D5CEC" w:rsidR="00471FB0" w:rsidRDefault="00471FB0" w:rsidP="00EF3662">
      <w:pPr>
        <w:ind w:left="-142" w:firstLine="142"/>
        <w:jc w:val="center"/>
        <w:rPr>
          <w:rFonts w:ascii="GHEA Grapalat" w:hAnsi="GHEA Grapalat" w:cs="Sylfaen"/>
          <w:b/>
        </w:rPr>
      </w:pPr>
    </w:p>
    <w:p w14:paraId="2E829530" w14:textId="77777777" w:rsidR="00003A9B" w:rsidRDefault="00003A9B"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59D74D0"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74971ACA" w14:textId="193E2291"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sidR="00533563">
        <w:rPr>
          <w:rFonts w:ascii="GHEA Grapalat" w:hAnsi="GHEA Grapalat"/>
          <w:i/>
          <w:sz w:val="18"/>
          <w:lang w:val="hy-AM"/>
        </w:rPr>
        <w:t>2</w:t>
      </w:r>
      <w:r w:rsidRPr="007569E5">
        <w:rPr>
          <w:rFonts w:ascii="GHEA Grapalat" w:hAnsi="GHEA Grapalat"/>
          <w:i/>
          <w:sz w:val="18"/>
          <w:lang w:val="hy-AM"/>
        </w:rPr>
        <w:t>»   ծածկագրով պայմանագրի</w:t>
      </w:r>
    </w:p>
    <w:p w14:paraId="0215E59D" w14:textId="3E954BD1" w:rsidR="00491485" w:rsidRPr="007569E5" w:rsidRDefault="00491485" w:rsidP="00471FB0">
      <w:pPr>
        <w:jc w:val="right"/>
        <w:rPr>
          <w:rFonts w:ascii="GHEA Grapalat" w:hAnsi="GHEA Grapalat"/>
          <w:i/>
          <w:sz w:val="18"/>
        </w:rPr>
      </w:pP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14" w:name="_Hlk187704942"/>
      <w:r w:rsidRPr="007569E5">
        <w:rPr>
          <w:rFonts w:ascii="GHEA Grapalat" w:hAnsi="GHEA Grapalat"/>
          <w:i/>
          <w:sz w:val="18"/>
          <w:lang w:val="hy-AM"/>
        </w:rPr>
        <w:t xml:space="preserve">Հավելված N </w:t>
      </w:r>
      <w:r w:rsidRPr="007569E5">
        <w:rPr>
          <w:rFonts w:ascii="GHEA Grapalat" w:hAnsi="GHEA Grapalat"/>
          <w:i/>
          <w:sz w:val="18"/>
        </w:rPr>
        <w:t>4</w:t>
      </w:r>
    </w:p>
    <w:p w14:paraId="63EB9F4E"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614B7124" w14:textId="230D435B"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sidR="00533563">
        <w:rPr>
          <w:rFonts w:ascii="GHEA Grapalat" w:hAnsi="GHEA Grapalat"/>
          <w:i/>
          <w:sz w:val="18"/>
          <w:lang w:val="hy-AM"/>
        </w:rPr>
        <w:t>2</w:t>
      </w:r>
      <w:r w:rsidRPr="007569E5">
        <w:rPr>
          <w:rFonts w:ascii="GHEA Grapalat" w:hAnsi="GHEA Grapalat"/>
          <w:i/>
          <w:sz w:val="18"/>
          <w:lang w:val="hy-AM"/>
        </w:rPr>
        <w:t>»   ծածկագրով պայմանագրի</w:t>
      </w: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և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2EBD7045"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w:t>
      </w:r>
      <w:r w:rsidR="001B3042">
        <w:rPr>
          <w:rFonts w:ascii="GHEA Grapalat" w:hAnsi="GHEA Grapalat"/>
          <w:i/>
          <w:sz w:val="18"/>
          <w:lang w:val="hy-AM"/>
        </w:rPr>
        <w:t xml:space="preserve"> </w:t>
      </w:r>
      <w:r w:rsidRPr="007569E5">
        <w:rPr>
          <w:rFonts w:ascii="GHEA Grapalat" w:hAnsi="GHEA Grapalat"/>
          <w:i/>
          <w:sz w:val="18"/>
          <w:lang w:val="hy-AM"/>
        </w:rPr>
        <w:t>-ԳՀԱՊՁԲ-25/</w:t>
      </w:r>
      <w:r w:rsidR="00003A9B">
        <w:rPr>
          <w:rFonts w:ascii="GHEA Grapalat" w:hAnsi="GHEA Grapalat"/>
          <w:i/>
          <w:sz w:val="18"/>
          <w:lang w:val="hy-AM"/>
        </w:rPr>
        <w:t>45</w:t>
      </w:r>
      <w:r w:rsidRPr="007569E5">
        <w:rPr>
          <w:rFonts w:ascii="GHEA Grapalat" w:hAnsi="GHEA Grapalat"/>
          <w:i/>
          <w:sz w:val="18"/>
          <w:lang w:val="hy-AM"/>
        </w:rPr>
        <w:t xml:space="preserve">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միջև  «--»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EFA4C" w14:textId="77777777" w:rsidR="00224A68" w:rsidRDefault="00224A68">
      <w:r>
        <w:separator/>
      </w:r>
    </w:p>
  </w:endnote>
  <w:endnote w:type="continuationSeparator" w:id="0">
    <w:p w14:paraId="49C31DD3" w14:textId="77777777" w:rsidR="00224A68" w:rsidRDefault="0022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0C4F8" w14:textId="77777777" w:rsidR="00224A68" w:rsidRDefault="00224A68">
      <w:r>
        <w:separator/>
      </w:r>
    </w:p>
  </w:footnote>
  <w:footnote w:type="continuationSeparator" w:id="0">
    <w:p w14:paraId="072369B7" w14:textId="77777777" w:rsidR="00224A68" w:rsidRDefault="00224A68">
      <w:r>
        <w:continuationSeparator/>
      </w:r>
    </w:p>
  </w:footnote>
  <w:footnote w:id="1">
    <w:p w14:paraId="25D7C28F" w14:textId="77777777" w:rsidR="009565A7" w:rsidRPr="006D2E03" w:rsidRDefault="009565A7"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9565A7" w:rsidRPr="008C7473" w:rsidRDefault="009565A7"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9565A7" w:rsidRPr="008C7473" w:rsidRDefault="009565A7"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9565A7" w:rsidRPr="008C7473" w:rsidRDefault="009565A7"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9565A7" w:rsidRPr="008C7473" w:rsidRDefault="009565A7"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9565A7" w:rsidRPr="004F5893" w:rsidRDefault="009565A7">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9565A7" w:rsidRPr="004F5893" w:rsidRDefault="009565A7"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9565A7" w:rsidRPr="004B72E3" w:rsidRDefault="009565A7"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565A7" w:rsidRPr="004B72E3" w:rsidRDefault="009565A7"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565A7" w:rsidRPr="00084034" w:rsidRDefault="009565A7"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9565A7" w:rsidRPr="000B7538" w:rsidRDefault="009565A7"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565A7" w:rsidRPr="000B7538" w:rsidRDefault="009565A7"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565A7" w:rsidRPr="000B7538" w:rsidRDefault="009565A7"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565A7" w:rsidRPr="006F2A6C" w:rsidRDefault="009565A7">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9565A7" w:rsidRPr="000B7538" w:rsidRDefault="009565A7"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9565A7" w:rsidRPr="00F913EC" w:rsidRDefault="009565A7"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9565A7" w:rsidRPr="006F2A6C" w:rsidRDefault="009565A7"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9565A7" w:rsidRPr="00084034" w:rsidRDefault="009565A7"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9565A7" w:rsidRPr="00084034" w:rsidRDefault="009565A7">
      <w:pPr>
        <w:pStyle w:val="FootnoteText"/>
        <w:rPr>
          <w:rFonts w:asciiTheme="minorHAnsi" w:hAnsiTheme="minorHAnsi"/>
          <w:lang w:val="hy-AM"/>
        </w:rPr>
      </w:pPr>
    </w:p>
  </w:footnote>
  <w:footnote w:id="8">
    <w:p w14:paraId="422AF998" w14:textId="0DB20754" w:rsidR="009565A7" w:rsidRPr="00FD4E69" w:rsidRDefault="009565A7"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9565A7" w:rsidRPr="00FD4E69" w:rsidRDefault="009565A7"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9565A7" w:rsidRPr="00AB6289" w:rsidRDefault="009565A7"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9565A7" w:rsidRPr="00FD4E69" w:rsidRDefault="009565A7">
      <w:pPr>
        <w:pStyle w:val="FootnoteText"/>
        <w:rPr>
          <w:rFonts w:asciiTheme="minorHAnsi" w:hAnsiTheme="minorHAnsi"/>
          <w:lang w:val="af-ZA"/>
        </w:rPr>
      </w:pPr>
    </w:p>
  </w:footnote>
  <w:footnote w:id="11">
    <w:p w14:paraId="40326818" w14:textId="77777777" w:rsidR="009565A7" w:rsidRPr="000B7538" w:rsidRDefault="009565A7"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565A7" w:rsidRPr="000B7538" w:rsidRDefault="009565A7"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565A7" w:rsidRPr="00523B4A" w:rsidRDefault="009565A7">
      <w:pPr>
        <w:pStyle w:val="FootnoteText"/>
        <w:rPr>
          <w:rFonts w:asciiTheme="minorHAnsi" w:hAnsiTheme="minorHAnsi"/>
        </w:rPr>
      </w:pPr>
    </w:p>
  </w:footnote>
  <w:footnote w:id="12">
    <w:p w14:paraId="60BFBF72" w14:textId="77777777" w:rsidR="009565A7" w:rsidRPr="00C65A05" w:rsidRDefault="009565A7" w:rsidP="00044D9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372072C6" w14:textId="77777777" w:rsidR="009565A7" w:rsidRPr="006265F4" w:rsidDel="007942E8" w:rsidRDefault="009565A7" w:rsidP="00044D9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p w14:paraId="72DFE128" w14:textId="77777777" w:rsidR="009565A7" w:rsidRPr="006265F4" w:rsidRDefault="009565A7" w:rsidP="00044D9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1CDA376" w14:textId="77777777" w:rsidR="009565A7" w:rsidRPr="006265F4" w:rsidDel="007942E8" w:rsidRDefault="009565A7" w:rsidP="00044D90">
      <w:pPr>
        <w:pStyle w:val="FootnoteText"/>
        <w:rPr>
          <w:del w:id="11" w:author="User" w:date="2019-05-26T10:01:00Z"/>
          <w:rFonts w:ascii="GHEA Grapalat" w:hAnsi="GHEA Grapalat"/>
          <w:i/>
          <w:sz w:val="16"/>
          <w:szCs w:val="24"/>
          <w:lang w:val="af-ZA" w:eastAsia="en-US"/>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190496F3" w14:textId="77777777" w:rsidR="009565A7" w:rsidRPr="006265F4" w:rsidRDefault="009565A7" w:rsidP="00044D9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01F9AC7" w14:textId="77777777" w:rsidR="009565A7" w:rsidRPr="006265F4" w:rsidDel="007942E8" w:rsidRDefault="009565A7" w:rsidP="00044D90">
      <w:pPr>
        <w:pStyle w:val="FootnoteText"/>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165FB471" w14:textId="5F0649F8" w:rsidR="009565A7" w:rsidRPr="00151EB5" w:rsidRDefault="009565A7">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9565A7" w:rsidRPr="00151EB5" w:rsidRDefault="009565A7"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9565A7" w:rsidRPr="00151EB5" w:rsidRDefault="009565A7">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0666BB1B" w14:textId="77777777" w:rsidR="009565A7" w:rsidRDefault="009565A7" w:rsidP="00610BFF">
      <w:pPr>
        <w:pStyle w:val="FootnoteText"/>
        <w:jc w:val="both"/>
        <w:rPr>
          <w:rFonts w:ascii="Sylfaen" w:hAnsi="Sylfaen"/>
          <w:lang w:val="hy-AM"/>
        </w:rPr>
      </w:pPr>
      <w:r>
        <w:rPr>
          <w:rStyle w:val="FootnoteReference"/>
        </w:rPr>
        <w:t>25</w:t>
      </w:r>
      <w:r>
        <w:t xml:space="preserve"> </w:t>
      </w:r>
      <w:r>
        <w:rPr>
          <w:color w:val="FFFFFF"/>
          <w:vertAlign w:val="superscript"/>
          <w:lang w:val="hy-AM"/>
        </w:rPr>
        <w:t>24</w:t>
      </w:r>
      <w:r>
        <w:rPr>
          <w:vertAlign w:val="superscript"/>
          <w:lang w:val="hy-AM"/>
        </w:rP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A9B"/>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D90"/>
    <w:rsid w:val="00045B10"/>
    <w:rsid w:val="000465FA"/>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26F"/>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336"/>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C2A"/>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222A"/>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A68"/>
    <w:rsid w:val="00224EDD"/>
    <w:rsid w:val="002250D8"/>
    <w:rsid w:val="0022515E"/>
    <w:rsid w:val="002252CD"/>
    <w:rsid w:val="00226412"/>
    <w:rsid w:val="002273AD"/>
    <w:rsid w:val="0022770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C06"/>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381D"/>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3F9"/>
    <w:rsid w:val="002E0768"/>
    <w:rsid w:val="002E0877"/>
    <w:rsid w:val="002E0966"/>
    <w:rsid w:val="002E2FF7"/>
    <w:rsid w:val="002E3165"/>
    <w:rsid w:val="002E33D8"/>
    <w:rsid w:val="002E4305"/>
    <w:rsid w:val="002E530A"/>
    <w:rsid w:val="002E531D"/>
    <w:rsid w:val="002E67D3"/>
    <w:rsid w:val="002E7EE1"/>
    <w:rsid w:val="002F1AB3"/>
    <w:rsid w:val="002F2B23"/>
    <w:rsid w:val="002F2C5F"/>
    <w:rsid w:val="002F2CE0"/>
    <w:rsid w:val="002F35FE"/>
    <w:rsid w:val="002F4444"/>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0FC"/>
    <w:rsid w:val="00345909"/>
    <w:rsid w:val="003465D8"/>
    <w:rsid w:val="003468B8"/>
    <w:rsid w:val="00347499"/>
    <w:rsid w:val="0034769E"/>
    <w:rsid w:val="0034777A"/>
    <w:rsid w:val="00350018"/>
    <w:rsid w:val="003500D1"/>
    <w:rsid w:val="00350C85"/>
    <w:rsid w:val="00352DB8"/>
    <w:rsid w:val="00353890"/>
    <w:rsid w:val="00355533"/>
    <w:rsid w:val="0035555B"/>
    <w:rsid w:val="003566FD"/>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CD2"/>
    <w:rsid w:val="003A62A4"/>
    <w:rsid w:val="003A645E"/>
    <w:rsid w:val="003A7164"/>
    <w:rsid w:val="003A7A32"/>
    <w:rsid w:val="003A7FC7"/>
    <w:rsid w:val="003B0939"/>
    <w:rsid w:val="003B0D6E"/>
    <w:rsid w:val="003B1D8F"/>
    <w:rsid w:val="003B1FC0"/>
    <w:rsid w:val="003B214B"/>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48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77E"/>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D46"/>
    <w:rsid w:val="004B2F56"/>
    <w:rsid w:val="004B383E"/>
    <w:rsid w:val="004B4580"/>
    <w:rsid w:val="004B53DC"/>
    <w:rsid w:val="004B5522"/>
    <w:rsid w:val="004B61C2"/>
    <w:rsid w:val="004B6D52"/>
    <w:rsid w:val="004B7B69"/>
    <w:rsid w:val="004B7C30"/>
    <w:rsid w:val="004B7C9F"/>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56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EB"/>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9C6"/>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8D1"/>
    <w:rsid w:val="005F7C1D"/>
    <w:rsid w:val="00600DD3"/>
    <w:rsid w:val="00604D97"/>
    <w:rsid w:val="0060505A"/>
    <w:rsid w:val="0060526C"/>
    <w:rsid w:val="00606328"/>
    <w:rsid w:val="0060652B"/>
    <w:rsid w:val="00606B84"/>
    <w:rsid w:val="0060715C"/>
    <w:rsid w:val="00610BFF"/>
    <w:rsid w:val="00613C1B"/>
    <w:rsid w:val="00614934"/>
    <w:rsid w:val="00614AC5"/>
    <w:rsid w:val="00615570"/>
    <w:rsid w:val="006158AD"/>
    <w:rsid w:val="00616808"/>
    <w:rsid w:val="006175DC"/>
    <w:rsid w:val="00617A6E"/>
    <w:rsid w:val="0062054B"/>
    <w:rsid w:val="00620934"/>
    <w:rsid w:val="00620AB7"/>
    <w:rsid w:val="0062101F"/>
    <w:rsid w:val="00621350"/>
    <w:rsid w:val="00621D3B"/>
    <w:rsid w:val="00621E4B"/>
    <w:rsid w:val="00621FDC"/>
    <w:rsid w:val="00622091"/>
    <w:rsid w:val="006236D6"/>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5812"/>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954"/>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2ED"/>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722"/>
    <w:rsid w:val="007F72DC"/>
    <w:rsid w:val="008012F3"/>
    <w:rsid w:val="008013DA"/>
    <w:rsid w:val="00801727"/>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1F7C"/>
    <w:rsid w:val="008326D8"/>
    <w:rsid w:val="0083296C"/>
    <w:rsid w:val="008344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1C9"/>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0645"/>
    <w:rsid w:val="0087155D"/>
    <w:rsid w:val="00871E55"/>
    <w:rsid w:val="0087341E"/>
    <w:rsid w:val="0087360C"/>
    <w:rsid w:val="00873923"/>
    <w:rsid w:val="00873E83"/>
    <w:rsid w:val="00873FE9"/>
    <w:rsid w:val="008743F2"/>
    <w:rsid w:val="008769B4"/>
    <w:rsid w:val="008777E0"/>
    <w:rsid w:val="00877A8E"/>
    <w:rsid w:val="00877F78"/>
    <w:rsid w:val="0088001E"/>
    <w:rsid w:val="00880500"/>
    <w:rsid w:val="00880C5E"/>
    <w:rsid w:val="00881C05"/>
    <w:rsid w:val="00881C22"/>
    <w:rsid w:val="0088384C"/>
    <w:rsid w:val="00884204"/>
    <w:rsid w:val="00884822"/>
    <w:rsid w:val="0088484E"/>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6BE"/>
    <w:rsid w:val="008F2B76"/>
    <w:rsid w:val="008F36D4"/>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392"/>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5A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38F"/>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4950"/>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415"/>
    <w:rsid w:val="00AC082E"/>
    <w:rsid w:val="00AC3F2F"/>
    <w:rsid w:val="00AC45C7"/>
    <w:rsid w:val="00AC4794"/>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5ED"/>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A2D"/>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90F"/>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37EC"/>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0E7"/>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C31"/>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0E9"/>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61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9AC"/>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0CAC"/>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DA"/>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82E"/>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34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80A"/>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012F"/>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38A0"/>
    <w:rsid w:val="00F9448B"/>
    <w:rsid w:val="00F954E8"/>
    <w:rsid w:val="00F95E77"/>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hyperlink" Target="http://www.procurement.am" TargetMode="External"/><Relationship Id="rId18" Type="http://schemas.openxmlformats.org/officeDocument/2006/relationships/hyperlink" Target="mailto:pmc@moh.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qbk.gnumner@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qbk.gnumner@gmail.com" TargetMode="External"/><Relationship Id="rId20" Type="http://schemas.openxmlformats.org/officeDocument/2006/relationships/hyperlink" Target="mailto:pmc@moh.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qbk.gnumner@gmail.com" TargetMode="External"/><Relationship Id="rId19"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qbk.gnumner@gmail.com" TargetMode="External"/><Relationship Id="rId14" Type="http://schemas.openxmlformats.org/officeDocument/2006/relationships/hyperlink" Target="mailto:qbk.gnumner@gmail.co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02ED8-007C-47C3-8E95-9BA7A891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108</Pages>
  <Words>31884</Words>
  <Characters>181744</Characters>
  <Application>Microsoft Office Word</Application>
  <DocSecurity>0</DocSecurity>
  <Lines>1514</Lines>
  <Paragraphs>426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213202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130</cp:revision>
  <cp:lastPrinted>2018-02-16T07:12:00Z</cp:lastPrinted>
  <dcterms:created xsi:type="dcterms:W3CDTF">2025-02-28T12:48:00Z</dcterms:created>
  <dcterms:modified xsi:type="dcterms:W3CDTF">2025-08-12T08:11:00Z</dcterms:modified>
</cp:coreProperties>
</file>